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D445B" w14:textId="77777777" w:rsidR="00096865" w:rsidRPr="00C06F98" w:rsidRDefault="00096865" w:rsidP="00EF3662">
      <w:pPr>
        <w:pStyle w:val="BodyTextIndent"/>
        <w:spacing w:line="240" w:lineRule="auto"/>
        <w:jc w:val="center"/>
        <w:rPr>
          <w:rFonts w:ascii="GHEA Grapalat" w:hAnsi="GHEA Grapalat"/>
          <w:i w:val="0"/>
          <w:lang w:val="hy-AM"/>
        </w:rPr>
      </w:pPr>
    </w:p>
    <w:p w14:paraId="158BB32A" w14:textId="77777777" w:rsidR="00CC1CD1" w:rsidRPr="00C06F98" w:rsidRDefault="00CC1CD1" w:rsidP="00CC1CD1">
      <w:pPr>
        <w:pStyle w:val="BodyTextIndent"/>
        <w:spacing w:line="240" w:lineRule="auto"/>
        <w:jc w:val="center"/>
        <w:rPr>
          <w:rFonts w:ascii="GHEA Grapalat" w:hAnsi="GHEA Grapalat"/>
          <w:i w:val="0"/>
          <w:lang w:val="hy-AM"/>
        </w:rPr>
      </w:pPr>
      <w:r w:rsidRPr="00C06F98">
        <w:rPr>
          <w:rFonts w:ascii="GHEA Grapalat" w:hAnsi="GHEA Grapalat"/>
          <w:i w:val="0"/>
          <w:lang w:val="hy-AM"/>
        </w:rPr>
        <w:t>ՀԱՅՏԱՐԱՐՈՒԹՅՈՒՆ</w:t>
      </w:r>
    </w:p>
    <w:p w14:paraId="2B650C67" w14:textId="653B7E8D" w:rsidR="00CC1CD1" w:rsidRPr="00C06F98" w:rsidRDefault="00F57EA6" w:rsidP="00CC1CD1">
      <w:pPr>
        <w:pStyle w:val="BodyTextIndent"/>
        <w:spacing w:line="240" w:lineRule="auto"/>
        <w:jc w:val="center"/>
        <w:rPr>
          <w:rFonts w:ascii="GHEA Grapalat" w:hAnsi="GHEA Grapalat"/>
          <w:i w:val="0"/>
          <w:lang w:val="hy-AM"/>
        </w:rPr>
      </w:pPr>
      <w:r w:rsidRPr="00C06F98">
        <w:rPr>
          <w:rFonts w:ascii="GHEA Grapalat" w:hAnsi="GHEA Grapalat"/>
          <w:i w:val="0"/>
          <w:lang w:val="hy-AM"/>
        </w:rPr>
        <w:t>ԲԱՑ ՄՐՑՈՒՅԹ</w:t>
      </w:r>
      <w:r w:rsidR="00CC1CD1" w:rsidRPr="00C06F98">
        <w:rPr>
          <w:rFonts w:ascii="GHEA Grapalat" w:hAnsi="GHEA Grapalat"/>
          <w:i w:val="0"/>
          <w:lang w:val="hy-AM"/>
        </w:rPr>
        <w:t>Ի ՄԱՍԻՆ*</w:t>
      </w:r>
    </w:p>
    <w:p w14:paraId="5E99A375" w14:textId="77777777" w:rsidR="00CC1CD1" w:rsidRPr="00C06F98" w:rsidRDefault="00CC1CD1" w:rsidP="00CC1CD1">
      <w:pPr>
        <w:pStyle w:val="BodyTextIndent"/>
        <w:spacing w:line="240" w:lineRule="auto"/>
        <w:jc w:val="center"/>
        <w:rPr>
          <w:rFonts w:ascii="GHEA Grapalat" w:hAnsi="GHEA Grapalat"/>
          <w:i w:val="0"/>
          <w:lang w:val="hy-AM"/>
        </w:rPr>
      </w:pPr>
    </w:p>
    <w:p w14:paraId="4720A9C1" w14:textId="77777777" w:rsidR="00CC1CD1" w:rsidRPr="00C06F98" w:rsidRDefault="00CC1CD1" w:rsidP="00CC1CD1">
      <w:pPr>
        <w:pStyle w:val="BodyTextIndent"/>
        <w:spacing w:line="240" w:lineRule="auto"/>
        <w:jc w:val="center"/>
        <w:rPr>
          <w:rFonts w:ascii="GHEA Grapalat" w:hAnsi="GHEA Grapalat"/>
          <w:i w:val="0"/>
          <w:lang w:val="hy-AM"/>
        </w:rPr>
      </w:pPr>
      <w:r w:rsidRPr="00C06F98">
        <w:rPr>
          <w:rFonts w:ascii="GHEA Grapalat" w:hAnsi="GHEA Grapalat"/>
          <w:i w:val="0"/>
          <w:lang w:val="hy-AM"/>
        </w:rPr>
        <w:t>Հայտարարության սույն տեքստը հաստատված է գնահատող հանձնաժողովի</w:t>
      </w:r>
    </w:p>
    <w:p w14:paraId="4B1D1A51" w14:textId="0198448A" w:rsidR="00CC1CD1" w:rsidRPr="00C06F98" w:rsidRDefault="00E61F25" w:rsidP="00CC1CD1">
      <w:pPr>
        <w:pStyle w:val="BodyTextIndent"/>
        <w:spacing w:line="240" w:lineRule="auto"/>
        <w:jc w:val="center"/>
        <w:rPr>
          <w:rFonts w:ascii="GHEA Grapalat" w:hAnsi="GHEA Grapalat"/>
          <w:i w:val="0"/>
          <w:lang w:val="hy-AM"/>
        </w:rPr>
      </w:pPr>
      <w:r w:rsidRPr="00C06F98">
        <w:rPr>
          <w:rFonts w:ascii="GHEA Grapalat" w:hAnsi="GHEA Grapalat"/>
          <w:i w:val="0"/>
          <w:lang w:val="hy-AM"/>
        </w:rPr>
        <w:t>202</w:t>
      </w:r>
      <w:r w:rsidR="009C16E1">
        <w:rPr>
          <w:rFonts w:ascii="GHEA Grapalat" w:hAnsi="GHEA Grapalat"/>
          <w:i w:val="0"/>
          <w:lang w:val="hy-AM"/>
        </w:rPr>
        <w:t>6</w:t>
      </w:r>
      <w:r w:rsidR="00CC1CD1" w:rsidRPr="00C06F98">
        <w:rPr>
          <w:rFonts w:ascii="GHEA Grapalat" w:hAnsi="GHEA Grapalat"/>
          <w:i w:val="0"/>
          <w:lang w:val="hy-AM"/>
        </w:rPr>
        <w:t xml:space="preserve"> թվականի </w:t>
      </w:r>
      <w:r w:rsidR="004875F9">
        <w:rPr>
          <w:rFonts w:ascii="GHEA Grapalat" w:hAnsi="GHEA Grapalat"/>
          <w:b/>
          <w:bCs/>
          <w:i w:val="0"/>
          <w:lang w:val="hy-AM"/>
        </w:rPr>
        <w:t xml:space="preserve">փետրվարի </w:t>
      </w:r>
      <w:r w:rsidR="006C5F59">
        <w:rPr>
          <w:rFonts w:ascii="GHEA Grapalat" w:hAnsi="GHEA Grapalat"/>
          <w:b/>
          <w:bCs/>
          <w:i w:val="0"/>
          <w:lang w:val="hy-AM"/>
        </w:rPr>
        <w:t>20</w:t>
      </w:r>
      <w:r w:rsidR="004875F9">
        <w:rPr>
          <w:rFonts w:ascii="GHEA Grapalat" w:hAnsi="GHEA Grapalat"/>
          <w:b/>
          <w:bCs/>
          <w:i w:val="0"/>
          <w:lang w:val="hy-AM"/>
        </w:rPr>
        <w:t>-ի</w:t>
      </w:r>
      <w:r w:rsidR="00CC1CD1" w:rsidRPr="00C06F98">
        <w:rPr>
          <w:rFonts w:ascii="GHEA Grapalat" w:hAnsi="GHEA Grapalat"/>
          <w:i w:val="0"/>
          <w:lang w:val="hy-AM"/>
        </w:rPr>
        <w:t xml:space="preserve"> «2» որոշմամբ </w:t>
      </w:r>
    </w:p>
    <w:p w14:paraId="123C255B" w14:textId="20794957" w:rsidR="00CC1CD1" w:rsidRPr="00C06F98" w:rsidRDefault="00CC1CD1" w:rsidP="00CC1CD1">
      <w:pPr>
        <w:pStyle w:val="BodyTextIndent"/>
        <w:spacing w:line="240" w:lineRule="auto"/>
        <w:jc w:val="center"/>
        <w:rPr>
          <w:rFonts w:ascii="GHEA Grapalat" w:hAnsi="GHEA Grapalat"/>
          <w:i w:val="0"/>
          <w:lang w:val="hy-AM"/>
        </w:rPr>
      </w:pPr>
    </w:p>
    <w:p w14:paraId="67FF4AFF" w14:textId="77777777" w:rsidR="00C959F1" w:rsidRPr="00C06F98" w:rsidRDefault="00C959F1" w:rsidP="00CC1CD1">
      <w:pPr>
        <w:pStyle w:val="BodyTextIndent"/>
        <w:spacing w:line="240" w:lineRule="auto"/>
        <w:jc w:val="center"/>
        <w:rPr>
          <w:rFonts w:ascii="GHEA Grapalat" w:hAnsi="GHEA Grapalat"/>
          <w:i w:val="0"/>
          <w:lang w:val="hy-AM"/>
        </w:rPr>
      </w:pPr>
    </w:p>
    <w:p w14:paraId="2871C7FC" w14:textId="652BC6B9" w:rsidR="00CC1CD1" w:rsidRPr="00C06F98" w:rsidRDefault="00CC1CD1" w:rsidP="00CC1CD1">
      <w:pPr>
        <w:pStyle w:val="BodyTextIndent"/>
        <w:spacing w:line="240" w:lineRule="auto"/>
        <w:jc w:val="center"/>
        <w:rPr>
          <w:rFonts w:ascii="GHEA Grapalat" w:hAnsi="GHEA Grapalat"/>
          <w:i w:val="0"/>
          <w:lang w:val="hy-AM"/>
        </w:rPr>
      </w:pPr>
      <w:r w:rsidRPr="00C06F98">
        <w:rPr>
          <w:rFonts w:ascii="GHEA Grapalat" w:hAnsi="GHEA Grapalat"/>
          <w:i w:val="0"/>
          <w:lang w:val="hy-AM"/>
        </w:rPr>
        <w:t xml:space="preserve">Ընթացակարգի ծածկագիրը`  </w:t>
      </w:r>
      <w:r w:rsidR="00C06F98">
        <w:rPr>
          <w:rFonts w:ascii="GHEA Grapalat" w:hAnsi="GHEA Grapalat"/>
          <w:i w:val="0"/>
          <w:lang w:val="hy-AM"/>
        </w:rPr>
        <w:t>ԵՔ-ԲՄԱՇՁԲ-</w:t>
      </w:r>
      <w:r w:rsidR="009D5900">
        <w:rPr>
          <w:rFonts w:ascii="GHEA Grapalat" w:hAnsi="GHEA Grapalat"/>
          <w:i w:val="0"/>
          <w:lang w:val="hy-AM"/>
        </w:rPr>
        <w:t>26/35</w:t>
      </w:r>
      <w:r w:rsidRPr="00C06F98">
        <w:rPr>
          <w:rFonts w:ascii="GHEA Grapalat" w:hAnsi="GHEA Grapalat"/>
          <w:i w:val="0"/>
          <w:u w:val="single"/>
          <w:lang w:val="hy-AM"/>
        </w:rPr>
        <w:t xml:space="preserve">        </w:t>
      </w:r>
    </w:p>
    <w:p w14:paraId="3011E3AB" w14:textId="77777777" w:rsidR="00CC1CD1" w:rsidRPr="00C06F98" w:rsidRDefault="00CC1CD1" w:rsidP="00CC1CD1">
      <w:pPr>
        <w:pStyle w:val="BodyTextIndent"/>
        <w:spacing w:line="240" w:lineRule="auto"/>
        <w:rPr>
          <w:rFonts w:ascii="GHEA Grapalat" w:hAnsi="GHEA Grapalat"/>
          <w:i w:val="0"/>
          <w:lang w:val="hy-AM"/>
        </w:rPr>
      </w:pPr>
    </w:p>
    <w:p w14:paraId="3957D7C9" w14:textId="644B510A" w:rsidR="00CC1CD1" w:rsidRPr="00C06F98" w:rsidRDefault="00CC1CD1" w:rsidP="00CC1CD1">
      <w:pPr>
        <w:pStyle w:val="BodyTextIndent"/>
        <w:spacing w:line="240" w:lineRule="auto"/>
        <w:ind w:firstLine="0"/>
        <w:rPr>
          <w:rFonts w:ascii="GHEA Grapalat" w:hAnsi="GHEA Grapalat"/>
          <w:i w:val="0"/>
          <w:lang w:val="hy-AM"/>
        </w:rPr>
      </w:pPr>
      <w:r w:rsidRPr="00C06F98">
        <w:rPr>
          <w:rFonts w:ascii="GHEA Grapalat" w:hAnsi="GHEA Grapalat"/>
          <w:i w:val="0"/>
          <w:lang w:val="hy-AM"/>
        </w:rPr>
        <w:t xml:space="preserve">           Պատվիրատուն` Երևանի քաղաքապետարանը, որը գտնվում է ք. Երևան, Արգիշտիի 1 հասցեում, հայտարարում է </w:t>
      </w:r>
      <w:r w:rsidR="00F57EA6" w:rsidRPr="00C06F98">
        <w:rPr>
          <w:rFonts w:ascii="GHEA Grapalat" w:hAnsi="GHEA Grapalat"/>
          <w:i w:val="0"/>
          <w:lang w:val="hy-AM"/>
        </w:rPr>
        <w:t>բաց մրցույթ</w:t>
      </w:r>
      <w:r w:rsidRPr="00C06F98">
        <w:rPr>
          <w:rFonts w:ascii="GHEA Grapalat" w:hAnsi="GHEA Grapalat"/>
          <w:i w:val="0"/>
          <w:lang w:val="hy-AM"/>
        </w:rPr>
        <w:t xml:space="preserve">, որն իրականացվում է մեկ փուլով` էլեկտրոնային գնումների </w:t>
      </w:r>
      <w:r w:rsidRPr="00C06F98">
        <w:rPr>
          <w:rFonts w:ascii="GHEA Grapalat" w:hAnsi="GHEA Grapalat"/>
          <w:i w:val="0"/>
          <w:lang w:val="hy-AM" w:eastAsia="ru-RU"/>
        </w:rPr>
        <w:t>Armeps (</w:t>
      </w:r>
      <w:hyperlink r:id="rId8" w:history="1">
        <w:r w:rsidRPr="00C06F98">
          <w:rPr>
            <w:rFonts w:ascii="GHEA Grapalat" w:hAnsi="GHEA Grapalat"/>
            <w:i w:val="0"/>
            <w:lang w:val="hy-AM" w:eastAsia="ru-RU"/>
          </w:rPr>
          <w:t>www.armeps.am</w:t>
        </w:r>
      </w:hyperlink>
      <w:r w:rsidRPr="00C06F98">
        <w:rPr>
          <w:rFonts w:ascii="GHEA Grapalat" w:hAnsi="GHEA Grapalat"/>
          <w:i w:val="0"/>
          <w:lang w:val="hy-AM" w:eastAsia="ru-RU"/>
        </w:rPr>
        <w:t xml:space="preserve">) </w:t>
      </w:r>
      <w:r w:rsidRPr="00C06F98">
        <w:rPr>
          <w:rFonts w:ascii="GHEA Grapalat" w:hAnsi="GHEA Grapalat"/>
          <w:i w:val="0"/>
          <w:lang w:val="hy-AM"/>
        </w:rPr>
        <w:t>համակարգի միջոցով:</w:t>
      </w:r>
    </w:p>
    <w:p w14:paraId="79FE0A7D" w14:textId="150F9929" w:rsidR="00CC1CD1" w:rsidRPr="00C06F98" w:rsidRDefault="00CC1CD1" w:rsidP="00CC1CD1">
      <w:pPr>
        <w:pStyle w:val="BodyTextIndent"/>
        <w:spacing w:line="240" w:lineRule="auto"/>
        <w:ind w:firstLine="0"/>
        <w:rPr>
          <w:rFonts w:ascii="GHEA Grapalat" w:hAnsi="GHEA Grapalat"/>
          <w:i w:val="0"/>
          <w:lang w:val="hy-AM"/>
        </w:rPr>
      </w:pPr>
      <w:r w:rsidRPr="00C06F98">
        <w:rPr>
          <w:rFonts w:ascii="GHEA Grapalat" w:hAnsi="GHEA Grapalat"/>
          <w:i w:val="0"/>
          <w:lang w:val="hy-AM"/>
        </w:rPr>
        <w:tab/>
      </w:r>
      <w:bookmarkStart w:id="0" w:name="_Hlk23167417"/>
      <w:r w:rsidRPr="00C06F98">
        <w:rPr>
          <w:rFonts w:ascii="GHEA Grapalat" w:hAnsi="GHEA Grapalat"/>
          <w:i w:val="0"/>
          <w:lang w:val="hy-AM"/>
        </w:rPr>
        <w:t>Սույն ընթացակարգի</w:t>
      </w:r>
      <w:bookmarkEnd w:id="0"/>
      <w:r w:rsidRPr="00C06F98">
        <w:rPr>
          <w:rFonts w:ascii="GHEA Grapalat" w:hAnsi="GHEA Grapalat"/>
          <w:i w:val="0"/>
          <w:lang w:val="hy-AM"/>
        </w:rPr>
        <w:t xml:space="preserve"> արդյունքում ընտրված մասնակցին սահմանված կարգով կառաջարկվի կնքել </w:t>
      </w:r>
      <w:r w:rsidR="009D5900">
        <w:rPr>
          <w:rFonts w:ascii="GHEA Grapalat" w:eastAsia="MS Mincho" w:hAnsi="GHEA Grapalat" w:cs="Sylfaen"/>
          <w:b/>
          <w:szCs w:val="24"/>
          <w:lang w:val="hy-AM" w:eastAsia="ja-JP"/>
        </w:rPr>
        <w:t>Երևան քաղաքի Էրեբունի վարչական շրջանի բակային տարածքների բարեկարգման և հիմնանանորգման աշխատանքներ</w:t>
      </w:r>
      <w:r w:rsidRPr="00C06F98">
        <w:rPr>
          <w:rFonts w:ascii="GHEA Grapalat" w:eastAsia="MS Mincho" w:hAnsi="GHEA Grapalat" w:cs="Sylfaen"/>
          <w:b/>
          <w:szCs w:val="24"/>
          <w:lang w:val="hy-AM" w:eastAsia="ja-JP"/>
        </w:rPr>
        <w:t>ի</w:t>
      </w:r>
      <w:r w:rsidRPr="00C06F98">
        <w:rPr>
          <w:rFonts w:ascii="GHEA Grapalat" w:hAnsi="GHEA Grapalat"/>
          <w:i w:val="0"/>
          <w:lang w:val="hy-AM"/>
        </w:rPr>
        <w:t xml:space="preserve"> կատարման պայմանագիր (այսուհետ` պայմանագիր)։ </w:t>
      </w:r>
    </w:p>
    <w:p w14:paraId="21E560C3" w14:textId="77777777" w:rsidR="00CC1CD1" w:rsidRPr="00C06F98" w:rsidRDefault="00CC1CD1" w:rsidP="00CC1CD1">
      <w:pPr>
        <w:pStyle w:val="BodyTextIndent"/>
        <w:spacing w:line="240" w:lineRule="auto"/>
        <w:ind w:firstLine="0"/>
        <w:rPr>
          <w:rFonts w:ascii="GHEA Grapalat" w:hAnsi="GHEA Grapalat"/>
          <w:i w:val="0"/>
          <w:lang w:val="hy-AM"/>
        </w:rPr>
      </w:pPr>
      <w:r w:rsidRPr="00C06F98">
        <w:rPr>
          <w:rFonts w:ascii="GHEA Grapalat" w:hAnsi="GHEA Grapalat"/>
          <w:i w:val="0"/>
          <w:lang w:val="hy-AM"/>
        </w:rPr>
        <w:tab/>
      </w:r>
      <w:r w:rsidRPr="00C06F98">
        <w:rPr>
          <w:rFonts w:ascii="GHEA Grapalat" w:hAnsi="GHEA Grapalat"/>
          <w:i w:val="0"/>
          <w:sz w:val="16"/>
          <w:szCs w:val="16"/>
          <w:lang w:val="hy-AM"/>
        </w:rPr>
        <w:t xml:space="preserve"> </w:t>
      </w:r>
      <w:r w:rsidRPr="00C06F98">
        <w:rPr>
          <w:rFonts w:ascii="GHEA Grapalat" w:hAnsi="GHEA Grapalat"/>
          <w:i w:val="0"/>
          <w:lang w:val="hy-AM"/>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77BDDC59" w14:textId="77777777" w:rsidR="00CC1CD1" w:rsidRPr="00C06F98" w:rsidRDefault="00CC1CD1" w:rsidP="00CC1CD1">
      <w:pPr>
        <w:ind w:firstLine="720"/>
        <w:jc w:val="both"/>
        <w:rPr>
          <w:rFonts w:ascii="GHEA Grapalat" w:hAnsi="GHEA Grapalat"/>
          <w:sz w:val="20"/>
          <w:szCs w:val="20"/>
          <w:lang w:val="hy-AM"/>
        </w:rPr>
      </w:pPr>
      <w:r w:rsidRPr="00C06F98">
        <w:rPr>
          <w:rFonts w:ascii="GHEA Grapalat" w:hAnsi="GHEA Grapalat"/>
          <w:sz w:val="20"/>
          <w:szCs w:val="20"/>
          <w:lang w:val="hy-AM"/>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49BB356C" w14:textId="77777777" w:rsidR="00CC1CD1" w:rsidRPr="00C06F98" w:rsidRDefault="00CC1CD1" w:rsidP="00CC1CD1">
      <w:pPr>
        <w:pStyle w:val="BodyTextIndent"/>
        <w:spacing w:line="240" w:lineRule="auto"/>
        <w:rPr>
          <w:rFonts w:ascii="GHEA Grapalat" w:hAnsi="GHEA Grapalat"/>
          <w:i w:val="0"/>
          <w:lang w:val="hy-AM"/>
        </w:rPr>
      </w:pPr>
      <w:r w:rsidRPr="00C06F98">
        <w:rPr>
          <w:rFonts w:ascii="GHEA Grapalat" w:hAnsi="GHEA Grapalat"/>
          <w:i w:val="0"/>
          <w:lang w:val="hy-AM"/>
        </w:rPr>
        <w:t xml:space="preserve">Ընտրված մասնակիցը որոշվում է </w:t>
      </w:r>
      <w:bookmarkStart w:id="1" w:name="_Hlk23167512"/>
      <w:r w:rsidRPr="00C06F98">
        <w:rPr>
          <w:rFonts w:ascii="GHEA Grapalat" w:hAnsi="GHEA Grapalat"/>
          <w:i w:val="0"/>
          <w:lang w:val="hy-AM"/>
        </w:rPr>
        <w:t xml:space="preserve">ոչ գնային պայմաններով բավարար գնահատված </w:t>
      </w:r>
      <w:bookmarkEnd w:id="1"/>
      <w:r w:rsidRPr="00C06F98">
        <w:rPr>
          <w:rFonts w:ascii="GHEA Grapalat" w:hAnsi="GHEA Grapalat"/>
          <w:i w:val="0"/>
          <w:lang w:val="hy-AM"/>
        </w:rPr>
        <w:t xml:space="preserve">հայտեր ներկայացրած մասնակիցների թվից` նվազագույն գնային առաջարկ ներկայացրած մասնակցին նախապատվություն տալու սկզբունքով։ </w:t>
      </w:r>
    </w:p>
    <w:p w14:paraId="2DFD4A13" w14:textId="77777777" w:rsidR="00CC1CD1" w:rsidRPr="00C06F98" w:rsidRDefault="00CC1CD1" w:rsidP="00CC1CD1">
      <w:pPr>
        <w:pStyle w:val="BodyTextIndent"/>
        <w:spacing w:line="240" w:lineRule="auto"/>
        <w:rPr>
          <w:rFonts w:ascii="GHEA Grapalat" w:hAnsi="GHEA Grapalat"/>
          <w:i w:val="0"/>
          <w:lang w:val="hy-AM"/>
        </w:rPr>
      </w:pPr>
      <w:r w:rsidRPr="00C06F98">
        <w:rPr>
          <w:rFonts w:ascii="GHEA Grapalat" w:hAnsi="GHEA Grapalat"/>
          <w:i w:val="0"/>
          <w:lang w:val="hy-AM"/>
        </w:rPr>
        <w:t>Սույն ընթացակարգի նկատմամբ կիրառվում են Առևտրի համաշխարհային կազմակերպության պետական գնումների համաձայնագրի դրույթները:</w:t>
      </w:r>
      <w:r w:rsidRPr="00C06F98">
        <w:rPr>
          <w:rStyle w:val="FootnoteReference"/>
          <w:rFonts w:ascii="GHEA Grapalat" w:hAnsi="GHEA Grapalat"/>
          <w:i w:val="0"/>
          <w:lang w:val="hy-AM"/>
        </w:rPr>
        <w:footnoteReference w:id="1"/>
      </w:r>
    </w:p>
    <w:p w14:paraId="690F8C92" w14:textId="77777777" w:rsidR="00CC1CD1" w:rsidRPr="00C06F98" w:rsidRDefault="00CC1CD1" w:rsidP="00CC1CD1">
      <w:pPr>
        <w:pStyle w:val="BodyTextIndent"/>
        <w:spacing w:line="240" w:lineRule="auto"/>
        <w:rPr>
          <w:rFonts w:ascii="GHEA Grapalat" w:hAnsi="GHEA Grapalat"/>
          <w:i w:val="0"/>
          <w:lang w:val="hy-AM"/>
        </w:rPr>
      </w:pPr>
      <w:r w:rsidRPr="00C06F98">
        <w:rPr>
          <w:rFonts w:ascii="GHEA Grapalat" w:hAnsi="GHEA Grapalat"/>
          <w:i w:val="0"/>
          <w:lang w:val="hy-AM"/>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490BCCB" w14:textId="73A89AE9" w:rsidR="00CC1CD1" w:rsidRPr="00C06F98" w:rsidRDefault="00CC1CD1" w:rsidP="00CC1CD1">
      <w:pPr>
        <w:pStyle w:val="BodyTextIndent"/>
        <w:spacing w:line="240" w:lineRule="auto"/>
        <w:rPr>
          <w:rFonts w:ascii="GHEA Grapalat" w:hAnsi="GHEA Grapalat"/>
          <w:i w:val="0"/>
          <w:lang w:val="hy-AM"/>
        </w:rPr>
      </w:pPr>
      <w:r w:rsidRPr="00C06F98">
        <w:rPr>
          <w:rFonts w:ascii="GHEA Grapalat" w:hAnsi="GHEA Grapalat"/>
          <w:i w:val="0"/>
          <w:lang w:val="hy-AM"/>
        </w:rPr>
        <w:t>Սույն ընթացակարգին մասնակցության հայտերն անհրաժեշտ է ներկայացնել</w:t>
      </w:r>
      <w:r w:rsidRPr="00C06F98">
        <w:rPr>
          <w:rFonts w:ascii="GHEA Grapalat" w:hAnsi="GHEA Grapalat"/>
          <w:i w:val="0"/>
          <w:lang w:val="hy-AM" w:eastAsia="ru-RU"/>
        </w:rPr>
        <w:t xml:space="preserve"> էլեկտրոնային ձևով` էլեկտրոնային գնումների Armeps (</w:t>
      </w:r>
      <w:hyperlink r:id="rId9" w:history="1">
        <w:r w:rsidRPr="00C06F98">
          <w:rPr>
            <w:rFonts w:ascii="GHEA Grapalat" w:hAnsi="GHEA Grapalat"/>
            <w:i w:val="0"/>
            <w:lang w:val="hy-AM" w:eastAsia="ru-RU"/>
          </w:rPr>
          <w:t>www.armeps.am</w:t>
        </w:r>
      </w:hyperlink>
      <w:r w:rsidRPr="00C06F98">
        <w:rPr>
          <w:rFonts w:ascii="GHEA Grapalat" w:hAnsi="GHEA Grapalat"/>
          <w:i w:val="0"/>
          <w:lang w:val="hy-AM" w:eastAsia="ru-RU"/>
        </w:rPr>
        <w:t>) համակարգի  միջոցով</w:t>
      </w:r>
      <w:r w:rsidRPr="00C06F98">
        <w:rPr>
          <w:rFonts w:ascii="GHEA Grapalat" w:hAnsi="GHEA Grapalat"/>
          <w:i w:val="0"/>
          <w:lang w:val="hy-AM"/>
        </w:rPr>
        <w:t xml:space="preserve"> մինչև սույն հայտարարության հրապարակման օրվանից հաշված </w:t>
      </w:r>
      <w:r w:rsidR="00973E8B" w:rsidRPr="00C06F98">
        <w:rPr>
          <w:rFonts w:ascii="GHEA Grapalat" w:hAnsi="GHEA Grapalat"/>
          <w:b/>
          <w:i w:val="0"/>
          <w:lang w:val="hy-AM"/>
        </w:rPr>
        <w:t xml:space="preserve">մինչև 2026 թվականի </w:t>
      </w:r>
      <w:r w:rsidR="006C5F59">
        <w:rPr>
          <w:rFonts w:ascii="GHEA Grapalat" w:hAnsi="GHEA Grapalat"/>
          <w:b/>
          <w:i w:val="0"/>
          <w:lang w:val="hy-AM"/>
        </w:rPr>
        <w:t>մարտի 27</w:t>
      </w:r>
      <w:r w:rsidRPr="00C06F98">
        <w:rPr>
          <w:rFonts w:ascii="GHEA Grapalat" w:hAnsi="GHEA Grapalat"/>
          <w:b/>
          <w:i w:val="0"/>
          <w:lang w:val="hy-AM"/>
        </w:rPr>
        <w:t xml:space="preserve">-ը, ժամը </w:t>
      </w:r>
      <w:r w:rsidR="00E977C6" w:rsidRPr="00C06F98">
        <w:rPr>
          <w:rFonts w:ascii="GHEA Grapalat" w:hAnsi="GHEA Grapalat"/>
          <w:b/>
          <w:i w:val="0"/>
          <w:lang w:val="hy-AM"/>
        </w:rPr>
        <w:t>09:30</w:t>
      </w:r>
      <w:r w:rsidRPr="00C06F98">
        <w:rPr>
          <w:rFonts w:ascii="GHEA Grapalat" w:hAnsi="GHEA Grapalat"/>
          <w:i w:val="0"/>
          <w:lang w:val="hy-AM"/>
        </w:rPr>
        <w:t xml:space="preserve">-ը: Հայտերը, հայերենից բացի, կարող են ներկայացվել նաև անգլերեն կամ ռուսերեն: </w:t>
      </w:r>
    </w:p>
    <w:p w14:paraId="0FA785F9" w14:textId="45EBB372" w:rsidR="00CC1CD1" w:rsidRPr="00C06F98" w:rsidRDefault="00CC1CD1" w:rsidP="00CC1CD1">
      <w:pPr>
        <w:pStyle w:val="BodyTextIndent"/>
        <w:spacing w:line="240" w:lineRule="auto"/>
        <w:ind w:firstLine="708"/>
        <w:rPr>
          <w:rFonts w:ascii="GHEA Grapalat" w:hAnsi="GHEA Grapalat"/>
          <w:i w:val="0"/>
          <w:lang w:val="hy-AM"/>
        </w:rPr>
      </w:pPr>
      <w:r w:rsidRPr="00C06F98">
        <w:rPr>
          <w:rFonts w:ascii="GHEA Grapalat" w:hAnsi="GHEA Grapalat"/>
          <w:i w:val="0"/>
          <w:lang w:val="hy-AM"/>
        </w:rPr>
        <w:t>Հայտերի բացումը տեղի կունենա էլեկտրոնային ձևով`</w:t>
      </w:r>
      <w:r w:rsidRPr="00C06F98">
        <w:rPr>
          <w:rFonts w:ascii="GHEA Grapalat" w:hAnsi="GHEA Grapalat"/>
          <w:i w:val="0"/>
          <w:lang w:val="hy-AM" w:eastAsia="ru-RU"/>
        </w:rPr>
        <w:t xml:space="preserve"> էլեկտրոնային գնումների Armeps համակարգի</w:t>
      </w:r>
      <w:r w:rsidRPr="00C06F98">
        <w:rPr>
          <w:rFonts w:ascii="GHEA Grapalat" w:hAnsi="GHEA Grapalat"/>
          <w:i w:val="0"/>
          <w:lang w:val="hy-AM"/>
        </w:rPr>
        <w:t xml:space="preserve"> միջոցով,  սույն հայտարարության հրապարակման օրվանից հաշված </w:t>
      </w:r>
      <w:r w:rsidR="00973E8B" w:rsidRPr="00C06F98">
        <w:rPr>
          <w:rFonts w:ascii="GHEA Grapalat" w:hAnsi="GHEA Grapalat"/>
          <w:b/>
          <w:i w:val="0"/>
          <w:lang w:val="hy-AM"/>
        </w:rPr>
        <w:t xml:space="preserve">մինչև 2026 թվականի </w:t>
      </w:r>
      <w:r w:rsidR="006C5F59">
        <w:rPr>
          <w:rFonts w:ascii="GHEA Grapalat" w:hAnsi="GHEA Grapalat"/>
          <w:b/>
          <w:i w:val="0"/>
          <w:lang w:val="hy-AM"/>
        </w:rPr>
        <w:t>մարտի 27</w:t>
      </w:r>
      <w:r w:rsidRPr="00C06F98">
        <w:rPr>
          <w:rFonts w:ascii="GHEA Grapalat" w:hAnsi="GHEA Grapalat"/>
          <w:b/>
          <w:i w:val="0"/>
          <w:lang w:val="hy-AM"/>
        </w:rPr>
        <w:t xml:space="preserve">-ը, ժամը </w:t>
      </w:r>
      <w:r w:rsidR="00E977C6" w:rsidRPr="00C06F98">
        <w:rPr>
          <w:rFonts w:ascii="GHEA Grapalat" w:hAnsi="GHEA Grapalat"/>
          <w:b/>
          <w:i w:val="0"/>
          <w:lang w:val="hy-AM"/>
        </w:rPr>
        <w:t>09:30</w:t>
      </w:r>
      <w:r w:rsidRPr="00C06F98">
        <w:rPr>
          <w:rFonts w:ascii="GHEA Grapalat" w:hAnsi="GHEA Grapalat"/>
          <w:b/>
          <w:i w:val="0"/>
          <w:lang w:val="hy-AM"/>
        </w:rPr>
        <w:t>-</w:t>
      </w:r>
      <w:r w:rsidRPr="00C06F98">
        <w:rPr>
          <w:rFonts w:ascii="GHEA Grapalat" w:hAnsi="GHEA Grapalat"/>
          <w:i w:val="0"/>
          <w:lang w:val="hy-AM"/>
        </w:rPr>
        <w:t xml:space="preserve">ին։ </w:t>
      </w:r>
    </w:p>
    <w:p w14:paraId="28CB6D36" w14:textId="77777777" w:rsidR="00CC1CD1" w:rsidRPr="00C06F98" w:rsidRDefault="00CC1CD1" w:rsidP="00CC1CD1">
      <w:pPr>
        <w:pStyle w:val="BodyTextIndent"/>
        <w:spacing w:line="240" w:lineRule="auto"/>
        <w:rPr>
          <w:rFonts w:ascii="GHEA Grapalat" w:hAnsi="GHEA Grapalat"/>
          <w:i w:val="0"/>
          <w:lang w:val="hy-AM"/>
        </w:rPr>
      </w:pPr>
      <w:r w:rsidRPr="00C06F98">
        <w:rPr>
          <w:rFonts w:ascii="GHEA Grapalat" w:hAnsi="GHEA Grapalat"/>
          <w:i w:val="0"/>
          <w:lang w:val="hy-AM"/>
        </w:rPr>
        <w:t xml:space="preserve">Սույն ընթացակարգի վերաբերյալ բողոքարկումն իրականացվում է </w:t>
      </w:r>
      <w:r w:rsidRPr="00C06F98">
        <w:rPr>
          <w:rFonts w:ascii="GHEA Grapalat" w:hAnsi="GHEA Grapalat"/>
          <w:i w:val="0"/>
          <w:sz w:val="16"/>
          <w:szCs w:val="16"/>
          <w:lang w:val="hy-AM"/>
        </w:rPr>
        <w:t xml:space="preserve"> </w:t>
      </w:r>
      <w:r w:rsidRPr="00C06F98">
        <w:rPr>
          <w:rFonts w:ascii="GHEA Grapalat" w:hAnsi="GHEA Grapalat"/>
          <w:i w:val="0"/>
          <w:lang w:val="hy-AM"/>
        </w:rPr>
        <w:t>«Գնումների մասին» ՀՀ օրենքով և ՀՀ քաղաքացիական դատավարության օրենսգրքով սահմանված կարգով։</w:t>
      </w:r>
    </w:p>
    <w:p w14:paraId="1F297C99" w14:textId="77777777" w:rsidR="00CC1CD1" w:rsidRPr="00C06F98" w:rsidRDefault="00CC1CD1" w:rsidP="00CC1CD1">
      <w:pPr>
        <w:pStyle w:val="BodyTextIndent"/>
        <w:spacing w:line="240" w:lineRule="auto"/>
        <w:rPr>
          <w:rFonts w:ascii="GHEA Grapalat" w:hAnsi="GHEA Grapalat"/>
          <w:i w:val="0"/>
          <w:lang w:val="hy-AM"/>
        </w:rPr>
      </w:pPr>
    </w:p>
    <w:p w14:paraId="159DB41B" w14:textId="5CB9493E" w:rsidR="00CC1CD1" w:rsidRPr="00C06F98" w:rsidRDefault="00CC1CD1" w:rsidP="00CC1CD1">
      <w:pPr>
        <w:pStyle w:val="BodyTextIndent"/>
        <w:spacing w:line="240" w:lineRule="auto"/>
        <w:rPr>
          <w:rFonts w:ascii="GHEA Grapalat" w:hAnsi="GHEA Grapalat"/>
          <w:i w:val="0"/>
          <w:lang w:val="hy-AM"/>
        </w:rPr>
      </w:pPr>
      <w:r w:rsidRPr="00C06F98">
        <w:rPr>
          <w:rFonts w:ascii="GHEA Grapalat" w:hAnsi="GHEA Grapalat"/>
          <w:i w:val="0"/>
          <w:lang w:val="hy-AM"/>
        </w:rPr>
        <w:t xml:space="preserve">Սույն հայտարարության հետ կապված լրացուցիչ տեղեկություններ ստանալու համար կարող եք դիմել գնահատող հանձնաժողովի քարտուղար ` </w:t>
      </w:r>
      <w:r w:rsidR="00E977C6" w:rsidRPr="00C06F98">
        <w:rPr>
          <w:rFonts w:ascii="GHEA Grapalat" w:hAnsi="GHEA Grapalat"/>
          <w:i w:val="0"/>
          <w:lang w:val="hy-AM"/>
        </w:rPr>
        <w:t>Սերգեյ Սիմոնյանին</w:t>
      </w:r>
      <w:r w:rsidRPr="00C06F98">
        <w:rPr>
          <w:rFonts w:ascii="GHEA Grapalat" w:hAnsi="GHEA Grapalat"/>
          <w:i w:val="0"/>
          <w:lang w:val="hy-AM"/>
        </w:rPr>
        <w:t>։</w:t>
      </w:r>
    </w:p>
    <w:p w14:paraId="5E131DF7" w14:textId="77777777" w:rsidR="00CC1CD1" w:rsidRPr="00C06F98" w:rsidRDefault="00CC1CD1" w:rsidP="00CC1CD1">
      <w:pPr>
        <w:pStyle w:val="BodyTextIndent"/>
        <w:spacing w:line="240" w:lineRule="auto"/>
        <w:rPr>
          <w:rFonts w:ascii="GHEA Grapalat" w:hAnsi="GHEA Grapalat"/>
          <w:i w:val="0"/>
          <w:lang w:val="hy-AM"/>
        </w:rPr>
      </w:pPr>
      <w:r w:rsidRPr="00C06F98">
        <w:rPr>
          <w:rFonts w:ascii="GHEA Grapalat" w:hAnsi="GHEA Grapalat"/>
          <w:i w:val="0"/>
          <w:lang w:val="hy-AM"/>
        </w:rPr>
        <w:t xml:space="preserve">                                      Հեռախոս` 011  514-194։</w:t>
      </w:r>
    </w:p>
    <w:p w14:paraId="1E716260" w14:textId="14F4DD63" w:rsidR="00CC1CD1" w:rsidRPr="00C06F98" w:rsidRDefault="00CC1CD1" w:rsidP="00CC1CD1">
      <w:pPr>
        <w:pStyle w:val="BodyTextIndent"/>
        <w:spacing w:line="240" w:lineRule="auto"/>
        <w:rPr>
          <w:rFonts w:ascii="GHEA Grapalat" w:hAnsi="GHEA Grapalat"/>
          <w:b/>
          <w:i w:val="0"/>
          <w:lang w:val="hy-AM"/>
        </w:rPr>
      </w:pPr>
      <w:r w:rsidRPr="00C06F98">
        <w:rPr>
          <w:rFonts w:ascii="GHEA Grapalat" w:hAnsi="GHEA Grapalat"/>
          <w:b/>
          <w:i w:val="0"/>
          <w:lang w:val="hy-AM"/>
        </w:rPr>
        <w:t xml:space="preserve">                                        Էլ.փոստ`  </w:t>
      </w:r>
      <w:r w:rsidR="00E977C6" w:rsidRPr="00C06F98">
        <w:rPr>
          <w:rFonts w:ascii="GHEA Grapalat" w:hAnsi="GHEA Grapalat"/>
          <w:b/>
          <w:i w:val="0"/>
          <w:lang w:val="hy-AM"/>
        </w:rPr>
        <w:t>sergey.simonyan@yerevan.am</w:t>
      </w:r>
      <w:r w:rsidRPr="00C06F98">
        <w:rPr>
          <w:rFonts w:ascii="GHEA Grapalat" w:hAnsi="GHEA Grapalat"/>
          <w:b/>
          <w:i w:val="0"/>
          <w:lang w:val="hy-AM"/>
        </w:rPr>
        <w:t>։</w:t>
      </w:r>
    </w:p>
    <w:p w14:paraId="7ED7C7F3" w14:textId="77777777" w:rsidR="00CC1CD1" w:rsidRPr="00C06F98" w:rsidRDefault="00CC1CD1" w:rsidP="00CC1CD1">
      <w:pPr>
        <w:pStyle w:val="BodyTextIndent"/>
        <w:spacing w:line="240" w:lineRule="auto"/>
        <w:rPr>
          <w:rFonts w:ascii="GHEA Grapalat" w:hAnsi="GHEA Grapalat"/>
          <w:i w:val="0"/>
          <w:lang w:val="hy-AM"/>
        </w:rPr>
      </w:pPr>
      <w:r w:rsidRPr="00C06F98">
        <w:rPr>
          <w:rFonts w:ascii="GHEA Grapalat" w:hAnsi="GHEA Grapalat"/>
          <w:i w:val="0"/>
          <w:lang w:val="hy-AM"/>
        </w:rPr>
        <w:t xml:space="preserve">                            Պատվիրատու` Երևանի քաղաքապետարան։</w:t>
      </w:r>
    </w:p>
    <w:p w14:paraId="371EB5A1" w14:textId="77777777" w:rsidR="00CC1CD1" w:rsidRPr="00C06F98" w:rsidRDefault="00CC1CD1" w:rsidP="00CC1CD1">
      <w:pPr>
        <w:pStyle w:val="BodyTextIndent"/>
        <w:spacing w:line="240" w:lineRule="auto"/>
        <w:ind w:firstLine="0"/>
        <w:rPr>
          <w:rFonts w:ascii="GHEA Grapalat" w:hAnsi="GHEA Grapalat"/>
          <w:i w:val="0"/>
          <w:lang w:val="hy-AM"/>
        </w:rPr>
      </w:pPr>
      <w:r w:rsidRPr="00C06F98">
        <w:rPr>
          <w:rFonts w:ascii="GHEA Grapalat" w:hAnsi="GHEA Grapalat"/>
          <w:i w:val="0"/>
          <w:lang w:val="hy-AM"/>
        </w:rPr>
        <w:tab/>
      </w:r>
      <w:r w:rsidRPr="00C06F98">
        <w:rPr>
          <w:rFonts w:ascii="GHEA Grapalat" w:hAnsi="GHEA Grapalat"/>
          <w:i w:val="0"/>
          <w:lang w:val="hy-AM"/>
        </w:rPr>
        <w:tab/>
      </w:r>
      <w:r w:rsidRPr="00C06F98">
        <w:rPr>
          <w:rFonts w:ascii="GHEA Grapalat" w:hAnsi="GHEA Grapalat"/>
          <w:i w:val="0"/>
          <w:lang w:val="hy-AM"/>
        </w:rPr>
        <w:tab/>
      </w:r>
    </w:p>
    <w:p w14:paraId="302AC12C" w14:textId="77777777" w:rsidR="00CC1CD1" w:rsidRPr="00C06F98" w:rsidRDefault="00CC1CD1" w:rsidP="00CC1CD1">
      <w:pPr>
        <w:pStyle w:val="BodyTextIndent3"/>
        <w:spacing w:after="240" w:line="240" w:lineRule="auto"/>
        <w:ind w:firstLine="709"/>
        <w:rPr>
          <w:rFonts w:ascii="GHEA Grapalat" w:hAnsi="GHEA Grapalat" w:cs="Sylfaen"/>
          <w:b/>
          <w:lang w:val="hy-AM"/>
        </w:rPr>
      </w:pPr>
    </w:p>
    <w:p w14:paraId="00D8F423" w14:textId="77777777" w:rsidR="00CC1CD1" w:rsidRPr="00C06F98" w:rsidRDefault="00CC1CD1" w:rsidP="00C06F98">
      <w:pPr>
        <w:pStyle w:val="BodyText"/>
        <w:spacing w:after="0"/>
        <w:rPr>
          <w:rFonts w:ascii="GHEA Grapalat" w:hAnsi="GHEA Grapalat" w:cs="Sylfaen"/>
          <w:iCs/>
          <w:sz w:val="20"/>
          <w:szCs w:val="20"/>
          <w:lang w:val="hy-AM"/>
        </w:rPr>
      </w:pPr>
    </w:p>
    <w:p w14:paraId="1E1A88EE" w14:textId="77777777" w:rsidR="00CC1CD1" w:rsidRDefault="00CC1CD1" w:rsidP="00CC1CD1">
      <w:pPr>
        <w:pStyle w:val="BodyText"/>
        <w:spacing w:after="0"/>
        <w:ind w:firstLine="567"/>
        <w:jc w:val="right"/>
        <w:rPr>
          <w:rFonts w:ascii="GHEA Grapalat" w:hAnsi="GHEA Grapalat" w:cs="Sylfaen"/>
          <w:iCs/>
          <w:sz w:val="20"/>
          <w:szCs w:val="20"/>
          <w:lang w:val="hy-AM"/>
        </w:rPr>
      </w:pPr>
    </w:p>
    <w:p w14:paraId="615ABAD4" w14:textId="77777777" w:rsidR="004875F9" w:rsidRPr="00C06F98" w:rsidRDefault="004875F9" w:rsidP="00CC1CD1">
      <w:pPr>
        <w:pStyle w:val="BodyText"/>
        <w:spacing w:after="0"/>
        <w:ind w:firstLine="567"/>
        <w:jc w:val="right"/>
        <w:rPr>
          <w:rFonts w:ascii="GHEA Grapalat" w:hAnsi="GHEA Grapalat" w:cs="Sylfaen"/>
          <w:iCs/>
          <w:sz w:val="20"/>
          <w:szCs w:val="20"/>
          <w:lang w:val="hy-AM"/>
        </w:rPr>
      </w:pPr>
    </w:p>
    <w:p w14:paraId="7B03DE5C" w14:textId="77777777" w:rsidR="00CC1CD1" w:rsidRPr="00C06F98" w:rsidRDefault="00CC1CD1" w:rsidP="00CC1CD1">
      <w:pPr>
        <w:pStyle w:val="BodyText"/>
        <w:spacing w:after="0"/>
        <w:ind w:firstLine="567"/>
        <w:jc w:val="right"/>
        <w:rPr>
          <w:rFonts w:ascii="GHEA Grapalat" w:hAnsi="GHEA Grapalat" w:cs="Sylfaen"/>
          <w:iCs/>
          <w:sz w:val="20"/>
          <w:szCs w:val="20"/>
          <w:lang w:val="hy-AM"/>
        </w:rPr>
      </w:pPr>
      <w:r w:rsidRPr="00C06F98">
        <w:rPr>
          <w:rFonts w:ascii="GHEA Grapalat" w:hAnsi="GHEA Grapalat" w:cs="Sylfaen"/>
          <w:iCs/>
          <w:sz w:val="20"/>
          <w:szCs w:val="20"/>
          <w:lang w:val="hy-AM"/>
        </w:rPr>
        <w:lastRenderedPageBreak/>
        <w:t>Հաստատված</w:t>
      </w:r>
      <w:r w:rsidRPr="00C06F98">
        <w:rPr>
          <w:rFonts w:ascii="GHEA Grapalat" w:hAnsi="GHEA Grapalat" w:cs="Times Armenian"/>
          <w:iCs/>
          <w:sz w:val="20"/>
          <w:szCs w:val="20"/>
          <w:lang w:val="hy-AM"/>
        </w:rPr>
        <w:t xml:space="preserve"> </w:t>
      </w:r>
      <w:r w:rsidRPr="00C06F98">
        <w:rPr>
          <w:rFonts w:ascii="GHEA Grapalat" w:hAnsi="GHEA Grapalat" w:cs="Sylfaen"/>
          <w:iCs/>
          <w:sz w:val="20"/>
          <w:szCs w:val="20"/>
          <w:lang w:val="hy-AM"/>
        </w:rPr>
        <w:t>է</w:t>
      </w:r>
    </w:p>
    <w:p w14:paraId="5E767B33" w14:textId="7E11B1B3" w:rsidR="00CC1CD1" w:rsidRPr="00C06F98" w:rsidRDefault="00C06F98" w:rsidP="00CC1CD1">
      <w:pPr>
        <w:pStyle w:val="BodyText"/>
        <w:spacing w:after="0"/>
        <w:ind w:firstLine="567"/>
        <w:jc w:val="right"/>
        <w:rPr>
          <w:rFonts w:ascii="GHEA Grapalat" w:hAnsi="GHEA Grapalat" w:cs="Sylfaen"/>
          <w:iCs/>
          <w:sz w:val="20"/>
          <w:szCs w:val="20"/>
          <w:lang w:val="hy-AM"/>
        </w:rPr>
      </w:pPr>
      <w:r>
        <w:rPr>
          <w:rFonts w:ascii="GHEA Grapalat" w:hAnsi="GHEA Grapalat" w:cs="Sylfaen"/>
          <w:iCs/>
          <w:sz w:val="20"/>
          <w:szCs w:val="20"/>
          <w:lang w:val="hy-AM"/>
        </w:rPr>
        <w:t>ԵՔ-ԲՄԱՇՁԲ-</w:t>
      </w:r>
      <w:r w:rsidR="009D5900">
        <w:rPr>
          <w:rFonts w:ascii="GHEA Grapalat" w:hAnsi="GHEA Grapalat" w:cs="Sylfaen"/>
          <w:iCs/>
          <w:sz w:val="20"/>
          <w:szCs w:val="20"/>
          <w:lang w:val="hy-AM"/>
        </w:rPr>
        <w:t>26/35</w:t>
      </w:r>
      <w:r w:rsidR="00CC1CD1" w:rsidRPr="00C06F98">
        <w:rPr>
          <w:rFonts w:ascii="GHEA Grapalat" w:hAnsi="GHEA Grapalat" w:cs="Sylfaen"/>
          <w:iCs/>
          <w:sz w:val="20"/>
          <w:szCs w:val="20"/>
          <w:lang w:val="hy-AM"/>
        </w:rPr>
        <w:t xml:space="preserve"> ծածկա</w:t>
      </w:r>
      <w:r w:rsidR="00CC1CD1" w:rsidRPr="00C06F98">
        <w:rPr>
          <w:rFonts w:ascii="GHEA Grapalat" w:hAnsi="GHEA Grapalat" w:cs="Times Armenian"/>
          <w:iCs/>
          <w:sz w:val="20"/>
          <w:szCs w:val="20"/>
          <w:lang w:val="hy-AM"/>
        </w:rPr>
        <w:t>գ</w:t>
      </w:r>
      <w:r w:rsidR="00CC1CD1" w:rsidRPr="00C06F98">
        <w:rPr>
          <w:rFonts w:ascii="GHEA Grapalat" w:hAnsi="GHEA Grapalat" w:cs="Sylfaen"/>
          <w:iCs/>
          <w:sz w:val="20"/>
          <w:szCs w:val="20"/>
          <w:lang w:val="hy-AM"/>
        </w:rPr>
        <w:t>րով</w:t>
      </w:r>
      <w:r w:rsidR="00CC1CD1" w:rsidRPr="00C06F98">
        <w:rPr>
          <w:rFonts w:ascii="GHEA Grapalat" w:hAnsi="GHEA Grapalat" w:cs="Times Armenian"/>
          <w:iCs/>
          <w:sz w:val="20"/>
          <w:szCs w:val="20"/>
          <w:lang w:val="hy-AM"/>
        </w:rPr>
        <w:t xml:space="preserve"> </w:t>
      </w:r>
    </w:p>
    <w:p w14:paraId="02613ADC" w14:textId="56B58648" w:rsidR="00CC1CD1" w:rsidRPr="00C06F98" w:rsidRDefault="00F57EA6" w:rsidP="00CC1CD1">
      <w:pPr>
        <w:pStyle w:val="BodyText"/>
        <w:spacing w:after="0"/>
        <w:ind w:firstLine="567"/>
        <w:jc w:val="right"/>
        <w:rPr>
          <w:rFonts w:ascii="GHEA Grapalat" w:hAnsi="GHEA Grapalat" w:cs="Times Armenian"/>
          <w:iCs/>
          <w:sz w:val="20"/>
          <w:szCs w:val="20"/>
          <w:lang w:val="hy-AM"/>
        </w:rPr>
      </w:pPr>
      <w:r w:rsidRPr="00C06F98">
        <w:rPr>
          <w:rFonts w:ascii="GHEA Grapalat" w:hAnsi="GHEA Grapalat" w:cs="Sylfaen"/>
          <w:iCs/>
          <w:sz w:val="20"/>
          <w:szCs w:val="20"/>
          <w:lang w:val="hy-AM"/>
        </w:rPr>
        <w:t>բաց մրցույթ</w:t>
      </w:r>
      <w:r w:rsidR="00CC1CD1" w:rsidRPr="00C06F98">
        <w:rPr>
          <w:rFonts w:ascii="GHEA Grapalat" w:hAnsi="GHEA Grapalat" w:cs="Times Armenian"/>
          <w:iCs/>
          <w:sz w:val="20"/>
          <w:szCs w:val="20"/>
          <w:lang w:val="hy-AM"/>
        </w:rPr>
        <w:t xml:space="preserve">ի գնահատող </w:t>
      </w:r>
      <w:r w:rsidR="00CC1CD1" w:rsidRPr="00C06F98">
        <w:rPr>
          <w:rFonts w:ascii="GHEA Grapalat" w:hAnsi="GHEA Grapalat" w:cs="Sylfaen"/>
          <w:iCs/>
          <w:sz w:val="20"/>
          <w:szCs w:val="20"/>
          <w:lang w:val="hy-AM"/>
        </w:rPr>
        <w:t>հանձնաժողովի</w:t>
      </w:r>
    </w:p>
    <w:p w14:paraId="671BA98A" w14:textId="498A0B6B" w:rsidR="00CC1CD1" w:rsidRPr="00C06F98" w:rsidRDefault="00CC1CD1" w:rsidP="00CC1CD1">
      <w:pPr>
        <w:pStyle w:val="BodyText"/>
        <w:spacing w:after="0"/>
        <w:ind w:firstLine="567"/>
        <w:jc w:val="right"/>
        <w:rPr>
          <w:rFonts w:ascii="GHEA Grapalat" w:hAnsi="GHEA Grapalat"/>
          <w:iCs/>
          <w:sz w:val="20"/>
          <w:szCs w:val="20"/>
          <w:lang w:val="hy-AM"/>
        </w:rPr>
      </w:pPr>
      <w:r w:rsidRPr="00C06F98">
        <w:rPr>
          <w:rFonts w:ascii="GHEA Grapalat" w:hAnsi="GHEA Grapalat" w:cs="Sylfaen"/>
          <w:iCs/>
          <w:sz w:val="20"/>
          <w:szCs w:val="20"/>
          <w:lang w:val="hy-AM"/>
        </w:rPr>
        <w:t xml:space="preserve"> </w:t>
      </w:r>
      <w:r w:rsidR="00E61F25" w:rsidRPr="00C06F98">
        <w:rPr>
          <w:rFonts w:ascii="GHEA Grapalat" w:hAnsi="GHEA Grapalat" w:cs="Sylfaen"/>
          <w:iCs/>
          <w:sz w:val="20"/>
          <w:szCs w:val="20"/>
          <w:lang w:val="hy-AM"/>
        </w:rPr>
        <w:t>202</w:t>
      </w:r>
      <w:r w:rsidR="009C16E1">
        <w:rPr>
          <w:rFonts w:ascii="GHEA Grapalat" w:hAnsi="GHEA Grapalat" w:cs="Sylfaen"/>
          <w:iCs/>
          <w:sz w:val="20"/>
          <w:szCs w:val="20"/>
          <w:lang w:val="hy-AM"/>
        </w:rPr>
        <w:t>6</w:t>
      </w:r>
      <w:r w:rsidRPr="00C06F98">
        <w:rPr>
          <w:rFonts w:ascii="GHEA Grapalat" w:hAnsi="GHEA Grapalat" w:cs="Sylfaen"/>
          <w:iCs/>
          <w:sz w:val="20"/>
          <w:szCs w:val="20"/>
          <w:lang w:val="hy-AM"/>
        </w:rPr>
        <w:t xml:space="preserve"> թ</w:t>
      </w:r>
      <w:r w:rsidRPr="00C06F98">
        <w:rPr>
          <w:rFonts w:ascii="GHEA Grapalat" w:hAnsi="GHEA Grapalat" w:cs="Times Armenian"/>
          <w:iCs/>
          <w:sz w:val="20"/>
          <w:szCs w:val="20"/>
          <w:lang w:val="hy-AM"/>
        </w:rPr>
        <w:t xml:space="preserve">. </w:t>
      </w:r>
      <w:r w:rsidR="004875F9">
        <w:rPr>
          <w:rFonts w:ascii="GHEA Grapalat" w:hAnsi="GHEA Grapalat" w:cs="Times Armenian"/>
          <w:iCs/>
          <w:sz w:val="20"/>
          <w:szCs w:val="20"/>
          <w:lang w:val="hy-AM"/>
        </w:rPr>
        <w:t xml:space="preserve">փետրվարի </w:t>
      </w:r>
      <w:r w:rsidR="006C5F59">
        <w:rPr>
          <w:rFonts w:ascii="GHEA Grapalat" w:hAnsi="GHEA Grapalat" w:cs="Times Armenian"/>
          <w:iCs/>
          <w:sz w:val="20"/>
          <w:szCs w:val="20"/>
          <w:lang w:val="hy-AM"/>
        </w:rPr>
        <w:t>20</w:t>
      </w:r>
      <w:r w:rsidRPr="00C06F98">
        <w:rPr>
          <w:rFonts w:ascii="GHEA Grapalat" w:hAnsi="GHEA Grapalat" w:cs="Times Armenian"/>
          <w:iCs/>
          <w:sz w:val="20"/>
          <w:szCs w:val="20"/>
          <w:lang w:val="hy-AM"/>
        </w:rPr>
        <w:t xml:space="preserve">-ի </w:t>
      </w:r>
      <w:r w:rsidRPr="00C06F98">
        <w:rPr>
          <w:rFonts w:ascii="GHEA Grapalat" w:hAnsi="GHEA Grapalat" w:cs="Times Armenian"/>
          <w:iCs/>
          <w:sz w:val="20"/>
          <w:szCs w:val="20"/>
          <w:vertAlign w:val="subscript"/>
          <w:lang w:val="hy-AM"/>
        </w:rPr>
        <w:t xml:space="preserve"> </w:t>
      </w:r>
      <w:r w:rsidRPr="00C06F98">
        <w:rPr>
          <w:rFonts w:ascii="GHEA Grapalat" w:hAnsi="GHEA Grapalat" w:cs="Times Armenian"/>
          <w:iCs/>
          <w:sz w:val="20"/>
          <w:szCs w:val="20"/>
          <w:lang w:val="hy-AM"/>
        </w:rPr>
        <w:t xml:space="preserve">N 3 </w:t>
      </w:r>
      <w:r w:rsidRPr="00C06F98">
        <w:rPr>
          <w:rFonts w:ascii="GHEA Grapalat" w:hAnsi="GHEA Grapalat" w:cs="Sylfaen"/>
          <w:iCs/>
          <w:sz w:val="20"/>
          <w:szCs w:val="20"/>
          <w:lang w:val="hy-AM"/>
        </w:rPr>
        <w:t>որոշմամբ</w:t>
      </w:r>
    </w:p>
    <w:p w14:paraId="2B440600" w14:textId="77777777" w:rsidR="00CC1CD1" w:rsidRPr="00C06F98" w:rsidRDefault="00CC1CD1" w:rsidP="00CC1CD1">
      <w:pPr>
        <w:pStyle w:val="BodyText"/>
        <w:ind w:right="-7" w:firstLine="567"/>
        <w:jc w:val="center"/>
        <w:rPr>
          <w:rFonts w:ascii="GHEA Grapalat" w:hAnsi="GHEA Grapalat"/>
          <w:lang w:val="hy-AM"/>
        </w:rPr>
      </w:pPr>
    </w:p>
    <w:p w14:paraId="6BA709EF" w14:textId="77777777" w:rsidR="00CC1CD1" w:rsidRPr="00C06F98" w:rsidRDefault="00CC1CD1" w:rsidP="00CC1CD1">
      <w:pPr>
        <w:pStyle w:val="BodyText"/>
        <w:ind w:right="-7" w:firstLine="567"/>
        <w:jc w:val="center"/>
        <w:rPr>
          <w:rFonts w:ascii="GHEA Grapalat" w:hAnsi="GHEA Grapalat"/>
          <w:lang w:val="hy-AM"/>
        </w:rPr>
      </w:pPr>
    </w:p>
    <w:p w14:paraId="02351129" w14:textId="77777777" w:rsidR="00CC1CD1" w:rsidRPr="00C06F98" w:rsidRDefault="00CC1CD1" w:rsidP="00CC1CD1">
      <w:pPr>
        <w:pStyle w:val="BodyText"/>
        <w:ind w:right="-7" w:firstLine="567"/>
        <w:jc w:val="center"/>
        <w:rPr>
          <w:rFonts w:ascii="GHEA Grapalat" w:hAnsi="GHEA Grapalat"/>
          <w:lang w:val="hy-AM"/>
        </w:rPr>
      </w:pPr>
    </w:p>
    <w:p w14:paraId="48E004C5" w14:textId="77777777" w:rsidR="00CC1CD1" w:rsidRPr="00C06F98" w:rsidRDefault="00CC1CD1" w:rsidP="00CC1CD1">
      <w:pPr>
        <w:pStyle w:val="BodyText"/>
        <w:ind w:right="-7" w:firstLine="567"/>
        <w:jc w:val="center"/>
        <w:rPr>
          <w:rFonts w:ascii="GHEA Grapalat" w:hAnsi="GHEA Grapalat"/>
          <w:lang w:val="hy-AM"/>
        </w:rPr>
      </w:pPr>
    </w:p>
    <w:p w14:paraId="5523E038" w14:textId="77777777" w:rsidR="00CC1CD1" w:rsidRPr="00C06F98" w:rsidRDefault="00CC1CD1" w:rsidP="00CC1CD1">
      <w:pPr>
        <w:pStyle w:val="BodyText"/>
        <w:ind w:right="-7" w:firstLine="567"/>
        <w:jc w:val="center"/>
        <w:rPr>
          <w:rFonts w:ascii="GHEA Grapalat" w:hAnsi="GHEA Grapalat"/>
          <w:lang w:val="hy-AM"/>
        </w:rPr>
      </w:pPr>
    </w:p>
    <w:p w14:paraId="5C5DAF57" w14:textId="77777777" w:rsidR="00CC1CD1" w:rsidRPr="00C06F98" w:rsidRDefault="00CC1CD1" w:rsidP="00CC1CD1">
      <w:pPr>
        <w:pStyle w:val="BodyText"/>
        <w:ind w:right="-7" w:firstLine="567"/>
        <w:jc w:val="center"/>
        <w:rPr>
          <w:rFonts w:ascii="GHEA Grapalat" w:hAnsi="GHEA Grapalat"/>
          <w:lang w:val="hy-AM"/>
        </w:rPr>
      </w:pPr>
      <w:r w:rsidRPr="00C06F98">
        <w:rPr>
          <w:rFonts w:ascii="GHEA Grapalat" w:hAnsi="GHEA Grapalat" w:cs="Times Armenian"/>
          <w:b/>
          <w:i/>
          <w:lang w:val="hy-AM"/>
        </w:rPr>
        <w:t>Երևանի քաղաքապետարան</w:t>
      </w:r>
    </w:p>
    <w:p w14:paraId="111C8522" w14:textId="77777777" w:rsidR="00CC1CD1" w:rsidRPr="00C06F98" w:rsidRDefault="00CC1CD1" w:rsidP="00CC1CD1">
      <w:pPr>
        <w:pStyle w:val="BodyText"/>
        <w:tabs>
          <w:tab w:val="left" w:pos="5968"/>
        </w:tabs>
        <w:ind w:right="-7" w:firstLine="567"/>
        <w:rPr>
          <w:rFonts w:ascii="GHEA Grapalat" w:hAnsi="GHEA Grapalat"/>
          <w:lang w:val="hy-AM"/>
        </w:rPr>
      </w:pPr>
      <w:r w:rsidRPr="00C06F98">
        <w:rPr>
          <w:rFonts w:ascii="GHEA Grapalat" w:hAnsi="GHEA Grapalat"/>
          <w:lang w:val="hy-AM"/>
        </w:rPr>
        <w:tab/>
      </w:r>
    </w:p>
    <w:p w14:paraId="0E2C2BBE" w14:textId="77777777" w:rsidR="00CC1CD1" w:rsidRPr="00C06F98" w:rsidRDefault="00CC1CD1" w:rsidP="00CC1CD1">
      <w:pPr>
        <w:pStyle w:val="BodyText"/>
        <w:ind w:right="-7" w:firstLine="567"/>
        <w:jc w:val="center"/>
        <w:rPr>
          <w:rFonts w:ascii="GHEA Grapalat" w:hAnsi="GHEA Grapalat"/>
          <w:lang w:val="hy-AM"/>
        </w:rPr>
      </w:pPr>
    </w:p>
    <w:p w14:paraId="4F96C8F3" w14:textId="77777777" w:rsidR="00CC1CD1" w:rsidRPr="00C06F98" w:rsidRDefault="00CC1CD1" w:rsidP="00CC1CD1">
      <w:pPr>
        <w:pStyle w:val="BodyText"/>
        <w:ind w:right="-7" w:firstLine="567"/>
        <w:jc w:val="center"/>
        <w:rPr>
          <w:rFonts w:ascii="GHEA Grapalat" w:hAnsi="GHEA Grapalat"/>
          <w:lang w:val="hy-AM"/>
        </w:rPr>
      </w:pPr>
    </w:p>
    <w:p w14:paraId="66A80391" w14:textId="77777777" w:rsidR="00CC1CD1" w:rsidRPr="00C06F98" w:rsidRDefault="00CC1CD1" w:rsidP="00CC1CD1">
      <w:pPr>
        <w:pStyle w:val="BodyText"/>
        <w:ind w:right="-7" w:firstLine="567"/>
        <w:jc w:val="center"/>
        <w:rPr>
          <w:rFonts w:ascii="GHEA Grapalat" w:hAnsi="GHEA Grapalat"/>
          <w:lang w:val="hy-AM"/>
        </w:rPr>
      </w:pPr>
    </w:p>
    <w:p w14:paraId="569DC417" w14:textId="77777777" w:rsidR="00CC1CD1" w:rsidRPr="00C06F98" w:rsidRDefault="00CC1CD1" w:rsidP="00CC1CD1">
      <w:pPr>
        <w:pStyle w:val="BodyText"/>
        <w:ind w:right="-7" w:firstLine="567"/>
        <w:jc w:val="center"/>
        <w:rPr>
          <w:rFonts w:ascii="GHEA Grapalat" w:hAnsi="GHEA Grapalat"/>
          <w:lang w:val="hy-AM"/>
        </w:rPr>
      </w:pPr>
    </w:p>
    <w:p w14:paraId="7D788E34" w14:textId="77777777" w:rsidR="00CC1CD1" w:rsidRPr="00C06F98" w:rsidRDefault="00CC1CD1" w:rsidP="00CC1CD1">
      <w:pPr>
        <w:pStyle w:val="BodyText"/>
        <w:ind w:right="-7" w:firstLine="567"/>
        <w:jc w:val="center"/>
        <w:rPr>
          <w:rFonts w:ascii="GHEA Grapalat" w:hAnsi="GHEA Grapalat" w:cs="Sylfaen"/>
          <w:lang w:val="hy-AM"/>
        </w:rPr>
      </w:pPr>
      <w:r w:rsidRPr="00C06F98">
        <w:rPr>
          <w:rFonts w:ascii="GHEA Grapalat" w:hAnsi="GHEA Grapalat" w:cs="Sylfaen"/>
          <w:lang w:val="hy-AM"/>
        </w:rPr>
        <w:t>Հ</w:t>
      </w:r>
      <w:r w:rsidRPr="00C06F98">
        <w:rPr>
          <w:rFonts w:ascii="GHEA Grapalat" w:hAnsi="GHEA Grapalat" w:cs="Times Armenian"/>
          <w:lang w:val="hy-AM"/>
        </w:rPr>
        <w:t xml:space="preserve"> </w:t>
      </w:r>
      <w:r w:rsidRPr="00C06F98">
        <w:rPr>
          <w:rFonts w:ascii="GHEA Grapalat" w:hAnsi="GHEA Grapalat" w:cs="Sylfaen"/>
          <w:lang w:val="hy-AM"/>
        </w:rPr>
        <w:t>Ր</w:t>
      </w:r>
      <w:r w:rsidRPr="00C06F98">
        <w:rPr>
          <w:rFonts w:ascii="GHEA Grapalat" w:hAnsi="GHEA Grapalat" w:cs="Times Armenian"/>
          <w:lang w:val="hy-AM"/>
        </w:rPr>
        <w:t xml:space="preserve"> </w:t>
      </w:r>
      <w:r w:rsidRPr="00C06F98">
        <w:rPr>
          <w:rFonts w:ascii="GHEA Grapalat" w:hAnsi="GHEA Grapalat" w:cs="Sylfaen"/>
          <w:lang w:val="hy-AM"/>
        </w:rPr>
        <w:t>Ա</w:t>
      </w:r>
      <w:r w:rsidRPr="00C06F98">
        <w:rPr>
          <w:rFonts w:ascii="GHEA Grapalat" w:hAnsi="GHEA Grapalat" w:cs="Times Armenian"/>
          <w:lang w:val="hy-AM"/>
        </w:rPr>
        <w:t xml:space="preserve"> </w:t>
      </w:r>
      <w:r w:rsidRPr="00C06F98">
        <w:rPr>
          <w:rFonts w:ascii="GHEA Grapalat" w:hAnsi="GHEA Grapalat" w:cs="Sylfaen"/>
          <w:lang w:val="hy-AM"/>
        </w:rPr>
        <w:t>Վ</w:t>
      </w:r>
      <w:r w:rsidRPr="00C06F98">
        <w:rPr>
          <w:rFonts w:ascii="GHEA Grapalat" w:hAnsi="GHEA Grapalat" w:cs="Times Armenian"/>
          <w:lang w:val="hy-AM"/>
        </w:rPr>
        <w:t xml:space="preserve"> </w:t>
      </w:r>
      <w:r w:rsidRPr="00C06F98">
        <w:rPr>
          <w:rFonts w:ascii="GHEA Grapalat" w:hAnsi="GHEA Grapalat" w:cs="Sylfaen"/>
          <w:lang w:val="hy-AM"/>
        </w:rPr>
        <w:t>Ե</w:t>
      </w:r>
      <w:r w:rsidRPr="00C06F98">
        <w:rPr>
          <w:rFonts w:ascii="GHEA Grapalat" w:hAnsi="GHEA Grapalat" w:cs="Times Armenian"/>
          <w:lang w:val="hy-AM"/>
        </w:rPr>
        <w:t xml:space="preserve"> </w:t>
      </w:r>
      <w:r w:rsidRPr="00C06F98">
        <w:rPr>
          <w:rFonts w:ascii="GHEA Grapalat" w:hAnsi="GHEA Grapalat" w:cs="Sylfaen"/>
          <w:lang w:val="hy-AM"/>
        </w:rPr>
        <w:t>Ր</w:t>
      </w:r>
    </w:p>
    <w:p w14:paraId="14F457A8" w14:textId="77777777" w:rsidR="00CC1CD1" w:rsidRPr="00C06F98" w:rsidRDefault="00CC1CD1" w:rsidP="00CC1CD1">
      <w:pPr>
        <w:pStyle w:val="BodyText"/>
        <w:ind w:right="-7" w:firstLine="567"/>
        <w:jc w:val="center"/>
        <w:rPr>
          <w:rFonts w:ascii="GHEA Grapalat" w:hAnsi="GHEA Grapalat" w:cs="Sylfaen"/>
          <w:lang w:val="hy-AM"/>
        </w:rPr>
      </w:pPr>
    </w:p>
    <w:p w14:paraId="7CD377C2" w14:textId="77777777" w:rsidR="00CC1CD1" w:rsidRPr="00C06F98" w:rsidRDefault="00CC1CD1" w:rsidP="00CC1CD1">
      <w:pPr>
        <w:pStyle w:val="BodyText"/>
        <w:ind w:right="-7" w:firstLine="567"/>
        <w:jc w:val="center"/>
        <w:rPr>
          <w:rFonts w:ascii="GHEA Grapalat" w:hAnsi="GHEA Grapalat" w:cs="Sylfaen"/>
          <w:lang w:val="hy-AM"/>
        </w:rPr>
      </w:pPr>
    </w:p>
    <w:p w14:paraId="57A6425D" w14:textId="21966A7F" w:rsidR="00CC1CD1" w:rsidRPr="00C06F98" w:rsidRDefault="00CC1CD1" w:rsidP="00CC1CD1">
      <w:pPr>
        <w:pStyle w:val="BodyText"/>
        <w:ind w:right="-7"/>
        <w:jc w:val="center"/>
        <w:rPr>
          <w:rFonts w:ascii="GHEA Grapalat" w:hAnsi="GHEA Grapalat"/>
          <w:szCs w:val="22"/>
          <w:lang w:val="hy-AM"/>
        </w:rPr>
      </w:pPr>
      <w:r w:rsidRPr="00C06F98">
        <w:rPr>
          <w:rFonts w:ascii="GHEA Grapalat" w:hAnsi="GHEA Grapalat" w:cs="Sylfaen"/>
          <w:lang w:val="hy-AM"/>
        </w:rPr>
        <w:t>ԵՐԵՎԱՆԻ ՔԱՂԱՔԱՊԵՏԱՐԱՆԻ ԿԱՐԻՔՆԵՐԻ</w:t>
      </w:r>
      <w:r w:rsidRPr="00C06F98">
        <w:rPr>
          <w:rFonts w:ascii="GHEA Grapalat" w:hAnsi="GHEA Grapalat" w:cs="Times Armenian"/>
          <w:lang w:val="hy-AM"/>
        </w:rPr>
        <w:t xml:space="preserve"> </w:t>
      </w:r>
      <w:r w:rsidRPr="00C06F98">
        <w:rPr>
          <w:rFonts w:ascii="GHEA Grapalat" w:hAnsi="GHEA Grapalat" w:cs="Sylfaen"/>
          <w:lang w:val="hy-AM"/>
        </w:rPr>
        <w:t>ՀԱՄԱՐ</w:t>
      </w:r>
      <w:r w:rsidRPr="00C06F98">
        <w:rPr>
          <w:rFonts w:ascii="GHEA Grapalat" w:hAnsi="GHEA Grapalat" w:cs="Times Armenian"/>
          <w:lang w:val="hy-AM"/>
        </w:rPr>
        <w:t xml:space="preserve">` </w:t>
      </w:r>
      <w:r w:rsidR="009D5900">
        <w:rPr>
          <w:rFonts w:ascii="GHEA Grapalat" w:eastAsia="MS Mincho" w:hAnsi="GHEA Grapalat" w:cs="Sylfaen"/>
          <w:b/>
          <w:lang w:val="hy-AM" w:eastAsia="ja-JP"/>
        </w:rPr>
        <w:t>ԵՐևԱՆ ՔԱՂԱՔԻ ԷՐԵԲՈՒՆԻ ՎԱՐՉԱԿԱՆ ՇՐՋԱՆԻ ԲԱԿԱՅԻՆ ՏԱՐԱԾՔՆԵՐԻ ԲԱՐԵԿԱՐԳՄԱՆ և ՀԻՄՆԱՆԱՆՈՐԳՄԱՆ ԱՇԽԱՏԱՆՔՆԵՐ</w:t>
      </w:r>
      <w:r w:rsidR="00E977C6" w:rsidRPr="00C06F98">
        <w:rPr>
          <w:rFonts w:ascii="GHEA Grapalat" w:eastAsia="MS Mincho" w:hAnsi="GHEA Grapalat" w:cs="Sylfaen"/>
          <w:b/>
          <w:lang w:val="hy-AM" w:eastAsia="ja-JP"/>
        </w:rPr>
        <w:t>Ի</w:t>
      </w:r>
      <w:r w:rsidR="00E977C6" w:rsidRPr="00C06F98">
        <w:rPr>
          <w:rFonts w:ascii="GHEA Grapalat" w:hAnsi="GHEA Grapalat" w:cs="Sylfaen"/>
          <w:lang w:val="hy-AM"/>
        </w:rPr>
        <w:t xml:space="preserve"> </w:t>
      </w:r>
      <w:r w:rsidRPr="00C06F98">
        <w:rPr>
          <w:rFonts w:ascii="GHEA Grapalat" w:hAnsi="GHEA Grapalat" w:cs="Sylfaen"/>
          <w:lang w:val="hy-AM"/>
        </w:rPr>
        <w:t>ՁԵՌՔԲԵՐՄԱՆ</w:t>
      </w:r>
      <w:r w:rsidRPr="00C06F98">
        <w:rPr>
          <w:rFonts w:ascii="GHEA Grapalat" w:hAnsi="GHEA Grapalat" w:cs="Times Armenian"/>
          <w:lang w:val="hy-AM"/>
        </w:rPr>
        <w:t xml:space="preserve"> </w:t>
      </w:r>
      <w:r w:rsidRPr="00C06F98">
        <w:rPr>
          <w:rFonts w:ascii="GHEA Grapalat" w:hAnsi="GHEA Grapalat" w:cs="Sylfaen"/>
          <w:lang w:val="hy-AM"/>
        </w:rPr>
        <w:t xml:space="preserve">ՆՊԱՏԱԿՈՎ </w:t>
      </w:r>
      <w:r w:rsidRPr="00C06F98">
        <w:rPr>
          <w:rFonts w:ascii="GHEA Grapalat" w:hAnsi="GHEA Grapalat" w:cs="Times Armenian"/>
          <w:lang w:val="hy-AM"/>
        </w:rPr>
        <w:t xml:space="preserve"> </w:t>
      </w:r>
      <w:r w:rsidRPr="00C06F98">
        <w:rPr>
          <w:rFonts w:ascii="GHEA Grapalat" w:hAnsi="GHEA Grapalat" w:cs="Sylfaen"/>
          <w:lang w:val="hy-AM"/>
        </w:rPr>
        <w:t>ՀԱՅՏԱՐԱՐՎԱԾ</w:t>
      </w:r>
      <w:r w:rsidRPr="00C06F98">
        <w:rPr>
          <w:rFonts w:ascii="GHEA Grapalat" w:hAnsi="GHEA Grapalat" w:cs="Times Armenian"/>
          <w:lang w:val="hy-AM"/>
        </w:rPr>
        <w:t xml:space="preserve"> </w:t>
      </w:r>
      <w:r w:rsidR="00F57EA6" w:rsidRPr="00C06F98">
        <w:rPr>
          <w:rFonts w:ascii="GHEA Grapalat" w:hAnsi="GHEA Grapalat" w:cs="Sylfaen"/>
          <w:lang w:val="hy-AM"/>
        </w:rPr>
        <w:t>ԲԱՑ ՄՐՑՈՒՅԹ</w:t>
      </w:r>
      <w:r w:rsidRPr="00C06F98">
        <w:rPr>
          <w:rFonts w:ascii="GHEA Grapalat" w:hAnsi="GHEA Grapalat" w:cs="Sylfaen"/>
          <w:lang w:val="hy-AM"/>
        </w:rPr>
        <w:t>Ի</w:t>
      </w:r>
    </w:p>
    <w:p w14:paraId="204CD16A" w14:textId="77777777" w:rsidR="00CC1CD1" w:rsidRPr="00C06F98" w:rsidRDefault="00CC1CD1" w:rsidP="00CC1CD1">
      <w:pPr>
        <w:pStyle w:val="BodyText"/>
        <w:ind w:right="-7"/>
        <w:jc w:val="center"/>
        <w:rPr>
          <w:rFonts w:ascii="GHEA Grapalat" w:hAnsi="GHEA Grapalat"/>
          <w:szCs w:val="22"/>
          <w:lang w:val="hy-AM"/>
        </w:rPr>
      </w:pPr>
    </w:p>
    <w:p w14:paraId="3E0A8B00" w14:textId="77777777" w:rsidR="00CC1CD1" w:rsidRPr="00C06F98" w:rsidRDefault="00CC1CD1" w:rsidP="00CC1CD1">
      <w:pPr>
        <w:pStyle w:val="BodyText"/>
        <w:ind w:right="-7" w:firstLine="567"/>
        <w:jc w:val="center"/>
        <w:rPr>
          <w:rFonts w:ascii="GHEA Grapalat" w:hAnsi="GHEA Grapalat"/>
          <w:lang w:val="hy-AM"/>
        </w:rPr>
      </w:pPr>
    </w:p>
    <w:p w14:paraId="35836162" w14:textId="77777777" w:rsidR="00CC1CD1" w:rsidRPr="00C06F98" w:rsidRDefault="00CC1CD1" w:rsidP="00CC1CD1">
      <w:pPr>
        <w:pStyle w:val="BodyText"/>
        <w:ind w:right="-7" w:firstLine="567"/>
        <w:jc w:val="center"/>
        <w:rPr>
          <w:rFonts w:ascii="GHEA Grapalat" w:hAnsi="GHEA Grapalat"/>
          <w:lang w:val="hy-AM"/>
        </w:rPr>
      </w:pPr>
    </w:p>
    <w:p w14:paraId="0C3BB30A" w14:textId="77777777" w:rsidR="00CC1CD1" w:rsidRPr="00C06F98" w:rsidRDefault="00CC1CD1" w:rsidP="00CC1CD1">
      <w:pPr>
        <w:pStyle w:val="BodyText"/>
        <w:ind w:right="-7" w:firstLine="567"/>
        <w:jc w:val="center"/>
        <w:rPr>
          <w:rFonts w:ascii="GHEA Grapalat" w:hAnsi="GHEA Grapalat"/>
          <w:lang w:val="hy-AM"/>
        </w:rPr>
      </w:pPr>
    </w:p>
    <w:p w14:paraId="69503037" w14:textId="77777777" w:rsidR="00CC1CD1" w:rsidRPr="00C06F98" w:rsidRDefault="00CC1CD1" w:rsidP="00CC1CD1">
      <w:pPr>
        <w:pStyle w:val="BodyText"/>
        <w:ind w:right="-7" w:firstLine="567"/>
        <w:jc w:val="center"/>
        <w:rPr>
          <w:rFonts w:ascii="GHEA Grapalat" w:hAnsi="GHEA Grapalat"/>
          <w:lang w:val="hy-AM"/>
        </w:rPr>
      </w:pPr>
    </w:p>
    <w:p w14:paraId="4456A6EA" w14:textId="77777777" w:rsidR="00CC1CD1" w:rsidRPr="00C06F98" w:rsidRDefault="00CC1CD1" w:rsidP="00CC1CD1">
      <w:pPr>
        <w:pStyle w:val="BodyText"/>
        <w:ind w:right="-7" w:firstLine="567"/>
        <w:jc w:val="center"/>
        <w:rPr>
          <w:rFonts w:ascii="GHEA Grapalat" w:hAnsi="GHEA Grapalat"/>
          <w:lang w:val="hy-AM"/>
        </w:rPr>
      </w:pPr>
    </w:p>
    <w:p w14:paraId="4B4E3F4A" w14:textId="77777777" w:rsidR="00CC1CD1" w:rsidRPr="00C06F98" w:rsidRDefault="00CC1CD1" w:rsidP="00CC1CD1">
      <w:pPr>
        <w:pStyle w:val="BodyText"/>
        <w:ind w:right="-7" w:firstLine="567"/>
        <w:jc w:val="center"/>
        <w:rPr>
          <w:rFonts w:ascii="GHEA Grapalat" w:hAnsi="GHEA Grapalat"/>
          <w:lang w:val="hy-AM"/>
        </w:rPr>
      </w:pPr>
    </w:p>
    <w:p w14:paraId="13DEE363" w14:textId="77777777" w:rsidR="00CC1CD1" w:rsidRPr="00C06F98" w:rsidRDefault="00CC1CD1" w:rsidP="00CC1CD1">
      <w:pPr>
        <w:pStyle w:val="BodyText"/>
        <w:ind w:right="-7" w:firstLine="567"/>
        <w:jc w:val="center"/>
        <w:rPr>
          <w:rFonts w:ascii="GHEA Grapalat" w:hAnsi="GHEA Grapalat"/>
          <w:lang w:val="hy-AM"/>
        </w:rPr>
      </w:pPr>
    </w:p>
    <w:p w14:paraId="68C5F6D9" w14:textId="77777777" w:rsidR="00CC1CD1" w:rsidRPr="00C06F98" w:rsidRDefault="00CC1CD1" w:rsidP="00CC1CD1">
      <w:pPr>
        <w:pStyle w:val="BodyText"/>
        <w:ind w:right="-7" w:firstLine="567"/>
        <w:jc w:val="center"/>
        <w:rPr>
          <w:rFonts w:ascii="GHEA Grapalat" w:hAnsi="GHEA Grapalat"/>
          <w:lang w:val="hy-AM"/>
        </w:rPr>
      </w:pPr>
    </w:p>
    <w:p w14:paraId="0D9BD148" w14:textId="77777777" w:rsidR="00CC1CD1" w:rsidRPr="00C06F98" w:rsidRDefault="00CC1CD1" w:rsidP="00CC1CD1">
      <w:pPr>
        <w:pStyle w:val="BodyText"/>
        <w:ind w:right="-7" w:firstLine="567"/>
        <w:jc w:val="center"/>
        <w:rPr>
          <w:rFonts w:ascii="GHEA Grapalat" w:hAnsi="GHEA Grapalat"/>
          <w:lang w:val="hy-AM"/>
        </w:rPr>
      </w:pPr>
    </w:p>
    <w:p w14:paraId="2DB86098" w14:textId="77777777" w:rsidR="00CC1CD1" w:rsidRPr="00C06F98" w:rsidRDefault="00CC1CD1" w:rsidP="00CC1CD1">
      <w:pPr>
        <w:pStyle w:val="BodyText"/>
        <w:ind w:right="-7" w:firstLine="567"/>
        <w:jc w:val="center"/>
        <w:rPr>
          <w:rFonts w:ascii="GHEA Grapalat" w:hAnsi="GHEA Grapalat"/>
          <w:lang w:val="hy-AM"/>
        </w:rPr>
      </w:pPr>
    </w:p>
    <w:p w14:paraId="155E6BDB" w14:textId="77777777" w:rsidR="00CC1CD1" w:rsidRPr="00C06F98" w:rsidRDefault="00CC1CD1" w:rsidP="00CC1CD1">
      <w:pPr>
        <w:pStyle w:val="BodyText"/>
        <w:ind w:right="-7" w:firstLine="567"/>
        <w:jc w:val="center"/>
        <w:rPr>
          <w:rFonts w:ascii="GHEA Grapalat" w:hAnsi="GHEA Grapalat"/>
          <w:lang w:val="hy-AM"/>
        </w:rPr>
      </w:pPr>
    </w:p>
    <w:p w14:paraId="625C72B8" w14:textId="77777777" w:rsidR="00CC1CD1" w:rsidRPr="00C06F98" w:rsidRDefault="00CC1CD1" w:rsidP="00CC1CD1">
      <w:pPr>
        <w:pStyle w:val="BodyText"/>
        <w:ind w:right="-7" w:firstLine="567"/>
        <w:jc w:val="center"/>
        <w:rPr>
          <w:rFonts w:ascii="GHEA Grapalat" w:hAnsi="GHEA Grapalat"/>
          <w:lang w:val="hy-AM"/>
        </w:rPr>
      </w:pPr>
    </w:p>
    <w:p w14:paraId="03D9CF84" w14:textId="6039FD96" w:rsidR="00CC1CD1" w:rsidRPr="00C06F98" w:rsidRDefault="00CC1CD1" w:rsidP="00CC1CD1">
      <w:pPr>
        <w:jc w:val="both"/>
        <w:rPr>
          <w:rFonts w:ascii="GHEA Grapalat" w:hAnsi="GHEA Grapalat" w:cs="Sylfaen"/>
          <w:i/>
          <w:sz w:val="22"/>
          <w:szCs w:val="22"/>
          <w:lang w:val="hy-AM"/>
        </w:rPr>
      </w:pPr>
      <w:r w:rsidRPr="00C06F98">
        <w:rPr>
          <w:rFonts w:ascii="GHEA Grapalat" w:hAnsi="GHEA Grapalat" w:cs="Sylfaen"/>
          <w:i/>
          <w:sz w:val="22"/>
          <w:szCs w:val="22"/>
          <w:lang w:val="hy-AM"/>
        </w:rPr>
        <w:t>Հարգելի</w:t>
      </w:r>
      <w:r w:rsidRPr="00C06F98">
        <w:rPr>
          <w:rFonts w:ascii="GHEA Grapalat" w:hAnsi="GHEA Grapalat" w:cs="Times Armenian"/>
          <w:i/>
          <w:sz w:val="22"/>
          <w:szCs w:val="22"/>
          <w:lang w:val="hy-AM"/>
        </w:rPr>
        <w:t xml:space="preserve"> </w:t>
      </w:r>
      <w:r w:rsidRPr="00C06F98">
        <w:rPr>
          <w:rFonts w:ascii="GHEA Grapalat" w:hAnsi="GHEA Grapalat" w:cs="Sylfaen"/>
          <w:i/>
          <w:sz w:val="22"/>
          <w:szCs w:val="22"/>
          <w:lang w:val="hy-AM"/>
        </w:rPr>
        <w:t>մասնակից նախքան</w:t>
      </w:r>
      <w:r w:rsidRPr="00C06F98">
        <w:rPr>
          <w:rFonts w:ascii="GHEA Grapalat" w:hAnsi="GHEA Grapalat" w:cs="Times Armenian"/>
          <w:i/>
          <w:sz w:val="22"/>
          <w:szCs w:val="22"/>
          <w:lang w:val="hy-AM"/>
        </w:rPr>
        <w:t xml:space="preserve"> </w:t>
      </w:r>
      <w:r w:rsidRPr="00C06F98">
        <w:rPr>
          <w:rFonts w:ascii="GHEA Grapalat" w:hAnsi="GHEA Grapalat" w:cs="Sylfaen"/>
          <w:i/>
          <w:sz w:val="22"/>
          <w:szCs w:val="22"/>
          <w:lang w:val="hy-AM"/>
        </w:rPr>
        <w:t>հայտ</w:t>
      </w:r>
      <w:r w:rsidRPr="00C06F98">
        <w:rPr>
          <w:rFonts w:ascii="GHEA Grapalat" w:hAnsi="GHEA Grapalat" w:cs="Times Armenian"/>
          <w:i/>
          <w:sz w:val="22"/>
          <w:szCs w:val="22"/>
          <w:lang w:val="hy-AM"/>
        </w:rPr>
        <w:t xml:space="preserve"> </w:t>
      </w:r>
      <w:r w:rsidRPr="00C06F98">
        <w:rPr>
          <w:rFonts w:ascii="GHEA Grapalat" w:hAnsi="GHEA Grapalat" w:cs="Sylfaen"/>
          <w:i/>
          <w:sz w:val="22"/>
          <w:szCs w:val="22"/>
          <w:lang w:val="hy-AM"/>
        </w:rPr>
        <w:t>կազմելը</w:t>
      </w:r>
      <w:r w:rsidRPr="00C06F98">
        <w:rPr>
          <w:rFonts w:ascii="GHEA Grapalat" w:hAnsi="GHEA Grapalat" w:cs="Times Armenian"/>
          <w:i/>
          <w:sz w:val="22"/>
          <w:szCs w:val="22"/>
          <w:lang w:val="hy-AM"/>
        </w:rPr>
        <w:t xml:space="preserve"> </w:t>
      </w:r>
      <w:r w:rsidRPr="00C06F98">
        <w:rPr>
          <w:rFonts w:ascii="GHEA Grapalat" w:hAnsi="GHEA Grapalat" w:cs="Sylfaen"/>
          <w:i/>
          <w:sz w:val="22"/>
          <w:szCs w:val="22"/>
          <w:lang w:val="hy-AM"/>
        </w:rPr>
        <w:t>և</w:t>
      </w:r>
      <w:r w:rsidRPr="00C06F98">
        <w:rPr>
          <w:rFonts w:ascii="GHEA Grapalat" w:hAnsi="GHEA Grapalat" w:cs="Times Armenian"/>
          <w:i/>
          <w:sz w:val="22"/>
          <w:szCs w:val="22"/>
          <w:lang w:val="hy-AM"/>
        </w:rPr>
        <w:t xml:space="preserve"> </w:t>
      </w:r>
      <w:r w:rsidRPr="00C06F98">
        <w:rPr>
          <w:rFonts w:ascii="GHEA Grapalat" w:hAnsi="GHEA Grapalat" w:cs="Sylfaen"/>
          <w:i/>
          <w:sz w:val="22"/>
          <w:szCs w:val="22"/>
          <w:lang w:val="hy-AM"/>
        </w:rPr>
        <w:t>ներկայացնելը</w:t>
      </w:r>
      <w:r w:rsidRPr="00C06F98">
        <w:rPr>
          <w:rFonts w:ascii="GHEA Grapalat" w:hAnsi="GHEA Grapalat" w:cs="Times Armenian"/>
          <w:i/>
          <w:sz w:val="22"/>
          <w:szCs w:val="22"/>
          <w:lang w:val="hy-AM"/>
        </w:rPr>
        <w:t xml:space="preserve"> </w:t>
      </w:r>
      <w:r w:rsidRPr="00C06F98">
        <w:rPr>
          <w:rFonts w:ascii="GHEA Grapalat" w:hAnsi="GHEA Grapalat" w:cs="Sylfaen"/>
          <w:i/>
          <w:sz w:val="22"/>
          <w:szCs w:val="22"/>
          <w:lang w:val="hy-AM"/>
        </w:rPr>
        <w:t>խնդրում</w:t>
      </w:r>
      <w:r w:rsidRPr="00C06F98">
        <w:rPr>
          <w:rFonts w:ascii="GHEA Grapalat" w:hAnsi="GHEA Grapalat" w:cs="Times Armenian"/>
          <w:i/>
          <w:sz w:val="22"/>
          <w:szCs w:val="22"/>
          <w:lang w:val="hy-AM"/>
        </w:rPr>
        <w:t xml:space="preserve"> </w:t>
      </w:r>
      <w:r w:rsidRPr="00C06F98">
        <w:rPr>
          <w:rFonts w:ascii="GHEA Grapalat" w:hAnsi="GHEA Grapalat" w:cs="Sylfaen"/>
          <w:i/>
          <w:sz w:val="22"/>
          <w:szCs w:val="22"/>
          <w:lang w:val="hy-AM"/>
        </w:rPr>
        <w:t>ենք</w:t>
      </w:r>
      <w:r w:rsidRPr="00C06F98">
        <w:rPr>
          <w:rFonts w:ascii="GHEA Grapalat" w:hAnsi="GHEA Grapalat" w:cs="Times Armenian"/>
          <w:i/>
          <w:sz w:val="22"/>
          <w:szCs w:val="22"/>
          <w:lang w:val="hy-AM"/>
        </w:rPr>
        <w:t xml:space="preserve"> </w:t>
      </w:r>
      <w:r w:rsidRPr="00C06F98">
        <w:rPr>
          <w:rFonts w:ascii="GHEA Grapalat" w:hAnsi="GHEA Grapalat" w:cs="Sylfaen"/>
          <w:i/>
          <w:sz w:val="22"/>
          <w:szCs w:val="22"/>
          <w:lang w:val="hy-AM"/>
        </w:rPr>
        <w:t>մանրամասնորեն</w:t>
      </w:r>
      <w:r w:rsidRPr="00C06F98">
        <w:rPr>
          <w:rFonts w:ascii="GHEA Grapalat" w:hAnsi="GHEA Grapalat" w:cs="Times Armenian"/>
          <w:i/>
          <w:sz w:val="22"/>
          <w:szCs w:val="22"/>
          <w:lang w:val="hy-AM"/>
        </w:rPr>
        <w:t xml:space="preserve"> </w:t>
      </w:r>
      <w:r w:rsidRPr="00C06F98">
        <w:rPr>
          <w:rFonts w:ascii="GHEA Grapalat" w:hAnsi="GHEA Grapalat" w:cs="Sylfaen"/>
          <w:i/>
          <w:sz w:val="22"/>
          <w:szCs w:val="22"/>
          <w:lang w:val="hy-AM"/>
        </w:rPr>
        <w:t>ուսումնասիրել</w:t>
      </w:r>
      <w:r w:rsidRPr="00C06F98">
        <w:rPr>
          <w:rFonts w:ascii="GHEA Grapalat" w:hAnsi="GHEA Grapalat" w:cs="Times Armenian"/>
          <w:i/>
          <w:sz w:val="22"/>
          <w:szCs w:val="22"/>
          <w:lang w:val="hy-AM"/>
        </w:rPr>
        <w:t xml:space="preserve"> </w:t>
      </w:r>
      <w:r w:rsidRPr="00C06F98">
        <w:rPr>
          <w:rFonts w:ascii="GHEA Grapalat" w:hAnsi="GHEA Grapalat" w:cs="Sylfaen"/>
          <w:i/>
          <w:sz w:val="22"/>
          <w:szCs w:val="22"/>
          <w:lang w:val="hy-AM"/>
        </w:rPr>
        <w:t>սույն</w:t>
      </w:r>
      <w:r w:rsidRPr="00C06F98">
        <w:rPr>
          <w:rFonts w:ascii="GHEA Grapalat" w:hAnsi="GHEA Grapalat" w:cs="Times Armenian"/>
          <w:i/>
          <w:sz w:val="22"/>
          <w:szCs w:val="22"/>
          <w:lang w:val="hy-AM"/>
        </w:rPr>
        <w:t xml:space="preserve"> </w:t>
      </w:r>
      <w:r w:rsidRPr="00C06F98">
        <w:rPr>
          <w:rFonts w:ascii="GHEA Grapalat" w:hAnsi="GHEA Grapalat" w:cs="Sylfaen"/>
          <w:i/>
          <w:sz w:val="22"/>
          <w:szCs w:val="22"/>
          <w:lang w:val="hy-AM"/>
        </w:rPr>
        <w:t>հրավերը</w:t>
      </w:r>
      <w:r w:rsidRPr="00C06F98">
        <w:rPr>
          <w:rFonts w:ascii="GHEA Grapalat" w:hAnsi="GHEA Grapalat" w:cs="Times Armenian"/>
          <w:i/>
          <w:sz w:val="22"/>
          <w:szCs w:val="22"/>
          <w:lang w:val="hy-AM"/>
        </w:rPr>
        <w:t xml:space="preserve">, </w:t>
      </w:r>
      <w:r w:rsidRPr="00C06F98">
        <w:rPr>
          <w:rFonts w:ascii="GHEA Grapalat" w:hAnsi="GHEA Grapalat" w:cs="Sylfaen"/>
          <w:i/>
          <w:sz w:val="22"/>
          <w:szCs w:val="22"/>
          <w:lang w:val="hy-AM"/>
        </w:rPr>
        <w:t>քանի</w:t>
      </w:r>
      <w:r w:rsidRPr="00C06F98">
        <w:rPr>
          <w:rFonts w:ascii="GHEA Grapalat" w:hAnsi="GHEA Grapalat" w:cs="Times Armenian"/>
          <w:i/>
          <w:sz w:val="22"/>
          <w:szCs w:val="22"/>
          <w:lang w:val="hy-AM"/>
        </w:rPr>
        <w:t xml:space="preserve"> </w:t>
      </w:r>
      <w:r w:rsidRPr="00C06F98">
        <w:rPr>
          <w:rFonts w:ascii="GHEA Grapalat" w:hAnsi="GHEA Grapalat" w:cs="Sylfaen"/>
          <w:i/>
          <w:sz w:val="22"/>
          <w:szCs w:val="22"/>
          <w:lang w:val="hy-AM"/>
        </w:rPr>
        <w:t>որ</w:t>
      </w:r>
      <w:r w:rsidRPr="00C06F98">
        <w:rPr>
          <w:rFonts w:ascii="GHEA Grapalat" w:hAnsi="GHEA Grapalat" w:cs="Times Armenian"/>
          <w:i/>
          <w:sz w:val="22"/>
          <w:szCs w:val="22"/>
          <w:lang w:val="hy-AM"/>
        </w:rPr>
        <w:t xml:space="preserve"> </w:t>
      </w:r>
      <w:r w:rsidRPr="00C06F98">
        <w:rPr>
          <w:rFonts w:ascii="GHEA Grapalat" w:hAnsi="GHEA Grapalat" w:cs="Sylfaen"/>
          <w:i/>
          <w:sz w:val="22"/>
          <w:szCs w:val="22"/>
          <w:lang w:val="hy-AM"/>
        </w:rPr>
        <w:t>հրավերին</w:t>
      </w:r>
      <w:r w:rsidRPr="00C06F98">
        <w:rPr>
          <w:rFonts w:ascii="GHEA Grapalat" w:hAnsi="GHEA Grapalat" w:cs="Times Armenian"/>
          <w:i/>
          <w:sz w:val="22"/>
          <w:szCs w:val="22"/>
          <w:lang w:val="hy-AM"/>
        </w:rPr>
        <w:t xml:space="preserve"> </w:t>
      </w:r>
      <w:r w:rsidRPr="00C06F98">
        <w:rPr>
          <w:rFonts w:ascii="GHEA Grapalat" w:hAnsi="GHEA Grapalat" w:cs="Sylfaen"/>
          <w:i/>
          <w:sz w:val="22"/>
          <w:szCs w:val="22"/>
          <w:lang w:val="hy-AM"/>
        </w:rPr>
        <w:t>չհամապատասխանող</w:t>
      </w:r>
      <w:r w:rsidRPr="00C06F98">
        <w:rPr>
          <w:rFonts w:ascii="GHEA Grapalat" w:hAnsi="GHEA Grapalat" w:cs="Times Armenian"/>
          <w:i/>
          <w:sz w:val="22"/>
          <w:szCs w:val="22"/>
          <w:lang w:val="hy-AM"/>
        </w:rPr>
        <w:t xml:space="preserve"> </w:t>
      </w:r>
      <w:r w:rsidRPr="00C06F98">
        <w:rPr>
          <w:rFonts w:ascii="GHEA Grapalat" w:hAnsi="GHEA Grapalat" w:cs="Sylfaen"/>
          <w:i/>
          <w:sz w:val="22"/>
          <w:szCs w:val="22"/>
          <w:lang w:val="hy-AM"/>
        </w:rPr>
        <w:t>հայտերը</w:t>
      </w:r>
      <w:r w:rsidRPr="00C06F98">
        <w:rPr>
          <w:rFonts w:ascii="GHEA Grapalat" w:hAnsi="GHEA Grapalat" w:cs="Times Armenian"/>
          <w:i/>
          <w:sz w:val="22"/>
          <w:szCs w:val="22"/>
          <w:lang w:val="hy-AM"/>
        </w:rPr>
        <w:t xml:space="preserve"> </w:t>
      </w:r>
      <w:r w:rsidRPr="00C06F98">
        <w:rPr>
          <w:rFonts w:ascii="GHEA Grapalat" w:hAnsi="GHEA Grapalat" w:cs="Sylfaen"/>
          <w:i/>
          <w:sz w:val="22"/>
          <w:szCs w:val="22"/>
          <w:lang w:val="hy-AM"/>
        </w:rPr>
        <w:t>ենթակա</w:t>
      </w:r>
      <w:r w:rsidRPr="00C06F98">
        <w:rPr>
          <w:rFonts w:ascii="GHEA Grapalat" w:hAnsi="GHEA Grapalat" w:cs="Times Armenian"/>
          <w:i/>
          <w:sz w:val="22"/>
          <w:szCs w:val="22"/>
          <w:lang w:val="hy-AM"/>
        </w:rPr>
        <w:t xml:space="preserve"> </w:t>
      </w:r>
      <w:r w:rsidRPr="00C06F98">
        <w:rPr>
          <w:rFonts w:ascii="GHEA Grapalat" w:hAnsi="GHEA Grapalat" w:cs="Sylfaen"/>
          <w:i/>
          <w:sz w:val="22"/>
          <w:szCs w:val="22"/>
          <w:lang w:val="hy-AM"/>
        </w:rPr>
        <w:t>են</w:t>
      </w:r>
      <w:r w:rsidRPr="00C06F98">
        <w:rPr>
          <w:rFonts w:ascii="GHEA Grapalat" w:hAnsi="GHEA Grapalat" w:cs="Times Armenian"/>
          <w:i/>
          <w:sz w:val="22"/>
          <w:szCs w:val="22"/>
          <w:lang w:val="hy-AM"/>
        </w:rPr>
        <w:t xml:space="preserve"> </w:t>
      </w:r>
      <w:r w:rsidRPr="00C06F98">
        <w:rPr>
          <w:rFonts w:ascii="GHEA Grapalat" w:hAnsi="GHEA Grapalat" w:cs="Sylfaen"/>
          <w:i/>
          <w:sz w:val="22"/>
          <w:szCs w:val="22"/>
          <w:lang w:val="hy-AM"/>
        </w:rPr>
        <w:t xml:space="preserve">մերժման: </w:t>
      </w:r>
    </w:p>
    <w:p w14:paraId="55FA9F84" w14:textId="77777777" w:rsidR="00CC1CD1" w:rsidRPr="00C06F98" w:rsidRDefault="00CC1CD1" w:rsidP="00CC1CD1">
      <w:pPr>
        <w:ind w:firstLine="567"/>
        <w:jc w:val="both"/>
        <w:rPr>
          <w:rFonts w:ascii="GHEA Grapalat" w:hAnsi="GHEA Grapalat" w:cs="Sylfaen"/>
          <w:i/>
          <w:sz w:val="22"/>
          <w:szCs w:val="22"/>
          <w:lang w:val="hy-AM"/>
        </w:rPr>
      </w:pPr>
      <w:r w:rsidRPr="00C06F98">
        <w:rPr>
          <w:rFonts w:ascii="GHEA Grapalat" w:hAnsi="GHEA Grapalat" w:cs="Sylfaen"/>
          <w:i/>
          <w:sz w:val="22"/>
          <w:szCs w:val="22"/>
          <w:lang w:val="hy-AM"/>
        </w:rPr>
        <w:t xml:space="preserve">Եթե Դուք գրանցված չեք էլեկտրոնային գնումների համակարգում, սակայն ցանկություն ունեք մասնակցել սույն ընթացակարգին, ապա հայտ ներկայացնելու համար անհրաժեշտ է  ինքնագրանցվել </w:t>
      </w:r>
      <w:r w:rsidRPr="00C06F98">
        <w:rPr>
          <w:rFonts w:ascii="GHEA Grapalat" w:hAnsi="GHEA Grapalat" w:cs="Sylfaen"/>
          <w:i/>
          <w:sz w:val="22"/>
          <w:szCs w:val="22"/>
          <w:lang w:val="hy-AM"/>
        </w:rPr>
        <w:lastRenderedPageBreak/>
        <w:t>Armeps համակարգում (</w:t>
      </w:r>
      <w:hyperlink r:id="rId10" w:history="1">
        <w:r w:rsidRPr="00C06F98">
          <w:rPr>
            <w:rFonts w:ascii="GHEA Grapalat" w:hAnsi="GHEA Grapalat" w:cs="Sylfaen"/>
            <w:i/>
            <w:sz w:val="22"/>
            <w:szCs w:val="22"/>
            <w:lang w:val="hy-AM"/>
          </w:rPr>
          <w:t>www.armeps.am</w:t>
        </w:r>
      </w:hyperlink>
      <w:r w:rsidRPr="00C06F98">
        <w:rPr>
          <w:rFonts w:ascii="GHEA Grapalat" w:hAnsi="GHEA Grapalat" w:cs="Sylfaen"/>
          <w:i/>
          <w:sz w:val="22"/>
          <w:szCs w:val="22"/>
          <w:lang w:val="hy-AM"/>
        </w:rPr>
        <w:t xml:space="preserve">): Համակարգում գրանցվելու պայմանները սահմանված են </w:t>
      </w:r>
      <w:hyperlink r:id="rId11" w:history="1">
        <w:r w:rsidRPr="00C06F98">
          <w:rPr>
            <w:rStyle w:val="Hyperlink"/>
            <w:rFonts w:ascii="GHEA Grapalat" w:hAnsi="GHEA Grapalat" w:cs="Sylfaen"/>
            <w:i/>
            <w:sz w:val="22"/>
            <w:szCs w:val="22"/>
            <w:lang w:val="hy-AM"/>
          </w:rPr>
          <w:t>www.procurement.</w:t>
        </w:r>
        <w:r w:rsidRPr="00C06F98" w:rsidDel="00EA45F9">
          <w:rPr>
            <w:rStyle w:val="Hyperlink"/>
            <w:rFonts w:ascii="GHEA Grapalat" w:hAnsi="GHEA Grapalat" w:cs="Sylfaen"/>
            <w:i/>
            <w:sz w:val="22"/>
            <w:szCs w:val="22"/>
            <w:lang w:val="hy-AM"/>
          </w:rPr>
          <w:t xml:space="preserve"> </w:t>
        </w:r>
        <w:r w:rsidRPr="00C06F98">
          <w:rPr>
            <w:rStyle w:val="Hyperlink"/>
            <w:rFonts w:ascii="GHEA Grapalat" w:hAnsi="GHEA Grapalat" w:cs="Sylfaen"/>
            <w:i/>
            <w:sz w:val="22"/>
            <w:szCs w:val="22"/>
            <w:lang w:val="hy-AM"/>
          </w:rPr>
          <w:t>am</w:t>
        </w:r>
      </w:hyperlink>
      <w:r w:rsidRPr="00C06F98">
        <w:rPr>
          <w:rFonts w:ascii="GHEA Grapalat" w:hAnsi="GHEA Grapalat" w:cs="Sylfaen"/>
          <w:i/>
          <w:sz w:val="22"/>
          <w:szCs w:val="22"/>
          <w:lang w:val="hy-AM"/>
        </w:rPr>
        <w:t xml:space="preserve"> հասցեով գործող գնումների պաշտոնական տեղեկագրի «Օրենսդրություն» բաժնի «Ուղեցույցներ, ձեռնարկներ» ենթաբաժնում տեղադրված  </w:t>
      </w:r>
      <w:hyperlink r:id="rId12" w:history="1">
        <w:r w:rsidRPr="00C06F98">
          <w:rPr>
            <w:rFonts w:ascii="GHEA Grapalat" w:hAnsi="GHEA Grapalat" w:cs="Sylfaen"/>
            <w:i/>
            <w:sz w:val="22"/>
            <w:szCs w:val="22"/>
            <w:lang w:val="hy-AM"/>
          </w:rPr>
          <w:t>Armeps էլեկտրոնային գնումների համակարգի օգտագործողի «Տնտեսական օպերատորի» ուղեցույց</w:t>
        </w:r>
      </w:hyperlink>
      <w:r w:rsidRPr="00C06F98">
        <w:rPr>
          <w:rFonts w:ascii="GHEA Grapalat" w:hAnsi="GHEA Grapalat" w:cs="Sylfaen"/>
          <w:i/>
          <w:sz w:val="22"/>
          <w:szCs w:val="22"/>
          <w:lang w:val="hy-AM"/>
        </w:rPr>
        <w:t>ում:</w:t>
      </w:r>
    </w:p>
    <w:p w14:paraId="0AC67D5F" w14:textId="77777777" w:rsidR="00CC1CD1" w:rsidRPr="00C06F98" w:rsidRDefault="00CC1CD1" w:rsidP="00CC1CD1">
      <w:pPr>
        <w:ind w:firstLine="567"/>
        <w:jc w:val="both"/>
        <w:rPr>
          <w:rFonts w:ascii="GHEA Grapalat" w:hAnsi="GHEA Grapalat" w:cs="Sylfaen"/>
          <w:i/>
          <w:sz w:val="22"/>
          <w:szCs w:val="22"/>
          <w:lang w:val="hy-AM"/>
        </w:rPr>
      </w:pPr>
      <w:r w:rsidRPr="00C06F98">
        <w:rPr>
          <w:rFonts w:ascii="GHEA Grapalat" w:hAnsi="GHEA Grapalat" w:cs="Sylfaen"/>
          <w:i/>
          <w:sz w:val="22"/>
          <w:szCs w:val="22"/>
          <w:lang w:val="hy-AM"/>
        </w:rPr>
        <w:t xml:space="preserve">Ուղեցույցը հասանելի է հետևյալ հղումով՝ </w:t>
      </w:r>
      <w:hyperlink r:id="rId13" w:history="1">
        <w:r w:rsidRPr="00C06F98">
          <w:rPr>
            <w:rFonts w:ascii="GHEA Grapalat" w:hAnsi="GHEA Grapalat" w:cs="Sylfaen"/>
            <w:sz w:val="22"/>
            <w:szCs w:val="22"/>
            <w:lang w:val="hy-AM"/>
          </w:rPr>
          <w:t>http://gnumner.am/hy/page/ughecuycner_dzernarkner/</w:t>
        </w:r>
      </w:hyperlink>
      <w:r w:rsidRPr="00C06F98">
        <w:rPr>
          <w:rFonts w:ascii="GHEA Grapalat" w:hAnsi="GHEA Grapalat" w:cs="Sylfaen"/>
          <w:i/>
          <w:sz w:val="22"/>
          <w:szCs w:val="22"/>
          <w:lang w:val="hy-AM"/>
        </w:rPr>
        <w:t>:</w:t>
      </w:r>
    </w:p>
    <w:p w14:paraId="7BC466FF" w14:textId="77777777" w:rsidR="00CC1CD1" w:rsidRPr="00C06F98" w:rsidRDefault="00CC1CD1" w:rsidP="00CC1CD1">
      <w:pPr>
        <w:ind w:firstLine="567"/>
        <w:jc w:val="both"/>
        <w:rPr>
          <w:rFonts w:ascii="GHEA Grapalat" w:hAnsi="GHEA Grapalat" w:cs="Sylfaen"/>
          <w:i/>
          <w:sz w:val="22"/>
          <w:szCs w:val="22"/>
          <w:lang w:val="hy-AM"/>
        </w:rPr>
      </w:pPr>
      <w:r w:rsidRPr="00C06F98">
        <w:rPr>
          <w:rFonts w:ascii="GHEA Grapalat" w:hAnsi="GHEA Grapalat" w:cs="Sylfaen"/>
          <w:i/>
          <w:sz w:val="22"/>
          <w:szCs w:val="22"/>
          <w:lang w:val="hy-AM"/>
        </w:rPr>
        <w:t>Միաժամանակ՝</w:t>
      </w:r>
    </w:p>
    <w:p w14:paraId="38B03B66" w14:textId="77777777" w:rsidR="00CC1CD1" w:rsidRPr="00C06F98" w:rsidRDefault="00CC1CD1" w:rsidP="00CC1CD1">
      <w:pPr>
        <w:ind w:firstLine="567"/>
        <w:jc w:val="both"/>
        <w:rPr>
          <w:rFonts w:ascii="GHEA Grapalat" w:hAnsi="GHEA Grapalat" w:cs="Sylfaen"/>
          <w:i/>
          <w:sz w:val="22"/>
          <w:szCs w:val="22"/>
          <w:lang w:val="hy-AM"/>
        </w:rPr>
      </w:pPr>
      <w:r w:rsidRPr="00C06F98">
        <w:rPr>
          <w:rFonts w:ascii="GHEA Grapalat" w:hAnsi="GHEA Grapalat" w:cs="Sylfaen"/>
          <w:i/>
          <w:sz w:val="22"/>
          <w:szCs w:val="22"/>
          <w:lang w:val="hy-AM"/>
        </w:rPr>
        <w:t xml:space="preserve"> </w:t>
      </w:r>
      <w:r w:rsidRPr="00C06F98">
        <w:rPr>
          <w:rFonts w:ascii="GHEA Grapalat" w:hAnsi="GHEA Grapalat"/>
          <w:i/>
          <w:sz w:val="22"/>
          <w:szCs w:val="22"/>
          <w:lang w:val="hy-AM"/>
        </w:rPr>
        <w:t xml:space="preserve">- հայտը էլեկտրոնային գնումների Armeps (www.armeps.am) համակարգ (այսուհետ` համակարգ) մուտքագրելիս անհրաժեշտ է առաջնորդվել </w:t>
      </w:r>
      <w:hyperlink r:id="rId14" w:history="1">
        <w:r w:rsidRPr="00C06F98">
          <w:rPr>
            <w:rStyle w:val="Hyperlink"/>
            <w:rFonts w:ascii="GHEA Grapalat" w:hAnsi="GHEA Grapalat" w:cs="Sylfaen"/>
            <w:i/>
            <w:sz w:val="22"/>
            <w:szCs w:val="22"/>
            <w:lang w:val="hy-AM"/>
          </w:rPr>
          <w:t>www.procurement.am</w:t>
        </w:r>
      </w:hyperlink>
      <w:r w:rsidRPr="00C06F98">
        <w:rPr>
          <w:rFonts w:ascii="GHEA Grapalat" w:hAnsi="GHEA Grapalat" w:cs="Sylfaen"/>
          <w:i/>
          <w:sz w:val="22"/>
          <w:szCs w:val="22"/>
          <w:lang w:val="hy-AM"/>
        </w:rPr>
        <w:t xml:space="preserve"> հասցեով գործող գնումների պաշտոնական տեղեկագրի «Օրենսդրություն»» բաժնի «Ուղեցույցներ, ձեռնարկներ» ենթաբաժնում տեղադրված  </w:t>
      </w:r>
      <w:hyperlink r:id="rId15" w:history="1">
        <w:r w:rsidRPr="00C06F98">
          <w:rPr>
            <w:rFonts w:ascii="GHEA Grapalat" w:hAnsi="GHEA Grapalat" w:cs="Sylfaen"/>
            <w:i/>
            <w:sz w:val="22"/>
            <w:szCs w:val="22"/>
            <w:lang w:val="hy-AM"/>
          </w:rPr>
          <w:t>Էլեկտրոնային գնումների կատարման ուղեցույց</w:t>
        </w:r>
      </w:hyperlink>
      <w:r w:rsidRPr="00C06F98">
        <w:rPr>
          <w:rFonts w:ascii="GHEA Grapalat" w:hAnsi="GHEA Grapalat" w:cs="Sylfaen"/>
          <w:i/>
          <w:sz w:val="22"/>
          <w:szCs w:val="22"/>
          <w:lang w:val="hy-AM"/>
        </w:rPr>
        <w:t>ով:</w:t>
      </w:r>
    </w:p>
    <w:p w14:paraId="5BE38E25" w14:textId="77777777" w:rsidR="00CC1CD1" w:rsidRPr="00C06F98" w:rsidRDefault="00CC1CD1" w:rsidP="00CC1CD1">
      <w:pPr>
        <w:ind w:firstLine="567"/>
        <w:jc w:val="both"/>
        <w:rPr>
          <w:rFonts w:ascii="GHEA Grapalat" w:hAnsi="GHEA Grapalat" w:cs="Sylfaen"/>
          <w:i/>
          <w:sz w:val="22"/>
          <w:szCs w:val="22"/>
          <w:lang w:val="hy-AM"/>
        </w:rPr>
      </w:pPr>
      <w:r w:rsidRPr="00C06F98">
        <w:rPr>
          <w:rFonts w:ascii="GHEA Grapalat" w:hAnsi="GHEA Grapalat" w:cs="Sylfaen"/>
          <w:i/>
          <w:sz w:val="22"/>
          <w:szCs w:val="22"/>
          <w:lang w:val="hy-AM"/>
        </w:rPr>
        <w:t xml:space="preserve">Ուղեցույցը հասանելի է հետևյալ հղումով՝ </w:t>
      </w:r>
      <w:hyperlink r:id="rId16" w:history="1">
        <w:r w:rsidRPr="00C06F98">
          <w:rPr>
            <w:rFonts w:ascii="GHEA Grapalat" w:hAnsi="GHEA Grapalat" w:cs="Sylfaen"/>
            <w:i/>
            <w:sz w:val="22"/>
            <w:szCs w:val="22"/>
            <w:lang w:val="hy-AM"/>
          </w:rPr>
          <w:t>http://gnumner.am/hy/page/ughecuycner_dzernarkner/</w:t>
        </w:r>
      </w:hyperlink>
      <w:r w:rsidRPr="00C06F98">
        <w:rPr>
          <w:rFonts w:ascii="GHEA Grapalat" w:hAnsi="GHEA Grapalat" w:cs="Sylfaen"/>
          <w:i/>
          <w:sz w:val="22"/>
          <w:szCs w:val="22"/>
          <w:lang w:val="hy-AM"/>
        </w:rPr>
        <w:t>.</w:t>
      </w:r>
    </w:p>
    <w:p w14:paraId="43D11654" w14:textId="77777777" w:rsidR="00CC1CD1" w:rsidRPr="00C06F98" w:rsidRDefault="00CC1CD1" w:rsidP="00CC1CD1">
      <w:pPr>
        <w:ind w:firstLine="567"/>
        <w:jc w:val="both"/>
        <w:rPr>
          <w:rFonts w:ascii="GHEA Grapalat" w:hAnsi="GHEA Grapalat"/>
          <w:i/>
          <w:sz w:val="22"/>
          <w:szCs w:val="22"/>
          <w:lang w:val="hy-AM"/>
        </w:rPr>
      </w:pPr>
      <w:r w:rsidRPr="00C06F98">
        <w:rPr>
          <w:rFonts w:ascii="GHEA Grapalat" w:hAnsi="GHEA Grapalat"/>
          <w:i/>
          <w:sz w:val="22"/>
          <w:szCs w:val="22"/>
          <w:lang w:val="hy-AM"/>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C06F98">
        <w:rPr>
          <w:rFonts w:ascii="GHEA Grapalat" w:hAnsi="GHEA Grapalat"/>
          <w:i/>
          <w:lang w:val="hy-AM"/>
        </w:rPr>
        <w:t xml:space="preserve"> </w:t>
      </w:r>
      <w:r w:rsidRPr="00C06F98">
        <w:rPr>
          <w:rFonts w:ascii="GHEA Grapalat" w:hAnsi="GHEA Grapalat"/>
          <w:i/>
          <w:sz w:val="22"/>
          <w:szCs w:val="22"/>
          <w:lang w:val="hy-AM"/>
        </w:rPr>
        <w:t>հասցեով (հեռախոս`(+37411) 28-93-20):</w:t>
      </w:r>
    </w:p>
    <w:p w14:paraId="47527C24" w14:textId="77777777" w:rsidR="00CC1CD1" w:rsidRPr="00C06F98" w:rsidRDefault="00CC1CD1" w:rsidP="00CC1CD1">
      <w:pPr>
        <w:ind w:firstLine="567"/>
        <w:rPr>
          <w:rFonts w:ascii="GHEA Grapalat" w:hAnsi="GHEA Grapalat"/>
          <w:b/>
          <w:sz w:val="20"/>
          <w:szCs w:val="22"/>
          <w:lang w:val="hy-AM"/>
        </w:rPr>
      </w:pPr>
      <w:bookmarkStart w:id="3" w:name="_Hlk9322052"/>
      <w:r w:rsidRPr="00C06F98">
        <w:rPr>
          <w:rFonts w:ascii="GHEA Grapalat" w:hAnsi="GHEA Grapalat" w:cs="Sylfaen"/>
          <w:i/>
          <w:sz w:val="22"/>
          <w:szCs w:val="22"/>
          <w:lang w:val="hy-AM"/>
        </w:rPr>
        <w:t>Համակարգում գրանցվելը, ինչպես նաև հայտ ներկայացնելն անվճար է:</w:t>
      </w:r>
      <w:bookmarkEnd w:id="3"/>
    </w:p>
    <w:p w14:paraId="427152EF" w14:textId="77777777" w:rsidR="00CC1CD1" w:rsidRPr="00C06F98" w:rsidRDefault="00CC1CD1" w:rsidP="00CC1CD1">
      <w:pPr>
        <w:ind w:firstLine="567"/>
        <w:jc w:val="both"/>
        <w:rPr>
          <w:rFonts w:ascii="GHEA Grapalat" w:hAnsi="GHEA Grapalat"/>
          <w:i/>
          <w:sz w:val="20"/>
          <w:lang w:val="hy-AM"/>
        </w:rPr>
      </w:pPr>
      <w:r w:rsidRPr="00C06F98">
        <w:rPr>
          <w:rFonts w:ascii="GHEA Grapalat" w:hAnsi="GHEA Grapalat" w:cs="Sylfaen"/>
          <w:b/>
          <w:sz w:val="20"/>
          <w:szCs w:val="22"/>
          <w:lang w:val="hy-AM"/>
        </w:rPr>
        <w:br w:type="page"/>
      </w:r>
    </w:p>
    <w:p w14:paraId="10877D35" w14:textId="77777777" w:rsidR="00CC1CD1" w:rsidRPr="00C06F98" w:rsidRDefault="00CC1CD1" w:rsidP="00CC1CD1">
      <w:pPr>
        <w:ind w:firstLine="567"/>
        <w:jc w:val="center"/>
        <w:rPr>
          <w:rFonts w:ascii="GHEA Grapalat" w:hAnsi="GHEA Grapalat"/>
          <w:b/>
          <w:sz w:val="20"/>
          <w:szCs w:val="22"/>
          <w:lang w:val="hy-AM"/>
        </w:rPr>
      </w:pPr>
    </w:p>
    <w:p w14:paraId="38DB20B0" w14:textId="77777777" w:rsidR="00CC1CD1" w:rsidRPr="00C06F98" w:rsidRDefault="00CC1CD1" w:rsidP="00CC1CD1">
      <w:pPr>
        <w:ind w:firstLine="567"/>
        <w:jc w:val="center"/>
        <w:rPr>
          <w:rFonts w:ascii="GHEA Grapalat" w:hAnsi="GHEA Grapalat" w:cs="Sylfaen"/>
          <w:b/>
          <w:sz w:val="22"/>
          <w:szCs w:val="22"/>
          <w:lang w:val="hy-AM"/>
        </w:rPr>
      </w:pPr>
    </w:p>
    <w:p w14:paraId="4981CFE3" w14:textId="77777777" w:rsidR="00CC1CD1" w:rsidRPr="00C06F98" w:rsidRDefault="00CC1CD1" w:rsidP="00CC1CD1">
      <w:pPr>
        <w:ind w:firstLine="567"/>
        <w:jc w:val="center"/>
        <w:rPr>
          <w:rFonts w:ascii="GHEA Grapalat" w:hAnsi="GHEA Grapalat"/>
          <w:b/>
          <w:sz w:val="20"/>
          <w:szCs w:val="20"/>
          <w:lang w:val="hy-AM"/>
        </w:rPr>
      </w:pPr>
      <w:r w:rsidRPr="00C06F98">
        <w:rPr>
          <w:rFonts w:ascii="GHEA Grapalat" w:hAnsi="GHEA Grapalat" w:cs="Sylfaen"/>
          <w:b/>
          <w:sz w:val="20"/>
          <w:szCs w:val="20"/>
          <w:lang w:val="hy-AM"/>
        </w:rPr>
        <w:t>ԲՈՎԱՆԴԱԿՈւԹՅՈւՆ</w:t>
      </w:r>
    </w:p>
    <w:p w14:paraId="14110A0A" w14:textId="77777777" w:rsidR="00CC1CD1" w:rsidRPr="00C06F98" w:rsidRDefault="00CC1CD1" w:rsidP="00CC1CD1">
      <w:pPr>
        <w:ind w:firstLine="567"/>
        <w:jc w:val="center"/>
        <w:rPr>
          <w:rFonts w:ascii="GHEA Grapalat" w:hAnsi="GHEA Grapalat"/>
          <w:i/>
          <w:sz w:val="20"/>
          <w:lang w:val="hy-AM"/>
        </w:rPr>
      </w:pPr>
    </w:p>
    <w:p w14:paraId="6CBADB8D" w14:textId="36860A10" w:rsidR="00CC1CD1" w:rsidRPr="00C06F98" w:rsidRDefault="00CC1CD1" w:rsidP="00CC1CD1">
      <w:pPr>
        <w:ind w:firstLine="567"/>
        <w:jc w:val="center"/>
        <w:rPr>
          <w:rFonts w:ascii="GHEA Grapalat" w:hAnsi="GHEA Grapalat"/>
          <w:i/>
          <w:sz w:val="20"/>
          <w:lang w:val="hy-AM"/>
        </w:rPr>
      </w:pPr>
      <w:r w:rsidRPr="00C06F98">
        <w:rPr>
          <w:rFonts w:ascii="GHEA Grapalat" w:hAnsi="GHEA Grapalat"/>
          <w:b/>
          <w:sz w:val="20"/>
          <w:lang w:val="hy-AM"/>
        </w:rPr>
        <w:t xml:space="preserve">ԵՐԵՎԱՆԻ ՔԱՂԱՔԱՊԵՏԱՐԱՆԻ ԿԱՐԻՔՆԵՐԻ ՀԱՄԱՐ </w:t>
      </w:r>
      <w:r w:rsidR="009C16E1" w:rsidRPr="009C16E1">
        <w:rPr>
          <w:rFonts w:ascii="GHEA Grapalat" w:hAnsi="GHEA Grapalat"/>
          <w:b/>
          <w:i/>
          <w:iCs/>
          <w:sz w:val="20"/>
          <w:lang w:val="hy-AM"/>
        </w:rPr>
        <w:t>ԵՐ</w:t>
      </w:r>
      <w:r w:rsidR="009C16E1">
        <w:rPr>
          <w:rFonts w:ascii="GHEA Grapalat" w:hAnsi="GHEA Grapalat"/>
          <w:b/>
          <w:i/>
          <w:iCs/>
          <w:sz w:val="20"/>
          <w:lang w:val="hy-AM"/>
        </w:rPr>
        <w:t>ԵՎ</w:t>
      </w:r>
      <w:r w:rsidR="009C16E1" w:rsidRPr="009C16E1">
        <w:rPr>
          <w:rFonts w:ascii="GHEA Grapalat" w:hAnsi="GHEA Grapalat"/>
          <w:b/>
          <w:i/>
          <w:iCs/>
          <w:sz w:val="20"/>
          <w:lang w:val="hy-AM"/>
        </w:rPr>
        <w:t>ԱՆ ՔԱՂԱՔԻ ԷՐԵԲՈՒՆԻ ՎԱՐՉԱԿԱՆ ՇՐՋԱՆԻ ԲԱԿԱՅԻՆ ՏԱՐԱԾՔՆԵՐԻ ԲԱՐԵԿԱՐԳՄԱՆ և ՀԻՄՆԱՆԱՆՈՐԳՄԱՆ ԱՇԽԱՏԱՆՔՆԵՐԻ</w:t>
      </w:r>
      <w:r w:rsidR="009C16E1" w:rsidRPr="00C06F98">
        <w:rPr>
          <w:rFonts w:ascii="GHEA Grapalat" w:hAnsi="GHEA Grapalat"/>
          <w:sz w:val="20"/>
          <w:lang w:val="hy-AM"/>
        </w:rPr>
        <w:t xml:space="preserve"> </w:t>
      </w:r>
      <w:r w:rsidRPr="00C06F98">
        <w:rPr>
          <w:rFonts w:ascii="GHEA Grapalat" w:hAnsi="GHEA Grapalat"/>
          <w:b/>
          <w:sz w:val="20"/>
          <w:lang w:val="hy-AM"/>
        </w:rPr>
        <w:t xml:space="preserve">ՁԵՌՔԲԵՐՄԱՆ ՆՊԱՏԱԿՈՎ ՀԱՅՏԱՐԱՐՎԱԾ </w:t>
      </w:r>
      <w:r w:rsidR="00F57EA6" w:rsidRPr="00C06F98">
        <w:rPr>
          <w:rFonts w:ascii="GHEA Grapalat" w:hAnsi="GHEA Grapalat"/>
          <w:b/>
          <w:sz w:val="20"/>
          <w:lang w:val="hy-AM"/>
        </w:rPr>
        <w:t>ԲԱՑ ՄՐՑՈՒՅԹ</w:t>
      </w:r>
      <w:r w:rsidRPr="00C06F98">
        <w:rPr>
          <w:rFonts w:ascii="GHEA Grapalat" w:hAnsi="GHEA Grapalat"/>
          <w:b/>
          <w:sz w:val="20"/>
          <w:lang w:val="hy-AM"/>
        </w:rPr>
        <w:t>Ի ՀՐԱՎԵՐԻ</w:t>
      </w:r>
    </w:p>
    <w:p w14:paraId="578599B8" w14:textId="77777777" w:rsidR="00CC1CD1" w:rsidRPr="00C06F98" w:rsidRDefault="00CC1CD1" w:rsidP="00CC1CD1">
      <w:pPr>
        <w:ind w:firstLine="567"/>
        <w:jc w:val="center"/>
        <w:rPr>
          <w:rFonts w:ascii="GHEA Grapalat" w:hAnsi="GHEA Grapalat" w:cs="Sylfaen"/>
          <w:b/>
          <w:sz w:val="20"/>
          <w:szCs w:val="22"/>
          <w:lang w:val="hy-AM"/>
        </w:rPr>
      </w:pPr>
    </w:p>
    <w:p w14:paraId="3B671E75" w14:textId="77777777" w:rsidR="00CC1CD1" w:rsidRPr="00C06F98" w:rsidRDefault="00CC1CD1" w:rsidP="00CC1CD1">
      <w:pPr>
        <w:ind w:firstLine="567"/>
        <w:jc w:val="center"/>
        <w:rPr>
          <w:rFonts w:ascii="GHEA Grapalat" w:hAnsi="GHEA Grapalat" w:cs="Sylfaen"/>
          <w:b/>
          <w:sz w:val="20"/>
          <w:szCs w:val="22"/>
          <w:lang w:val="hy-AM"/>
        </w:rPr>
      </w:pPr>
    </w:p>
    <w:p w14:paraId="7E083695" w14:textId="77777777" w:rsidR="00CC1CD1" w:rsidRPr="00C06F98" w:rsidRDefault="00CC1CD1" w:rsidP="00CC1CD1">
      <w:pPr>
        <w:ind w:firstLine="567"/>
        <w:jc w:val="center"/>
        <w:rPr>
          <w:rFonts w:ascii="GHEA Grapalat" w:hAnsi="GHEA Grapalat"/>
          <w:sz w:val="20"/>
          <w:lang w:val="hy-AM"/>
        </w:rPr>
      </w:pPr>
      <w:r w:rsidRPr="00C06F98">
        <w:rPr>
          <w:rFonts w:ascii="GHEA Grapalat" w:hAnsi="GHEA Grapalat" w:cs="Sylfaen"/>
          <w:b/>
          <w:sz w:val="20"/>
          <w:szCs w:val="22"/>
          <w:lang w:val="hy-AM"/>
        </w:rPr>
        <w:t>ՄԱՍ</w:t>
      </w:r>
      <w:r w:rsidRPr="00C06F98">
        <w:rPr>
          <w:rFonts w:ascii="GHEA Grapalat" w:hAnsi="GHEA Grapalat" w:cs="Times Armenian"/>
          <w:b/>
          <w:sz w:val="20"/>
          <w:szCs w:val="22"/>
          <w:lang w:val="hy-AM"/>
        </w:rPr>
        <w:t xml:space="preserve">  I.</w:t>
      </w:r>
    </w:p>
    <w:p w14:paraId="1C22E84B" w14:textId="77777777" w:rsidR="00CC1CD1" w:rsidRPr="00C06F98" w:rsidRDefault="00CC1CD1" w:rsidP="00CC1CD1">
      <w:pPr>
        <w:ind w:firstLine="567"/>
        <w:jc w:val="both"/>
        <w:rPr>
          <w:rFonts w:ascii="GHEA Grapalat" w:hAnsi="GHEA Grapalat"/>
          <w:sz w:val="20"/>
          <w:lang w:val="hy-AM"/>
        </w:rPr>
      </w:pPr>
    </w:p>
    <w:p w14:paraId="023649F6" w14:textId="77777777" w:rsidR="00CC1CD1" w:rsidRPr="00C06F98" w:rsidRDefault="00CC1CD1" w:rsidP="00CC1CD1">
      <w:pPr>
        <w:ind w:firstLine="1134"/>
        <w:jc w:val="both"/>
        <w:rPr>
          <w:rFonts w:ascii="GHEA Grapalat" w:hAnsi="GHEA Grapalat"/>
          <w:sz w:val="20"/>
          <w:lang w:val="hy-AM"/>
        </w:rPr>
      </w:pPr>
      <w:r w:rsidRPr="00C06F98">
        <w:rPr>
          <w:rFonts w:ascii="GHEA Grapalat" w:hAnsi="GHEA Grapalat"/>
          <w:sz w:val="20"/>
          <w:lang w:val="hy-AM"/>
        </w:rPr>
        <w:t xml:space="preserve">1.  </w:t>
      </w:r>
      <w:r w:rsidRPr="00C06F98">
        <w:rPr>
          <w:rFonts w:ascii="GHEA Grapalat" w:hAnsi="GHEA Grapalat" w:cs="Sylfaen"/>
          <w:sz w:val="20"/>
          <w:lang w:val="hy-AM"/>
        </w:rPr>
        <w:t>Գնման</w:t>
      </w:r>
      <w:r w:rsidRPr="00C06F98">
        <w:rPr>
          <w:rFonts w:ascii="GHEA Grapalat" w:hAnsi="GHEA Grapalat" w:cs="Times Armenian"/>
          <w:sz w:val="20"/>
          <w:lang w:val="hy-AM"/>
        </w:rPr>
        <w:t xml:space="preserve"> </w:t>
      </w:r>
      <w:r w:rsidRPr="00C06F98">
        <w:rPr>
          <w:rFonts w:ascii="GHEA Grapalat" w:hAnsi="GHEA Grapalat" w:cs="Sylfaen"/>
          <w:sz w:val="20"/>
          <w:lang w:val="hy-AM"/>
        </w:rPr>
        <w:t>առարկայի</w:t>
      </w:r>
      <w:r w:rsidRPr="00C06F98">
        <w:rPr>
          <w:rFonts w:ascii="GHEA Grapalat" w:hAnsi="GHEA Grapalat"/>
          <w:sz w:val="20"/>
          <w:lang w:val="hy-AM"/>
        </w:rPr>
        <w:t xml:space="preserve"> </w:t>
      </w:r>
      <w:r w:rsidRPr="00C06F98">
        <w:rPr>
          <w:rFonts w:ascii="GHEA Grapalat" w:hAnsi="GHEA Grapalat" w:cs="Sylfaen"/>
          <w:sz w:val="20"/>
          <w:lang w:val="hy-AM"/>
        </w:rPr>
        <w:t>բնութա</w:t>
      </w:r>
      <w:r w:rsidRPr="00C06F98">
        <w:rPr>
          <w:rFonts w:ascii="GHEA Grapalat" w:hAnsi="GHEA Grapalat" w:cs="Times Armenian"/>
          <w:sz w:val="20"/>
          <w:lang w:val="hy-AM"/>
        </w:rPr>
        <w:t>գ</w:t>
      </w:r>
      <w:r w:rsidRPr="00C06F98">
        <w:rPr>
          <w:rFonts w:ascii="GHEA Grapalat" w:hAnsi="GHEA Grapalat" w:cs="Sylfaen"/>
          <w:sz w:val="20"/>
          <w:lang w:val="hy-AM"/>
        </w:rPr>
        <w:t>իրը</w:t>
      </w:r>
      <w:r w:rsidRPr="00C06F98">
        <w:rPr>
          <w:rFonts w:ascii="GHEA Grapalat" w:hAnsi="GHEA Grapalat" w:cs="Times Armenian"/>
          <w:sz w:val="20"/>
          <w:lang w:val="hy-AM"/>
        </w:rPr>
        <w:tab/>
        <w:t xml:space="preserve"> </w:t>
      </w:r>
    </w:p>
    <w:p w14:paraId="77C00521" w14:textId="77777777" w:rsidR="00CC1CD1" w:rsidRPr="00C06F98" w:rsidRDefault="00CC1CD1" w:rsidP="00CC1CD1">
      <w:pPr>
        <w:ind w:firstLine="1134"/>
        <w:jc w:val="both"/>
        <w:rPr>
          <w:rFonts w:ascii="GHEA Grapalat" w:hAnsi="GHEA Grapalat"/>
          <w:sz w:val="20"/>
          <w:lang w:val="hy-AM"/>
        </w:rPr>
      </w:pPr>
      <w:r w:rsidRPr="00C06F98">
        <w:rPr>
          <w:rFonts w:ascii="GHEA Grapalat" w:hAnsi="GHEA Grapalat"/>
          <w:sz w:val="20"/>
          <w:lang w:val="hy-AM"/>
        </w:rPr>
        <w:t xml:space="preserve">2. </w:t>
      </w:r>
      <w:r w:rsidRPr="00C06F98">
        <w:rPr>
          <w:rFonts w:ascii="GHEA Grapalat" w:hAnsi="GHEA Grapalat" w:cs="Sylfaen"/>
          <w:sz w:val="20"/>
          <w:lang w:val="hy-AM"/>
        </w:rPr>
        <w:t>Մասնակցի</w:t>
      </w:r>
      <w:r w:rsidRPr="00C06F98">
        <w:rPr>
          <w:rFonts w:ascii="GHEA Grapalat" w:hAnsi="GHEA Grapalat" w:cs="Times Armenian"/>
          <w:sz w:val="20"/>
          <w:lang w:val="hy-AM"/>
        </w:rPr>
        <w:t xml:space="preserve"> </w:t>
      </w:r>
      <w:r w:rsidRPr="00C06F98">
        <w:rPr>
          <w:rFonts w:ascii="GHEA Grapalat" w:hAnsi="GHEA Grapalat" w:cs="Sylfaen"/>
          <w:sz w:val="20"/>
          <w:lang w:val="hy-AM"/>
        </w:rPr>
        <w:t>մասնակցության</w:t>
      </w:r>
      <w:r w:rsidRPr="00C06F98">
        <w:rPr>
          <w:rFonts w:ascii="GHEA Grapalat" w:hAnsi="GHEA Grapalat" w:cs="Times Armenian"/>
          <w:sz w:val="20"/>
          <w:lang w:val="hy-AM"/>
        </w:rPr>
        <w:t xml:space="preserve"> </w:t>
      </w:r>
      <w:r w:rsidRPr="00C06F98">
        <w:rPr>
          <w:rFonts w:ascii="GHEA Grapalat" w:hAnsi="GHEA Grapalat" w:cs="Sylfaen"/>
          <w:sz w:val="20"/>
          <w:lang w:val="hy-AM"/>
        </w:rPr>
        <w:t>իրավունքի</w:t>
      </w:r>
      <w:r w:rsidRPr="00C06F98">
        <w:rPr>
          <w:rFonts w:ascii="GHEA Grapalat" w:hAnsi="GHEA Grapalat" w:cs="Times Armenian"/>
          <w:sz w:val="20"/>
          <w:lang w:val="hy-AM"/>
        </w:rPr>
        <w:t xml:space="preserve"> </w:t>
      </w:r>
      <w:r w:rsidRPr="00C06F98">
        <w:rPr>
          <w:rFonts w:ascii="GHEA Grapalat" w:hAnsi="GHEA Grapalat" w:cs="Sylfaen"/>
          <w:sz w:val="20"/>
          <w:lang w:val="hy-AM"/>
        </w:rPr>
        <w:t>պահանջները և դրանց գնահատման կարգը</w:t>
      </w:r>
      <w:r w:rsidRPr="00C06F98">
        <w:rPr>
          <w:rFonts w:ascii="GHEA Grapalat" w:hAnsi="GHEA Grapalat" w:cs="Times Armenian"/>
          <w:sz w:val="20"/>
          <w:lang w:val="hy-AM"/>
        </w:rPr>
        <w:t xml:space="preserve">, ընտրված մասնակից ճանաչվելու դեպքում </w:t>
      </w:r>
      <w:r w:rsidRPr="00C06F98">
        <w:rPr>
          <w:rFonts w:ascii="GHEA Grapalat" w:hAnsi="GHEA Grapalat" w:cs="Sylfaen"/>
          <w:sz w:val="20"/>
          <w:lang w:val="hy-AM"/>
        </w:rPr>
        <w:t>որակավորման</w:t>
      </w:r>
      <w:r w:rsidRPr="00C06F98">
        <w:rPr>
          <w:rFonts w:ascii="GHEA Grapalat" w:hAnsi="GHEA Grapalat" w:cs="Times Armenian"/>
          <w:sz w:val="20"/>
          <w:lang w:val="hy-AM"/>
        </w:rPr>
        <w:t xml:space="preserve"> ապահովում ներկայացնելու պայմանները </w:t>
      </w:r>
    </w:p>
    <w:p w14:paraId="1C91CDFC" w14:textId="77777777" w:rsidR="00CC1CD1" w:rsidRPr="00C06F98" w:rsidRDefault="00CC1CD1" w:rsidP="00CC1CD1">
      <w:pPr>
        <w:ind w:firstLine="1134"/>
        <w:jc w:val="both"/>
        <w:rPr>
          <w:rFonts w:ascii="GHEA Grapalat" w:hAnsi="GHEA Grapalat"/>
          <w:sz w:val="20"/>
          <w:lang w:val="hy-AM"/>
        </w:rPr>
      </w:pPr>
      <w:r w:rsidRPr="00C06F98">
        <w:rPr>
          <w:rFonts w:ascii="GHEA Grapalat" w:hAnsi="GHEA Grapalat"/>
          <w:sz w:val="20"/>
          <w:lang w:val="hy-AM"/>
        </w:rPr>
        <w:t xml:space="preserve">3. </w:t>
      </w:r>
      <w:r w:rsidRPr="00C06F98">
        <w:rPr>
          <w:rFonts w:ascii="GHEA Grapalat" w:hAnsi="GHEA Grapalat" w:cs="Sylfaen"/>
          <w:sz w:val="20"/>
          <w:lang w:val="hy-AM"/>
        </w:rPr>
        <w:t>Հրավերի</w:t>
      </w:r>
      <w:r w:rsidRPr="00C06F98">
        <w:rPr>
          <w:rFonts w:ascii="GHEA Grapalat" w:hAnsi="GHEA Grapalat" w:cs="Times Armenian"/>
          <w:sz w:val="20"/>
          <w:lang w:val="hy-AM"/>
        </w:rPr>
        <w:t xml:space="preserve"> </w:t>
      </w:r>
      <w:r w:rsidRPr="00C06F98">
        <w:rPr>
          <w:rFonts w:ascii="GHEA Grapalat" w:hAnsi="GHEA Grapalat" w:cs="Sylfaen"/>
          <w:sz w:val="20"/>
          <w:lang w:val="hy-AM"/>
        </w:rPr>
        <w:t>պարզաբանումը</w:t>
      </w:r>
      <w:r w:rsidRPr="00C06F98">
        <w:rPr>
          <w:rFonts w:ascii="GHEA Grapalat" w:hAnsi="GHEA Grapalat" w:cs="Times Armenian"/>
          <w:sz w:val="20"/>
          <w:lang w:val="hy-AM"/>
        </w:rPr>
        <w:t xml:space="preserve"> </w:t>
      </w:r>
      <w:r w:rsidRPr="00C06F98">
        <w:rPr>
          <w:rFonts w:ascii="GHEA Grapalat" w:hAnsi="GHEA Grapalat" w:cs="Sylfaen"/>
          <w:sz w:val="20"/>
          <w:lang w:val="hy-AM"/>
        </w:rPr>
        <w:t>և</w:t>
      </w:r>
      <w:r w:rsidRPr="00C06F98">
        <w:rPr>
          <w:rFonts w:ascii="GHEA Grapalat" w:hAnsi="GHEA Grapalat" w:cs="Times Armenian"/>
          <w:sz w:val="20"/>
          <w:lang w:val="hy-AM"/>
        </w:rPr>
        <w:t xml:space="preserve"> </w:t>
      </w:r>
      <w:r w:rsidRPr="00C06F98">
        <w:rPr>
          <w:rFonts w:ascii="GHEA Grapalat" w:hAnsi="GHEA Grapalat" w:cs="Sylfaen"/>
          <w:sz w:val="20"/>
          <w:lang w:val="hy-AM"/>
        </w:rPr>
        <w:t>հրավերում</w:t>
      </w:r>
      <w:r w:rsidRPr="00C06F98">
        <w:rPr>
          <w:rFonts w:ascii="GHEA Grapalat" w:hAnsi="GHEA Grapalat" w:cs="Times Armenian"/>
          <w:sz w:val="20"/>
          <w:lang w:val="hy-AM"/>
        </w:rPr>
        <w:t xml:space="preserve"> </w:t>
      </w:r>
      <w:r w:rsidRPr="00C06F98">
        <w:rPr>
          <w:rFonts w:ascii="GHEA Grapalat" w:hAnsi="GHEA Grapalat" w:cs="Sylfaen"/>
          <w:sz w:val="20"/>
          <w:lang w:val="hy-AM"/>
        </w:rPr>
        <w:t>փոփոխություն</w:t>
      </w:r>
      <w:r w:rsidRPr="00C06F98">
        <w:rPr>
          <w:rFonts w:ascii="GHEA Grapalat" w:hAnsi="GHEA Grapalat" w:cs="Times Armenian"/>
          <w:sz w:val="20"/>
          <w:lang w:val="hy-AM"/>
        </w:rPr>
        <w:t xml:space="preserve"> </w:t>
      </w:r>
      <w:r w:rsidRPr="00C06F98">
        <w:rPr>
          <w:rFonts w:ascii="GHEA Grapalat" w:hAnsi="GHEA Grapalat" w:cs="Sylfaen"/>
          <w:sz w:val="20"/>
          <w:lang w:val="hy-AM"/>
        </w:rPr>
        <w:t>կատարելու</w:t>
      </w:r>
      <w:r w:rsidRPr="00C06F98">
        <w:rPr>
          <w:rFonts w:ascii="GHEA Grapalat" w:hAnsi="GHEA Grapalat" w:cs="Times Armenian"/>
          <w:sz w:val="20"/>
          <w:lang w:val="hy-AM"/>
        </w:rPr>
        <w:t xml:space="preserve"> </w:t>
      </w:r>
      <w:r w:rsidRPr="00C06F98">
        <w:rPr>
          <w:rFonts w:ascii="GHEA Grapalat" w:hAnsi="GHEA Grapalat" w:cs="Sylfaen"/>
          <w:sz w:val="20"/>
          <w:lang w:val="hy-AM"/>
        </w:rPr>
        <w:t>կար</w:t>
      </w:r>
      <w:r w:rsidRPr="00C06F98">
        <w:rPr>
          <w:rFonts w:ascii="GHEA Grapalat" w:hAnsi="GHEA Grapalat" w:cs="Times Armenian"/>
          <w:sz w:val="20"/>
          <w:lang w:val="hy-AM"/>
        </w:rPr>
        <w:t>գ</w:t>
      </w:r>
      <w:r w:rsidRPr="00C06F98">
        <w:rPr>
          <w:rFonts w:ascii="GHEA Grapalat" w:hAnsi="GHEA Grapalat" w:cs="Sylfaen"/>
          <w:sz w:val="20"/>
          <w:lang w:val="hy-AM"/>
        </w:rPr>
        <w:t>ը</w:t>
      </w:r>
      <w:r w:rsidRPr="00C06F98">
        <w:rPr>
          <w:rFonts w:ascii="GHEA Grapalat" w:hAnsi="GHEA Grapalat" w:cs="Times Armenian"/>
          <w:sz w:val="20"/>
          <w:lang w:val="hy-AM"/>
        </w:rPr>
        <w:tab/>
      </w:r>
    </w:p>
    <w:p w14:paraId="209804DB" w14:textId="77777777" w:rsidR="00CC1CD1" w:rsidRPr="00C06F98" w:rsidRDefault="00CC1CD1" w:rsidP="00CC1CD1">
      <w:pPr>
        <w:ind w:firstLine="1134"/>
        <w:jc w:val="both"/>
        <w:rPr>
          <w:rFonts w:ascii="GHEA Grapalat" w:hAnsi="GHEA Grapalat" w:cs="Sylfaen"/>
          <w:sz w:val="20"/>
          <w:lang w:val="hy-AM"/>
        </w:rPr>
      </w:pPr>
      <w:r w:rsidRPr="00C06F98">
        <w:rPr>
          <w:rFonts w:ascii="GHEA Grapalat" w:hAnsi="GHEA Grapalat"/>
          <w:sz w:val="20"/>
          <w:lang w:val="hy-AM"/>
        </w:rPr>
        <w:t xml:space="preserve">4. </w:t>
      </w:r>
      <w:r w:rsidRPr="00C06F98">
        <w:rPr>
          <w:rFonts w:ascii="GHEA Grapalat" w:hAnsi="GHEA Grapalat" w:cs="Sylfaen"/>
          <w:sz w:val="20"/>
          <w:lang w:val="hy-AM"/>
        </w:rPr>
        <w:t>Հայտը</w:t>
      </w:r>
      <w:r w:rsidRPr="00C06F98">
        <w:rPr>
          <w:rFonts w:ascii="GHEA Grapalat" w:hAnsi="GHEA Grapalat" w:cs="Times Armenian"/>
          <w:sz w:val="20"/>
          <w:lang w:val="hy-AM"/>
        </w:rPr>
        <w:t xml:space="preserve"> </w:t>
      </w:r>
      <w:r w:rsidRPr="00C06F98">
        <w:rPr>
          <w:rFonts w:ascii="GHEA Grapalat" w:hAnsi="GHEA Grapalat" w:cs="Sylfaen"/>
          <w:sz w:val="20"/>
          <w:lang w:val="hy-AM"/>
        </w:rPr>
        <w:t>ներկայացնելու</w:t>
      </w:r>
      <w:r w:rsidRPr="00C06F98">
        <w:rPr>
          <w:rFonts w:ascii="GHEA Grapalat" w:hAnsi="GHEA Grapalat" w:cs="Times Armenian"/>
          <w:sz w:val="20"/>
          <w:lang w:val="hy-AM"/>
        </w:rPr>
        <w:t xml:space="preserve"> </w:t>
      </w:r>
      <w:r w:rsidRPr="00C06F98">
        <w:rPr>
          <w:rFonts w:ascii="GHEA Grapalat" w:hAnsi="GHEA Grapalat" w:cs="Sylfaen"/>
          <w:sz w:val="20"/>
          <w:lang w:val="hy-AM"/>
        </w:rPr>
        <w:t>կար</w:t>
      </w:r>
      <w:r w:rsidRPr="00C06F98">
        <w:rPr>
          <w:rFonts w:ascii="GHEA Grapalat" w:hAnsi="GHEA Grapalat" w:cs="Times Armenian"/>
          <w:sz w:val="20"/>
          <w:lang w:val="hy-AM"/>
        </w:rPr>
        <w:t>գ</w:t>
      </w:r>
      <w:r w:rsidRPr="00C06F98">
        <w:rPr>
          <w:rFonts w:ascii="GHEA Grapalat" w:hAnsi="GHEA Grapalat" w:cs="Sylfaen"/>
          <w:sz w:val="20"/>
          <w:lang w:val="hy-AM"/>
        </w:rPr>
        <w:t>ը</w:t>
      </w:r>
    </w:p>
    <w:p w14:paraId="02FF03E7" w14:textId="77777777" w:rsidR="00CC1CD1" w:rsidRPr="00C06F98" w:rsidRDefault="00CC1CD1" w:rsidP="00CC1CD1">
      <w:pPr>
        <w:ind w:firstLine="1134"/>
        <w:jc w:val="both"/>
        <w:rPr>
          <w:rFonts w:ascii="GHEA Grapalat" w:hAnsi="GHEA Grapalat"/>
          <w:sz w:val="20"/>
          <w:lang w:val="hy-AM"/>
        </w:rPr>
      </w:pPr>
      <w:r w:rsidRPr="00C06F98">
        <w:rPr>
          <w:rFonts w:ascii="GHEA Grapalat" w:hAnsi="GHEA Grapalat"/>
          <w:sz w:val="20"/>
          <w:lang w:val="hy-AM"/>
        </w:rPr>
        <w:t>5.</w:t>
      </w:r>
      <w:r w:rsidRPr="00C06F98">
        <w:rPr>
          <w:rFonts w:ascii="GHEA Grapalat" w:hAnsi="GHEA Grapalat"/>
          <w:sz w:val="20"/>
          <w:lang w:val="hy-AM"/>
        </w:rPr>
        <w:tab/>
      </w:r>
      <w:r w:rsidRPr="00C06F98">
        <w:rPr>
          <w:rFonts w:ascii="GHEA Grapalat" w:hAnsi="GHEA Grapalat" w:cs="Sylfaen"/>
          <w:sz w:val="20"/>
          <w:lang w:val="hy-AM"/>
        </w:rPr>
        <w:t>Հայտի</w:t>
      </w:r>
      <w:r w:rsidRPr="00C06F98">
        <w:rPr>
          <w:rFonts w:ascii="GHEA Grapalat" w:hAnsi="GHEA Grapalat" w:cs="Times Armenian"/>
          <w:sz w:val="20"/>
          <w:lang w:val="hy-AM"/>
        </w:rPr>
        <w:t xml:space="preserve"> գ</w:t>
      </w:r>
      <w:r w:rsidRPr="00C06F98">
        <w:rPr>
          <w:rFonts w:ascii="GHEA Grapalat" w:hAnsi="GHEA Grapalat" w:cs="Sylfaen"/>
          <w:sz w:val="20"/>
          <w:lang w:val="hy-AM"/>
        </w:rPr>
        <w:t>նային</w:t>
      </w:r>
      <w:r w:rsidRPr="00C06F98">
        <w:rPr>
          <w:rFonts w:ascii="GHEA Grapalat" w:hAnsi="GHEA Grapalat" w:cs="Times Armenian"/>
          <w:sz w:val="20"/>
          <w:lang w:val="hy-AM"/>
        </w:rPr>
        <w:t xml:space="preserve"> </w:t>
      </w:r>
      <w:r w:rsidRPr="00C06F98">
        <w:rPr>
          <w:rFonts w:ascii="GHEA Grapalat" w:hAnsi="GHEA Grapalat" w:cs="Sylfaen"/>
          <w:sz w:val="20"/>
          <w:lang w:val="hy-AM"/>
        </w:rPr>
        <w:t>առաջարկը</w:t>
      </w:r>
      <w:r w:rsidRPr="00C06F98">
        <w:rPr>
          <w:rFonts w:ascii="GHEA Grapalat" w:hAnsi="GHEA Grapalat" w:cs="Times Armenian"/>
          <w:sz w:val="20"/>
          <w:lang w:val="hy-AM"/>
        </w:rPr>
        <w:tab/>
        <w:t xml:space="preserve"> </w:t>
      </w:r>
    </w:p>
    <w:p w14:paraId="0C456D31" w14:textId="77777777" w:rsidR="00CC1CD1" w:rsidRPr="00C06F98" w:rsidRDefault="00CC1CD1" w:rsidP="00CC1CD1">
      <w:pPr>
        <w:ind w:firstLine="1134"/>
        <w:jc w:val="both"/>
        <w:rPr>
          <w:rFonts w:ascii="GHEA Grapalat" w:hAnsi="GHEA Grapalat"/>
          <w:sz w:val="20"/>
          <w:lang w:val="hy-AM"/>
        </w:rPr>
      </w:pPr>
      <w:r w:rsidRPr="00C06F98">
        <w:rPr>
          <w:rFonts w:ascii="GHEA Grapalat" w:hAnsi="GHEA Grapalat"/>
          <w:sz w:val="20"/>
          <w:lang w:val="hy-AM"/>
        </w:rPr>
        <w:t xml:space="preserve">6. </w:t>
      </w:r>
      <w:r w:rsidRPr="00C06F98">
        <w:rPr>
          <w:rFonts w:ascii="GHEA Grapalat" w:hAnsi="GHEA Grapalat" w:cs="Sylfaen"/>
          <w:sz w:val="20"/>
          <w:lang w:val="hy-AM"/>
        </w:rPr>
        <w:t>Հայտի</w:t>
      </w:r>
      <w:r w:rsidRPr="00C06F98">
        <w:rPr>
          <w:rFonts w:ascii="GHEA Grapalat" w:hAnsi="GHEA Grapalat" w:cs="Times Armenian"/>
          <w:sz w:val="20"/>
          <w:lang w:val="hy-AM"/>
        </w:rPr>
        <w:t xml:space="preserve"> գ</w:t>
      </w:r>
      <w:r w:rsidRPr="00C06F98">
        <w:rPr>
          <w:rFonts w:ascii="GHEA Grapalat" w:hAnsi="GHEA Grapalat" w:cs="Sylfaen"/>
          <w:sz w:val="20"/>
          <w:lang w:val="hy-AM"/>
        </w:rPr>
        <w:t>ործողության</w:t>
      </w:r>
      <w:r w:rsidRPr="00C06F98">
        <w:rPr>
          <w:rFonts w:ascii="GHEA Grapalat" w:hAnsi="GHEA Grapalat" w:cs="Times Armenian"/>
          <w:sz w:val="20"/>
          <w:lang w:val="hy-AM"/>
        </w:rPr>
        <w:t xml:space="preserve"> </w:t>
      </w:r>
      <w:r w:rsidRPr="00C06F98">
        <w:rPr>
          <w:rFonts w:ascii="GHEA Grapalat" w:hAnsi="GHEA Grapalat" w:cs="Sylfaen"/>
          <w:sz w:val="20"/>
          <w:lang w:val="hy-AM"/>
        </w:rPr>
        <w:t>ժամկետը</w:t>
      </w:r>
      <w:r w:rsidRPr="00C06F98">
        <w:rPr>
          <w:rFonts w:ascii="GHEA Grapalat" w:hAnsi="GHEA Grapalat" w:cs="Times Armenian"/>
          <w:sz w:val="20"/>
          <w:lang w:val="hy-AM"/>
        </w:rPr>
        <w:t xml:space="preserve">, </w:t>
      </w:r>
      <w:r w:rsidRPr="00C06F98">
        <w:rPr>
          <w:rFonts w:ascii="GHEA Grapalat" w:hAnsi="GHEA Grapalat" w:cs="Sylfaen"/>
          <w:sz w:val="20"/>
          <w:lang w:val="hy-AM"/>
        </w:rPr>
        <w:t>հայտերում</w:t>
      </w:r>
      <w:r w:rsidRPr="00C06F98">
        <w:rPr>
          <w:rFonts w:ascii="GHEA Grapalat" w:hAnsi="GHEA Grapalat" w:cs="Times Armenian"/>
          <w:sz w:val="20"/>
          <w:lang w:val="hy-AM"/>
        </w:rPr>
        <w:t xml:space="preserve"> </w:t>
      </w:r>
      <w:r w:rsidRPr="00C06F98">
        <w:rPr>
          <w:rFonts w:ascii="GHEA Grapalat" w:hAnsi="GHEA Grapalat" w:cs="Sylfaen"/>
          <w:sz w:val="20"/>
          <w:lang w:val="hy-AM"/>
        </w:rPr>
        <w:t>փոփոխություն</w:t>
      </w:r>
      <w:r w:rsidRPr="00C06F98">
        <w:rPr>
          <w:rFonts w:ascii="GHEA Grapalat" w:hAnsi="GHEA Grapalat" w:cs="Times Armenian"/>
          <w:sz w:val="20"/>
          <w:lang w:val="hy-AM"/>
        </w:rPr>
        <w:t xml:space="preserve"> </w:t>
      </w:r>
      <w:r w:rsidRPr="00C06F98">
        <w:rPr>
          <w:rFonts w:ascii="GHEA Grapalat" w:hAnsi="GHEA Grapalat" w:cs="Sylfaen"/>
          <w:sz w:val="20"/>
          <w:lang w:val="hy-AM"/>
        </w:rPr>
        <w:t>կատարելու</w:t>
      </w:r>
      <w:r w:rsidRPr="00C06F98">
        <w:rPr>
          <w:rFonts w:ascii="GHEA Grapalat" w:hAnsi="GHEA Grapalat" w:cs="Times Armenian"/>
          <w:sz w:val="20"/>
          <w:lang w:val="hy-AM"/>
        </w:rPr>
        <w:t xml:space="preserve"> </w:t>
      </w:r>
      <w:r w:rsidRPr="00C06F98">
        <w:rPr>
          <w:rFonts w:ascii="GHEA Grapalat" w:hAnsi="GHEA Grapalat" w:cs="Sylfaen"/>
          <w:sz w:val="20"/>
          <w:lang w:val="hy-AM"/>
        </w:rPr>
        <w:t>և</w:t>
      </w:r>
      <w:r w:rsidRPr="00C06F98">
        <w:rPr>
          <w:rFonts w:ascii="GHEA Grapalat" w:hAnsi="GHEA Grapalat" w:cs="Times Armenian"/>
          <w:sz w:val="20"/>
          <w:lang w:val="hy-AM"/>
        </w:rPr>
        <w:t xml:space="preserve"> </w:t>
      </w:r>
      <w:r w:rsidRPr="00C06F98">
        <w:rPr>
          <w:rFonts w:ascii="GHEA Grapalat" w:hAnsi="GHEA Grapalat" w:cs="Sylfaen"/>
          <w:sz w:val="20"/>
          <w:lang w:val="hy-AM"/>
        </w:rPr>
        <w:t>դրանք</w:t>
      </w:r>
      <w:r w:rsidRPr="00C06F98">
        <w:rPr>
          <w:rFonts w:ascii="GHEA Grapalat" w:hAnsi="GHEA Grapalat" w:cs="Times Armenian"/>
          <w:sz w:val="20"/>
          <w:lang w:val="hy-AM"/>
        </w:rPr>
        <w:t xml:space="preserve"> </w:t>
      </w:r>
      <w:r w:rsidRPr="00C06F98">
        <w:rPr>
          <w:rFonts w:ascii="GHEA Grapalat" w:hAnsi="GHEA Grapalat" w:cs="Sylfaen"/>
          <w:sz w:val="20"/>
          <w:lang w:val="hy-AM"/>
        </w:rPr>
        <w:t>հետ</w:t>
      </w:r>
      <w:r w:rsidRPr="00C06F98">
        <w:rPr>
          <w:rFonts w:ascii="GHEA Grapalat" w:hAnsi="GHEA Grapalat" w:cs="Times Armenian"/>
          <w:sz w:val="20"/>
          <w:lang w:val="hy-AM"/>
        </w:rPr>
        <w:t xml:space="preserve"> </w:t>
      </w:r>
      <w:r w:rsidRPr="00C06F98">
        <w:rPr>
          <w:rFonts w:ascii="GHEA Grapalat" w:hAnsi="GHEA Grapalat" w:cs="Sylfaen"/>
          <w:sz w:val="20"/>
          <w:lang w:val="hy-AM"/>
        </w:rPr>
        <w:t>վերցնելու</w:t>
      </w:r>
      <w:r w:rsidRPr="00C06F98">
        <w:rPr>
          <w:rFonts w:ascii="GHEA Grapalat" w:hAnsi="GHEA Grapalat" w:cs="Times Armenian"/>
          <w:sz w:val="20"/>
          <w:lang w:val="hy-AM"/>
        </w:rPr>
        <w:t xml:space="preserve"> </w:t>
      </w:r>
      <w:r w:rsidRPr="00C06F98">
        <w:rPr>
          <w:rFonts w:ascii="GHEA Grapalat" w:hAnsi="GHEA Grapalat" w:cs="Sylfaen"/>
          <w:sz w:val="20"/>
          <w:lang w:val="hy-AM"/>
        </w:rPr>
        <w:t>կար</w:t>
      </w:r>
      <w:r w:rsidRPr="00C06F98">
        <w:rPr>
          <w:rFonts w:ascii="GHEA Grapalat" w:hAnsi="GHEA Grapalat" w:cs="Times Armenian"/>
          <w:sz w:val="20"/>
          <w:lang w:val="hy-AM"/>
        </w:rPr>
        <w:t>գ</w:t>
      </w:r>
      <w:r w:rsidRPr="00C06F98">
        <w:rPr>
          <w:rFonts w:ascii="GHEA Grapalat" w:hAnsi="GHEA Grapalat" w:cs="Sylfaen"/>
          <w:sz w:val="20"/>
          <w:lang w:val="hy-AM"/>
        </w:rPr>
        <w:t>ը</w:t>
      </w:r>
      <w:r w:rsidRPr="00C06F98">
        <w:rPr>
          <w:rFonts w:ascii="GHEA Grapalat" w:hAnsi="GHEA Grapalat" w:cs="Times Armenian"/>
          <w:sz w:val="20"/>
          <w:lang w:val="hy-AM"/>
        </w:rPr>
        <w:tab/>
        <w:t xml:space="preserve"> </w:t>
      </w:r>
    </w:p>
    <w:p w14:paraId="5E7AB416" w14:textId="5015A8DC" w:rsidR="00CC1CD1" w:rsidRPr="00C06F98" w:rsidRDefault="00CC1CD1" w:rsidP="00CC1CD1">
      <w:pPr>
        <w:ind w:firstLine="1134"/>
        <w:jc w:val="both"/>
        <w:rPr>
          <w:rFonts w:ascii="GHEA Grapalat" w:hAnsi="GHEA Grapalat"/>
          <w:sz w:val="20"/>
          <w:lang w:val="hy-AM"/>
        </w:rPr>
      </w:pPr>
      <w:r w:rsidRPr="00C06F98">
        <w:rPr>
          <w:rFonts w:ascii="GHEA Grapalat" w:hAnsi="GHEA Grapalat"/>
          <w:sz w:val="20"/>
          <w:lang w:val="hy-AM"/>
        </w:rPr>
        <w:t xml:space="preserve">7. </w:t>
      </w:r>
      <w:r w:rsidRPr="00C06F98">
        <w:rPr>
          <w:rFonts w:ascii="GHEA Grapalat" w:hAnsi="GHEA Grapalat" w:cs="Sylfaen"/>
          <w:sz w:val="20"/>
          <w:lang w:val="hy-AM"/>
        </w:rPr>
        <w:t>Հայտի</w:t>
      </w:r>
      <w:r w:rsidRPr="00C06F98">
        <w:rPr>
          <w:rFonts w:ascii="GHEA Grapalat" w:hAnsi="GHEA Grapalat" w:cs="Times Armenian"/>
          <w:sz w:val="20"/>
          <w:lang w:val="hy-AM"/>
        </w:rPr>
        <w:t xml:space="preserve"> </w:t>
      </w:r>
      <w:r w:rsidRPr="00C06F98">
        <w:rPr>
          <w:rFonts w:ascii="GHEA Grapalat" w:hAnsi="GHEA Grapalat" w:cs="Sylfaen"/>
          <w:sz w:val="20"/>
          <w:lang w:val="hy-AM"/>
        </w:rPr>
        <w:t>ապահովումը</w:t>
      </w:r>
      <w:r w:rsidRPr="00C06F98">
        <w:rPr>
          <w:rStyle w:val="FootnoteReference"/>
          <w:rFonts w:ascii="GHEA Grapalat" w:hAnsi="GHEA Grapalat" w:cs="Sylfaen"/>
          <w:sz w:val="20"/>
          <w:lang w:val="hy-AM"/>
        </w:rPr>
        <w:footnoteReference w:id="2"/>
      </w:r>
      <w:r w:rsidRPr="00C06F98">
        <w:rPr>
          <w:rFonts w:ascii="GHEA Grapalat" w:hAnsi="GHEA Grapalat" w:cs="Times Armenian"/>
          <w:sz w:val="20"/>
          <w:lang w:val="hy-AM"/>
        </w:rPr>
        <w:tab/>
        <w:t xml:space="preserve"> </w:t>
      </w:r>
    </w:p>
    <w:p w14:paraId="245BA52C" w14:textId="77777777" w:rsidR="00CC1CD1" w:rsidRPr="00C06F98" w:rsidRDefault="00CC1CD1" w:rsidP="00CC1CD1">
      <w:pPr>
        <w:ind w:firstLine="1134"/>
        <w:jc w:val="both"/>
        <w:rPr>
          <w:rFonts w:ascii="GHEA Grapalat" w:hAnsi="GHEA Grapalat" w:cs="Sylfaen"/>
          <w:sz w:val="20"/>
          <w:lang w:val="hy-AM"/>
        </w:rPr>
      </w:pPr>
      <w:r w:rsidRPr="00C06F98">
        <w:rPr>
          <w:rFonts w:ascii="GHEA Grapalat" w:hAnsi="GHEA Grapalat"/>
          <w:sz w:val="20"/>
          <w:lang w:val="hy-AM"/>
        </w:rPr>
        <w:t>8. Հ</w:t>
      </w:r>
      <w:r w:rsidRPr="00C06F98">
        <w:rPr>
          <w:rFonts w:ascii="GHEA Grapalat" w:hAnsi="GHEA Grapalat" w:cs="Sylfaen"/>
          <w:sz w:val="20"/>
          <w:lang w:val="hy-AM"/>
        </w:rPr>
        <w:t>այտերի բացումը, գնահատումը  և արդյունքների ամփոփումը</w:t>
      </w:r>
      <w:r w:rsidRPr="00C06F98">
        <w:rPr>
          <w:rFonts w:ascii="GHEA Grapalat" w:hAnsi="GHEA Grapalat" w:cs="Sylfaen"/>
          <w:sz w:val="20"/>
          <w:lang w:val="hy-AM"/>
        </w:rPr>
        <w:tab/>
      </w:r>
    </w:p>
    <w:p w14:paraId="6ADC56D5" w14:textId="77777777" w:rsidR="00CC1CD1" w:rsidRPr="00C06F98" w:rsidRDefault="00CC1CD1" w:rsidP="00CC1CD1">
      <w:pPr>
        <w:ind w:firstLine="1134"/>
        <w:jc w:val="both"/>
        <w:rPr>
          <w:rFonts w:ascii="GHEA Grapalat" w:hAnsi="GHEA Grapalat"/>
          <w:sz w:val="20"/>
          <w:lang w:val="hy-AM"/>
        </w:rPr>
      </w:pPr>
      <w:r w:rsidRPr="00C06F98">
        <w:rPr>
          <w:rFonts w:ascii="GHEA Grapalat" w:hAnsi="GHEA Grapalat"/>
          <w:sz w:val="20"/>
          <w:lang w:val="hy-AM"/>
        </w:rPr>
        <w:t xml:space="preserve">9. </w:t>
      </w:r>
      <w:r w:rsidRPr="00C06F98">
        <w:rPr>
          <w:rFonts w:ascii="GHEA Grapalat" w:hAnsi="GHEA Grapalat" w:cs="Sylfaen"/>
          <w:sz w:val="20"/>
          <w:lang w:val="hy-AM"/>
        </w:rPr>
        <w:t>Պայմանա</w:t>
      </w:r>
      <w:r w:rsidRPr="00C06F98">
        <w:rPr>
          <w:rFonts w:ascii="GHEA Grapalat" w:hAnsi="GHEA Grapalat" w:cs="Times Armenian"/>
          <w:sz w:val="20"/>
          <w:lang w:val="hy-AM"/>
        </w:rPr>
        <w:t>գ</w:t>
      </w:r>
      <w:r w:rsidRPr="00C06F98">
        <w:rPr>
          <w:rFonts w:ascii="GHEA Grapalat" w:hAnsi="GHEA Grapalat" w:cs="Sylfaen"/>
          <w:sz w:val="20"/>
          <w:lang w:val="hy-AM"/>
        </w:rPr>
        <w:t>րի</w:t>
      </w:r>
      <w:r w:rsidRPr="00C06F98">
        <w:rPr>
          <w:rFonts w:ascii="GHEA Grapalat" w:hAnsi="GHEA Grapalat" w:cs="Times Armenian"/>
          <w:sz w:val="20"/>
          <w:lang w:val="hy-AM"/>
        </w:rPr>
        <w:t xml:space="preserve"> </w:t>
      </w:r>
      <w:r w:rsidRPr="00C06F98">
        <w:rPr>
          <w:rFonts w:ascii="GHEA Grapalat" w:hAnsi="GHEA Grapalat" w:cs="Sylfaen"/>
          <w:sz w:val="20"/>
          <w:lang w:val="hy-AM"/>
        </w:rPr>
        <w:t>կնքումը</w:t>
      </w:r>
      <w:r w:rsidRPr="00C06F98">
        <w:rPr>
          <w:rFonts w:ascii="GHEA Grapalat" w:hAnsi="GHEA Grapalat" w:cs="Times Armenian"/>
          <w:sz w:val="20"/>
          <w:lang w:val="hy-AM"/>
        </w:rPr>
        <w:tab/>
      </w:r>
    </w:p>
    <w:p w14:paraId="21FC1F05" w14:textId="77777777" w:rsidR="00CC1CD1" w:rsidRPr="00C06F98" w:rsidRDefault="00CC1CD1" w:rsidP="00CC1CD1">
      <w:pPr>
        <w:ind w:firstLine="1134"/>
        <w:jc w:val="both"/>
        <w:rPr>
          <w:rFonts w:ascii="GHEA Grapalat" w:hAnsi="GHEA Grapalat"/>
          <w:sz w:val="20"/>
          <w:lang w:val="hy-AM"/>
        </w:rPr>
      </w:pPr>
      <w:r w:rsidRPr="00C06F98">
        <w:rPr>
          <w:rFonts w:ascii="GHEA Grapalat" w:hAnsi="GHEA Grapalat"/>
          <w:sz w:val="20"/>
          <w:lang w:val="hy-AM"/>
        </w:rPr>
        <w:t xml:space="preserve">10. Որակավորման և </w:t>
      </w:r>
      <w:r w:rsidRPr="00C06F98">
        <w:rPr>
          <w:rFonts w:ascii="GHEA Grapalat" w:hAnsi="GHEA Grapalat" w:cs="Sylfaen"/>
          <w:sz w:val="20"/>
          <w:lang w:val="hy-AM"/>
        </w:rPr>
        <w:t>պայմանա</w:t>
      </w:r>
      <w:r w:rsidRPr="00C06F98">
        <w:rPr>
          <w:rFonts w:ascii="GHEA Grapalat" w:hAnsi="GHEA Grapalat" w:cs="Times Armenian"/>
          <w:sz w:val="20"/>
          <w:lang w:val="hy-AM"/>
        </w:rPr>
        <w:t>գ</w:t>
      </w:r>
      <w:r w:rsidRPr="00C06F98">
        <w:rPr>
          <w:rFonts w:ascii="GHEA Grapalat" w:hAnsi="GHEA Grapalat" w:cs="Sylfaen"/>
          <w:sz w:val="20"/>
          <w:lang w:val="hy-AM"/>
        </w:rPr>
        <w:t>րի</w:t>
      </w:r>
      <w:r w:rsidRPr="00C06F98">
        <w:rPr>
          <w:rFonts w:ascii="GHEA Grapalat" w:hAnsi="GHEA Grapalat" w:cs="Times Armenian"/>
          <w:sz w:val="20"/>
          <w:lang w:val="hy-AM"/>
        </w:rPr>
        <w:t xml:space="preserve"> </w:t>
      </w:r>
      <w:r w:rsidRPr="00C06F98">
        <w:rPr>
          <w:rFonts w:ascii="GHEA Grapalat" w:hAnsi="GHEA Grapalat" w:cs="Sylfaen"/>
          <w:sz w:val="20"/>
          <w:lang w:val="hy-AM"/>
        </w:rPr>
        <w:t>ապահովումները</w:t>
      </w:r>
      <w:r w:rsidRPr="00C06F98">
        <w:rPr>
          <w:rFonts w:ascii="GHEA Grapalat" w:hAnsi="GHEA Grapalat" w:cs="Times Armenian"/>
          <w:sz w:val="20"/>
          <w:lang w:val="hy-AM"/>
        </w:rPr>
        <w:tab/>
        <w:t xml:space="preserve"> </w:t>
      </w:r>
    </w:p>
    <w:p w14:paraId="603EBD2F" w14:textId="77777777" w:rsidR="00CC1CD1" w:rsidRPr="00C06F98" w:rsidRDefault="00CC1CD1" w:rsidP="00CC1CD1">
      <w:pPr>
        <w:ind w:firstLine="1134"/>
        <w:jc w:val="both"/>
        <w:rPr>
          <w:rFonts w:ascii="GHEA Grapalat" w:hAnsi="GHEA Grapalat"/>
          <w:sz w:val="20"/>
          <w:lang w:val="hy-AM"/>
        </w:rPr>
      </w:pPr>
      <w:r w:rsidRPr="00C06F98">
        <w:rPr>
          <w:rFonts w:ascii="GHEA Grapalat" w:hAnsi="GHEA Grapalat"/>
          <w:sz w:val="20"/>
          <w:lang w:val="hy-AM"/>
        </w:rPr>
        <w:t xml:space="preserve">11. </w:t>
      </w:r>
      <w:r w:rsidRPr="00C06F98">
        <w:rPr>
          <w:rFonts w:ascii="GHEA Grapalat" w:hAnsi="GHEA Grapalat" w:cs="Sylfaen"/>
          <w:sz w:val="20"/>
          <w:lang w:val="hy-AM"/>
        </w:rPr>
        <w:t>Ընթացակար</w:t>
      </w:r>
      <w:r w:rsidRPr="00C06F98">
        <w:rPr>
          <w:rFonts w:ascii="GHEA Grapalat" w:hAnsi="GHEA Grapalat" w:cs="Times Armenian"/>
          <w:sz w:val="20"/>
          <w:lang w:val="hy-AM"/>
        </w:rPr>
        <w:t>գ</w:t>
      </w:r>
      <w:r w:rsidRPr="00C06F98">
        <w:rPr>
          <w:rFonts w:ascii="GHEA Grapalat" w:hAnsi="GHEA Grapalat" w:cs="Sylfaen"/>
          <w:sz w:val="20"/>
          <w:lang w:val="hy-AM"/>
        </w:rPr>
        <w:t>ը</w:t>
      </w:r>
      <w:r w:rsidRPr="00C06F98">
        <w:rPr>
          <w:rFonts w:ascii="GHEA Grapalat" w:hAnsi="GHEA Grapalat" w:cs="Times Armenian"/>
          <w:sz w:val="20"/>
          <w:lang w:val="hy-AM"/>
        </w:rPr>
        <w:t xml:space="preserve"> </w:t>
      </w:r>
      <w:r w:rsidRPr="00C06F98">
        <w:rPr>
          <w:rFonts w:ascii="GHEA Grapalat" w:hAnsi="GHEA Grapalat" w:cs="Sylfaen"/>
          <w:sz w:val="20"/>
          <w:lang w:val="hy-AM"/>
        </w:rPr>
        <w:t>չկայացած</w:t>
      </w:r>
      <w:r w:rsidRPr="00C06F98">
        <w:rPr>
          <w:rFonts w:ascii="GHEA Grapalat" w:hAnsi="GHEA Grapalat" w:cs="Times Armenian"/>
          <w:sz w:val="20"/>
          <w:lang w:val="hy-AM"/>
        </w:rPr>
        <w:t xml:space="preserve"> </w:t>
      </w:r>
      <w:r w:rsidRPr="00C06F98">
        <w:rPr>
          <w:rFonts w:ascii="GHEA Grapalat" w:hAnsi="GHEA Grapalat" w:cs="Sylfaen"/>
          <w:sz w:val="20"/>
          <w:lang w:val="hy-AM"/>
        </w:rPr>
        <w:t>հայտարարելը</w:t>
      </w:r>
      <w:r w:rsidRPr="00C06F98">
        <w:rPr>
          <w:rFonts w:ascii="GHEA Grapalat" w:hAnsi="GHEA Grapalat" w:cs="Times Armenian"/>
          <w:sz w:val="20"/>
          <w:lang w:val="hy-AM"/>
        </w:rPr>
        <w:tab/>
        <w:t xml:space="preserve"> </w:t>
      </w:r>
    </w:p>
    <w:p w14:paraId="61ECA105" w14:textId="77777777" w:rsidR="00CC1CD1" w:rsidRPr="00C06F98" w:rsidRDefault="00CC1CD1" w:rsidP="00CC1CD1">
      <w:pPr>
        <w:ind w:firstLine="1134"/>
        <w:jc w:val="both"/>
        <w:rPr>
          <w:rFonts w:ascii="GHEA Grapalat" w:hAnsi="GHEA Grapalat"/>
          <w:sz w:val="20"/>
          <w:lang w:val="hy-AM"/>
        </w:rPr>
      </w:pPr>
      <w:r w:rsidRPr="00C06F98">
        <w:rPr>
          <w:rFonts w:ascii="GHEA Grapalat" w:hAnsi="GHEA Grapalat"/>
          <w:sz w:val="20"/>
          <w:lang w:val="hy-AM"/>
        </w:rPr>
        <w:t xml:space="preserve">12. </w:t>
      </w:r>
      <w:r w:rsidRPr="00C06F98">
        <w:rPr>
          <w:rFonts w:ascii="GHEA Grapalat" w:hAnsi="GHEA Grapalat" w:cs="Sylfaen"/>
          <w:sz w:val="20"/>
          <w:lang w:val="hy-AM"/>
        </w:rPr>
        <w:t>Գնման</w:t>
      </w:r>
      <w:r w:rsidRPr="00C06F98">
        <w:rPr>
          <w:rFonts w:ascii="GHEA Grapalat" w:hAnsi="GHEA Grapalat" w:cs="Times Armenian"/>
          <w:sz w:val="20"/>
          <w:lang w:val="hy-AM"/>
        </w:rPr>
        <w:t xml:space="preserve"> գ</w:t>
      </w:r>
      <w:r w:rsidRPr="00C06F98">
        <w:rPr>
          <w:rFonts w:ascii="GHEA Grapalat" w:hAnsi="GHEA Grapalat" w:cs="Sylfaen"/>
          <w:sz w:val="20"/>
          <w:lang w:val="hy-AM"/>
        </w:rPr>
        <w:t>ործընթացի</w:t>
      </w:r>
      <w:r w:rsidRPr="00C06F98">
        <w:rPr>
          <w:rFonts w:ascii="GHEA Grapalat" w:hAnsi="GHEA Grapalat" w:cs="Times Armenian"/>
          <w:sz w:val="20"/>
          <w:lang w:val="hy-AM"/>
        </w:rPr>
        <w:t xml:space="preserve"> </w:t>
      </w:r>
      <w:r w:rsidRPr="00C06F98">
        <w:rPr>
          <w:rFonts w:ascii="GHEA Grapalat" w:hAnsi="GHEA Grapalat" w:cs="Sylfaen"/>
          <w:sz w:val="20"/>
          <w:lang w:val="hy-AM"/>
        </w:rPr>
        <w:t>հետ</w:t>
      </w:r>
      <w:r w:rsidRPr="00C06F98">
        <w:rPr>
          <w:rFonts w:ascii="GHEA Grapalat" w:hAnsi="GHEA Grapalat" w:cs="Times Armenian"/>
          <w:sz w:val="20"/>
          <w:lang w:val="hy-AM"/>
        </w:rPr>
        <w:t xml:space="preserve"> </w:t>
      </w:r>
      <w:r w:rsidRPr="00C06F98">
        <w:rPr>
          <w:rFonts w:ascii="GHEA Grapalat" w:hAnsi="GHEA Grapalat" w:cs="Sylfaen"/>
          <w:sz w:val="20"/>
          <w:lang w:val="hy-AM"/>
        </w:rPr>
        <w:t>կապված</w:t>
      </w:r>
      <w:r w:rsidRPr="00C06F98">
        <w:rPr>
          <w:rFonts w:ascii="GHEA Grapalat" w:hAnsi="GHEA Grapalat" w:cs="Times Armenian"/>
          <w:sz w:val="20"/>
          <w:lang w:val="hy-AM"/>
        </w:rPr>
        <w:t xml:space="preserve"> գ</w:t>
      </w:r>
      <w:r w:rsidRPr="00C06F98">
        <w:rPr>
          <w:rFonts w:ascii="GHEA Grapalat" w:hAnsi="GHEA Grapalat" w:cs="Sylfaen"/>
          <w:sz w:val="20"/>
          <w:lang w:val="hy-AM"/>
        </w:rPr>
        <w:t>ործողությունները</w:t>
      </w:r>
      <w:r w:rsidRPr="00C06F98">
        <w:rPr>
          <w:rFonts w:ascii="GHEA Grapalat" w:hAnsi="GHEA Grapalat" w:cs="Times Armenian"/>
          <w:sz w:val="20"/>
          <w:lang w:val="hy-AM"/>
        </w:rPr>
        <w:t xml:space="preserve"> </w:t>
      </w:r>
      <w:r w:rsidRPr="00C06F98">
        <w:rPr>
          <w:rFonts w:ascii="GHEA Grapalat" w:hAnsi="GHEA Grapalat" w:cs="Sylfaen"/>
          <w:sz w:val="20"/>
          <w:lang w:val="hy-AM"/>
        </w:rPr>
        <w:t>և</w:t>
      </w:r>
      <w:r w:rsidRPr="00C06F98">
        <w:rPr>
          <w:rFonts w:ascii="GHEA Grapalat" w:hAnsi="GHEA Grapalat" w:cs="Times Armenian"/>
          <w:sz w:val="20"/>
          <w:lang w:val="hy-AM"/>
        </w:rPr>
        <w:t xml:space="preserve"> (</w:t>
      </w:r>
      <w:r w:rsidRPr="00C06F98">
        <w:rPr>
          <w:rFonts w:ascii="GHEA Grapalat" w:hAnsi="GHEA Grapalat" w:cs="Sylfaen"/>
          <w:sz w:val="20"/>
          <w:lang w:val="hy-AM"/>
        </w:rPr>
        <w:t>կամ</w:t>
      </w:r>
      <w:r w:rsidRPr="00C06F98">
        <w:rPr>
          <w:rFonts w:ascii="GHEA Grapalat" w:hAnsi="GHEA Grapalat" w:cs="Times Armenian"/>
          <w:sz w:val="20"/>
          <w:lang w:val="hy-AM"/>
        </w:rPr>
        <w:t xml:space="preserve">) </w:t>
      </w:r>
      <w:r w:rsidRPr="00C06F98">
        <w:rPr>
          <w:rFonts w:ascii="GHEA Grapalat" w:hAnsi="GHEA Grapalat" w:cs="Sylfaen"/>
          <w:sz w:val="20"/>
          <w:lang w:val="hy-AM"/>
        </w:rPr>
        <w:t>ընդունված</w:t>
      </w:r>
      <w:r w:rsidRPr="00C06F98">
        <w:rPr>
          <w:rFonts w:ascii="GHEA Grapalat" w:hAnsi="GHEA Grapalat" w:cs="Times Armenian"/>
          <w:sz w:val="20"/>
          <w:lang w:val="hy-AM"/>
        </w:rPr>
        <w:t xml:space="preserve"> </w:t>
      </w:r>
      <w:r w:rsidRPr="00C06F98">
        <w:rPr>
          <w:rFonts w:ascii="GHEA Grapalat" w:hAnsi="GHEA Grapalat" w:cs="Sylfaen"/>
          <w:sz w:val="20"/>
          <w:lang w:val="hy-AM"/>
        </w:rPr>
        <w:t>որոշումները</w:t>
      </w:r>
      <w:r w:rsidRPr="00C06F98">
        <w:rPr>
          <w:rFonts w:ascii="GHEA Grapalat" w:hAnsi="GHEA Grapalat" w:cs="Times Armenian"/>
          <w:sz w:val="20"/>
          <w:lang w:val="hy-AM"/>
        </w:rPr>
        <w:t xml:space="preserve"> </w:t>
      </w:r>
      <w:r w:rsidRPr="00C06F98">
        <w:rPr>
          <w:rFonts w:ascii="GHEA Grapalat" w:hAnsi="GHEA Grapalat" w:cs="Sylfaen"/>
          <w:sz w:val="20"/>
          <w:lang w:val="hy-AM"/>
        </w:rPr>
        <w:t>բողոքարկելու</w:t>
      </w:r>
      <w:r w:rsidRPr="00C06F98">
        <w:rPr>
          <w:rFonts w:ascii="GHEA Grapalat" w:hAnsi="GHEA Grapalat" w:cs="Times Armenian"/>
          <w:sz w:val="20"/>
          <w:lang w:val="hy-AM"/>
        </w:rPr>
        <w:t xml:space="preserve"> </w:t>
      </w:r>
      <w:r w:rsidRPr="00C06F98">
        <w:rPr>
          <w:rFonts w:ascii="GHEA Grapalat" w:hAnsi="GHEA Grapalat" w:cs="Sylfaen"/>
          <w:sz w:val="20"/>
          <w:lang w:val="hy-AM"/>
        </w:rPr>
        <w:t>մասնակցի</w:t>
      </w:r>
      <w:r w:rsidRPr="00C06F98">
        <w:rPr>
          <w:rFonts w:ascii="GHEA Grapalat" w:hAnsi="GHEA Grapalat" w:cs="Times Armenian"/>
          <w:sz w:val="20"/>
          <w:lang w:val="hy-AM"/>
        </w:rPr>
        <w:t xml:space="preserve"> </w:t>
      </w:r>
      <w:r w:rsidRPr="00C06F98">
        <w:rPr>
          <w:rFonts w:ascii="GHEA Grapalat" w:hAnsi="GHEA Grapalat" w:cs="Sylfaen"/>
          <w:sz w:val="20"/>
          <w:lang w:val="hy-AM"/>
        </w:rPr>
        <w:t>իրավունքը</w:t>
      </w:r>
      <w:r w:rsidRPr="00C06F98">
        <w:rPr>
          <w:rFonts w:ascii="GHEA Grapalat" w:hAnsi="GHEA Grapalat" w:cs="Times Armenian"/>
          <w:sz w:val="20"/>
          <w:lang w:val="hy-AM"/>
        </w:rPr>
        <w:t xml:space="preserve"> </w:t>
      </w:r>
      <w:r w:rsidRPr="00C06F98">
        <w:rPr>
          <w:rFonts w:ascii="GHEA Grapalat" w:hAnsi="GHEA Grapalat" w:cs="Sylfaen"/>
          <w:sz w:val="20"/>
          <w:lang w:val="hy-AM"/>
        </w:rPr>
        <w:t>և</w:t>
      </w:r>
      <w:r w:rsidRPr="00C06F98">
        <w:rPr>
          <w:rFonts w:ascii="GHEA Grapalat" w:hAnsi="GHEA Grapalat" w:cs="Times Armenian"/>
          <w:sz w:val="20"/>
          <w:lang w:val="hy-AM"/>
        </w:rPr>
        <w:t xml:space="preserve"> </w:t>
      </w:r>
      <w:r w:rsidRPr="00C06F98">
        <w:rPr>
          <w:rFonts w:ascii="GHEA Grapalat" w:hAnsi="GHEA Grapalat" w:cs="Sylfaen"/>
          <w:sz w:val="20"/>
          <w:lang w:val="hy-AM"/>
        </w:rPr>
        <w:t>կար</w:t>
      </w:r>
      <w:r w:rsidRPr="00C06F98">
        <w:rPr>
          <w:rFonts w:ascii="GHEA Grapalat" w:hAnsi="GHEA Grapalat" w:cs="Times Armenian"/>
          <w:sz w:val="20"/>
          <w:lang w:val="hy-AM"/>
        </w:rPr>
        <w:t>գ</w:t>
      </w:r>
      <w:r w:rsidRPr="00C06F98">
        <w:rPr>
          <w:rFonts w:ascii="GHEA Grapalat" w:hAnsi="GHEA Grapalat" w:cs="Sylfaen"/>
          <w:sz w:val="20"/>
          <w:lang w:val="hy-AM"/>
        </w:rPr>
        <w:t>ը</w:t>
      </w:r>
      <w:r w:rsidRPr="00C06F98">
        <w:rPr>
          <w:rFonts w:ascii="GHEA Grapalat" w:hAnsi="GHEA Grapalat" w:cs="Times Armenian"/>
          <w:sz w:val="20"/>
          <w:lang w:val="hy-AM"/>
        </w:rPr>
        <w:tab/>
      </w:r>
    </w:p>
    <w:p w14:paraId="4DEA1AB3" w14:textId="77777777" w:rsidR="00CC1CD1" w:rsidRPr="00C06F98" w:rsidRDefault="00CC1CD1" w:rsidP="00CC1CD1">
      <w:pPr>
        <w:ind w:firstLine="567"/>
        <w:jc w:val="both"/>
        <w:rPr>
          <w:rFonts w:ascii="GHEA Grapalat" w:hAnsi="GHEA Grapalat"/>
          <w:sz w:val="20"/>
          <w:lang w:val="hy-AM"/>
        </w:rPr>
      </w:pPr>
    </w:p>
    <w:p w14:paraId="290F35B9" w14:textId="77777777" w:rsidR="00CC1CD1" w:rsidRPr="00C06F98" w:rsidRDefault="00CC1CD1" w:rsidP="00CC1CD1">
      <w:pPr>
        <w:ind w:firstLine="567"/>
        <w:jc w:val="both"/>
        <w:rPr>
          <w:rFonts w:ascii="GHEA Grapalat" w:hAnsi="GHEA Grapalat"/>
          <w:sz w:val="20"/>
          <w:lang w:val="hy-AM"/>
        </w:rPr>
      </w:pPr>
    </w:p>
    <w:p w14:paraId="478CB4E0" w14:textId="09E9848D" w:rsidR="00CC1CD1" w:rsidRPr="00C06F98" w:rsidRDefault="00CC1CD1" w:rsidP="00CC1CD1">
      <w:pPr>
        <w:ind w:firstLine="567"/>
        <w:jc w:val="center"/>
        <w:rPr>
          <w:rFonts w:ascii="GHEA Grapalat" w:hAnsi="GHEA Grapalat"/>
          <w:b/>
          <w:sz w:val="20"/>
          <w:lang w:val="hy-AM"/>
        </w:rPr>
      </w:pPr>
      <w:r w:rsidRPr="00C06F98">
        <w:rPr>
          <w:rFonts w:ascii="GHEA Grapalat" w:hAnsi="GHEA Grapalat" w:cs="Sylfaen"/>
          <w:b/>
          <w:sz w:val="20"/>
          <w:lang w:val="hy-AM"/>
        </w:rPr>
        <w:t>ՄԱՍ</w:t>
      </w:r>
      <w:r w:rsidRPr="00C06F98">
        <w:rPr>
          <w:rFonts w:ascii="GHEA Grapalat" w:hAnsi="GHEA Grapalat" w:cs="Times Armenian"/>
          <w:b/>
          <w:sz w:val="20"/>
          <w:lang w:val="hy-AM"/>
        </w:rPr>
        <w:t xml:space="preserve">  II.  </w:t>
      </w:r>
      <w:r w:rsidR="00F57EA6" w:rsidRPr="00C06F98">
        <w:rPr>
          <w:rFonts w:ascii="GHEA Grapalat" w:hAnsi="GHEA Grapalat" w:cs="Sylfaen"/>
          <w:b/>
          <w:sz w:val="20"/>
          <w:lang w:val="hy-AM"/>
        </w:rPr>
        <w:t>ԲԱՑ ՄՐՑՈՒՅԹ</w:t>
      </w:r>
      <w:r w:rsidRPr="00C06F98">
        <w:rPr>
          <w:rFonts w:ascii="GHEA Grapalat" w:hAnsi="GHEA Grapalat" w:cs="Sylfaen"/>
          <w:b/>
          <w:sz w:val="20"/>
          <w:lang w:val="hy-AM"/>
        </w:rPr>
        <w:t>Ի</w:t>
      </w:r>
      <w:r w:rsidRPr="00C06F98">
        <w:rPr>
          <w:rFonts w:ascii="GHEA Grapalat" w:hAnsi="GHEA Grapalat" w:cs="Times Armenian"/>
          <w:b/>
          <w:sz w:val="20"/>
          <w:lang w:val="hy-AM"/>
        </w:rPr>
        <w:t xml:space="preserve">  </w:t>
      </w:r>
      <w:r w:rsidRPr="00C06F98">
        <w:rPr>
          <w:rFonts w:ascii="GHEA Grapalat" w:hAnsi="GHEA Grapalat" w:cs="Sylfaen"/>
          <w:b/>
          <w:sz w:val="20"/>
          <w:lang w:val="hy-AM"/>
        </w:rPr>
        <w:t>ՀԱՅՏԸ</w:t>
      </w:r>
      <w:r w:rsidRPr="00C06F98">
        <w:rPr>
          <w:rFonts w:ascii="GHEA Grapalat" w:hAnsi="GHEA Grapalat" w:cs="Times Armenian"/>
          <w:b/>
          <w:sz w:val="20"/>
          <w:lang w:val="hy-AM"/>
        </w:rPr>
        <w:t xml:space="preserve">  </w:t>
      </w:r>
      <w:r w:rsidRPr="00C06F98">
        <w:rPr>
          <w:rFonts w:ascii="GHEA Grapalat" w:hAnsi="GHEA Grapalat" w:cs="Sylfaen"/>
          <w:b/>
          <w:sz w:val="20"/>
          <w:lang w:val="hy-AM"/>
        </w:rPr>
        <w:t>ՊԱՏՐԱՍՏԵԼՈՒ</w:t>
      </w:r>
      <w:r w:rsidRPr="00C06F98">
        <w:rPr>
          <w:rFonts w:ascii="GHEA Grapalat" w:hAnsi="GHEA Grapalat" w:cs="Times Armenian"/>
          <w:b/>
          <w:sz w:val="20"/>
          <w:lang w:val="hy-AM"/>
        </w:rPr>
        <w:t xml:space="preserve">  </w:t>
      </w:r>
      <w:r w:rsidRPr="00C06F98">
        <w:rPr>
          <w:rFonts w:ascii="GHEA Grapalat" w:hAnsi="GHEA Grapalat" w:cs="Sylfaen"/>
          <w:b/>
          <w:sz w:val="20"/>
          <w:lang w:val="hy-AM"/>
        </w:rPr>
        <w:t>ՀՐԱՀԱՆԳ</w:t>
      </w:r>
    </w:p>
    <w:p w14:paraId="7C03D7D4" w14:textId="77777777" w:rsidR="00CC1CD1" w:rsidRPr="00C06F98" w:rsidRDefault="00CC1CD1" w:rsidP="00CC1CD1">
      <w:pPr>
        <w:ind w:firstLine="567"/>
        <w:jc w:val="both"/>
        <w:rPr>
          <w:rFonts w:ascii="GHEA Grapalat" w:hAnsi="GHEA Grapalat"/>
          <w:sz w:val="20"/>
          <w:lang w:val="hy-AM"/>
        </w:rPr>
      </w:pPr>
    </w:p>
    <w:p w14:paraId="3A7BD3C8" w14:textId="77777777" w:rsidR="00CC1CD1" w:rsidRPr="00C06F98" w:rsidRDefault="00CC1CD1" w:rsidP="00CC1CD1">
      <w:pPr>
        <w:ind w:firstLine="1134"/>
        <w:jc w:val="both"/>
        <w:rPr>
          <w:rFonts w:ascii="GHEA Grapalat" w:hAnsi="GHEA Grapalat"/>
          <w:sz w:val="20"/>
          <w:lang w:val="hy-AM"/>
        </w:rPr>
      </w:pPr>
      <w:r w:rsidRPr="00C06F98">
        <w:rPr>
          <w:rFonts w:ascii="GHEA Grapalat" w:hAnsi="GHEA Grapalat"/>
          <w:sz w:val="20"/>
          <w:lang w:val="hy-AM"/>
        </w:rPr>
        <w:t>1.</w:t>
      </w:r>
      <w:r w:rsidRPr="00C06F98">
        <w:rPr>
          <w:rFonts w:ascii="GHEA Grapalat" w:hAnsi="GHEA Grapalat"/>
          <w:sz w:val="20"/>
          <w:lang w:val="hy-AM"/>
        </w:rPr>
        <w:tab/>
      </w:r>
      <w:r w:rsidRPr="00C06F98">
        <w:rPr>
          <w:rFonts w:ascii="GHEA Grapalat" w:hAnsi="GHEA Grapalat" w:cs="Sylfaen"/>
          <w:sz w:val="20"/>
          <w:lang w:val="hy-AM"/>
        </w:rPr>
        <w:t>Ընդհանուր</w:t>
      </w:r>
      <w:r w:rsidRPr="00C06F98">
        <w:rPr>
          <w:rFonts w:ascii="GHEA Grapalat" w:hAnsi="GHEA Grapalat" w:cs="Times Armenian"/>
          <w:sz w:val="20"/>
          <w:lang w:val="hy-AM"/>
        </w:rPr>
        <w:t xml:space="preserve">  </w:t>
      </w:r>
      <w:r w:rsidRPr="00C06F98">
        <w:rPr>
          <w:rFonts w:ascii="GHEA Grapalat" w:hAnsi="GHEA Grapalat" w:cs="Sylfaen"/>
          <w:sz w:val="20"/>
          <w:lang w:val="hy-AM"/>
        </w:rPr>
        <w:t>դրույթներ</w:t>
      </w:r>
      <w:r w:rsidRPr="00C06F98">
        <w:rPr>
          <w:rFonts w:ascii="GHEA Grapalat" w:hAnsi="GHEA Grapalat" w:cs="Times Armenian"/>
          <w:sz w:val="20"/>
          <w:lang w:val="hy-AM"/>
        </w:rPr>
        <w:tab/>
      </w:r>
    </w:p>
    <w:p w14:paraId="3B786B8F" w14:textId="77777777" w:rsidR="00CC1CD1" w:rsidRPr="00C06F98" w:rsidRDefault="00CC1CD1" w:rsidP="00CC1CD1">
      <w:pPr>
        <w:ind w:firstLine="1134"/>
        <w:jc w:val="both"/>
        <w:rPr>
          <w:rFonts w:ascii="GHEA Grapalat" w:hAnsi="GHEA Grapalat"/>
          <w:sz w:val="20"/>
          <w:lang w:val="hy-AM"/>
        </w:rPr>
      </w:pPr>
      <w:r w:rsidRPr="00C06F98">
        <w:rPr>
          <w:rFonts w:ascii="GHEA Grapalat" w:hAnsi="GHEA Grapalat"/>
          <w:sz w:val="20"/>
          <w:lang w:val="hy-AM"/>
        </w:rPr>
        <w:t>2.</w:t>
      </w:r>
      <w:r w:rsidRPr="00C06F98">
        <w:rPr>
          <w:rFonts w:ascii="GHEA Grapalat" w:hAnsi="GHEA Grapalat"/>
          <w:sz w:val="20"/>
          <w:lang w:val="hy-AM"/>
        </w:rPr>
        <w:tab/>
      </w:r>
      <w:r w:rsidRPr="00C06F98">
        <w:rPr>
          <w:rFonts w:ascii="GHEA Grapalat" w:hAnsi="GHEA Grapalat" w:cs="Sylfaen"/>
          <w:sz w:val="20"/>
          <w:lang w:val="hy-AM"/>
        </w:rPr>
        <w:t>Ընթացակար</w:t>
      </w:r>
      <w:r w:rsidRPr="00C06F98">
        <w:rPr>
          <w:rFonts w:ascii="GHEA Grapalat" w:hAnsi="GHEA Grapalat" w:cs="Times Armenian"/>
          <w:sz w:val="20"/>
          <w:lang w:val="hy-AM"/>
        </w:rPr>
        <w:t>գ</w:t>
      </w:r>
      <w:r w:rsidRPr="00C06F98">
        <w:rPr>
          <w:rFonts w:ascii="GHEA Grapalat" w:hAnsi="GHEA Grapalat" w:cs="Sylfaen"/>
          <w:sz w:val="20"/>
          <w:lang w:val="hy-AM"/>
        </w:rPr>
        <w:t>ի</w:t>
      </w:r>
      <w:r w:rsidRPr="00C06F98">
        <w:rPr>
          <w:rFonts w:ascii="GHEA Grapalat" w:hAnsi="GHEA Grapalat" w:cs="Times Armenian"/>
          <w:sz w:val="20"/>
          <w:lang w:val="hy-AM"/>
        </w:rPr>
        <w:t xml:space="preserve"> </w:t>
      </w:r>
      <w:r w:rsidRPr="00C06F98">
        <w:rPr>
          <w:rFonts w:ascii="GHEA Grapalat" w:hAnsi="GHEA Grapalat" w:cs="Sylfaen"/>
          <w:sz w:val="20"/>
          <w:lang w:val="hy-AM"/>
        </w:rPr>
        <w:t>հայտը</w:t>
      </w:r>
      <w:r w:rsidRPr="00C06F98">
        <w:rPr>
          <w:rFonts w:ascii="GHEA Grapalat" w:hAnsi="GHEA Grapalat" w:cs="Times Armenian"/>
          <w:sz w:val="20"/>
          <w:lang w:val="hy-AM"/>
        </w:rPr>
        <w:tab/>
      </w:r>
    </w:p>
    <w:p w14:paraId="15C326DE" w14:textId="77777777" w:rsidR="00CC1CD1" w:rsidRPr="00C06F98" w:rsidRDefault="00CC1CD1" w:rsidP="00CC1CD1">
      <w:pPr>
        <w:ind w:firstLine="1134"/>
        <w:jc w:val="both"/>
        <w:rPr>
          <w:rFonts w:ascii="GHEA Grapalat" w:hAnsi="GHEA Grapalat" w:cs="Times Armenian"/>
          <w:sz w:val="20"/>
          <w:lang w:val="hy-AM"/>
        </w:rPr>
      </w:pPr>
      <w:r w:rsidRPr="00C06F98">
        <w:rPr>
          <w:rFonts w:ascii="GHEA Grapalat" w:hAnsi="GHEA Grapalat"/>
          <w:sz w:val="20"/>
          <w:lang w:val="hy-AM"/>
        </w:rPr>
        <w:t>3.</w:t>
      </w:r>
      <w:r w:rsidRPr="00C06F98">
        <w:rPr>
          <w:rFonts w:ascii="GHEA Grapalat" w:hAnsi="GHEA Grapalat"/>
          <w:sz w:val="20"/>
          <w:lang w:val="hy-AM"/>
        </w:rPr>
        <w:tab/>
      </w:r>
      <w:r w:rsidRPr="00C06F98">
        <w:rPr>
          <w:rFonts w:ascii="GHEA Grapalat" w:hAnsi="GHEA Grapalat" w:cs="Sylfaen"/>
          <w:sz w:val="20"/>
          <w:lang w:val="hy-AM"/>
        </w:rPr>
        <w:t>Հավելվածներ</w:t>
      </w:r>
      <w:r w:rsidRPr="00C06F98">
        <w:rPr>
          <w:rFonts w:ascii="GHEA Grapalat" w:hAnsi="GHEA Grapalat" w:cs="Times Armenian"/>
          <w:sz w:val="20"/>
          <w:lang w:val="hy-AM"/>
        </w:rPr>
        <w:t xml:space="preserve"> 1-7</w:t>
      </w:r>
      <w:r w:rsidRPr="00C06F98">
        <w:rPr>
          <w:rFonts w:ascii="GHEA Grapalat" w:hAnsi="GHEA Grapalat" w:cs="Times Armenian"/>
          <w:sz w:val="20"/>
          <w:lang w:val="hy-AM"/>
        </w:rPr>
        <w:tab/>
      </w:r>
    </w:p>
    <w:p w14:paraId="7AB6C4EC" w14:textId="77777777" w:rsidR="00CC1CD1" w:rsidRPr="00C06F98" w:rsidRDefault="00CC1CD1" w:rsidP="00CC1CD1">
      <w:pPr>
        <w:ind w:firstLine="1134"/>
        <w:jc w:val="both"/>
        <w:rPr>
          <w:rFonts w:ascii="GHEA Grapalat" w:hAnsi="GHEA Grapalat" w:cs="Times Armenian"/>
          <w:sz w:val="20"/>
          <w:lang w:val="hy-AM"/>
        </w:rPr>
      </w:pPr>
    </w:p>
    <w:p w14:paraId="50AD8D5E" w14:textId="77777777" w:rsidR="00CC1CD1" w:rsidRPr="00C06F98" w:rsidRDefault="00CC1CD1" w:rsidP="00CC1CD1">
      <w:pPr>
        <w:ind w:firstLine="1134"/>
        <w:jc w:val="both"/>
        <w:rPr>
          <w:rFonts w:ascii="GHEA Grapalat" w:hAnsi="GHEA Grapalat" w:cs="Times Armenian"/>
          <w:sz w:val="20"/>
          <w:lang w:val="hy-AM"/>
        </w:rPr>
      </w:pPr>
    </w:p>
    <w:p w14:paraId="2D151DE6" w14:textId="77777777" w:rsidR="00CC1CD1" w:rsidRPr="00C06F98" w:rsidRDefault="00CC1CD1" w:rsidP="00CC1CD1">
      <w:pPr>
        <w:ind w:firstLine="1134"/>
        <w:jc w:val="both"/>
        <w:rPr>
          <w:rFonts w:ascii="GHEA Grapalat" w:hAnsi="GHEA Grapalat" w:cs="Times Armenian"/>
          <w:sz w:val="20"/>
          <w:lang w:val="hy-AM"/>
        </w:rPr>
      </w:pPr>
    </w:p>
    <w:p w14:paraId="1E28D6BA" w14:textId="77777777" w:rsidR="00CC1CD1" w:rsidRPr="00C06F98" w:rsidRDefault="00CC1CD1" w:rsidP="00CC1CD1">
      <w:pPr>
        <w:ind w:firstLine="1134"/>
        <w:jc w:val="both"/>
        <w:rPr>
          <w:rFonts w:ascii="GHEA Grapalat" w:hAnsi="GHEA Grapalat" w:cs="Times Armenian"/>
          <w:sz w:val="20"/>
          <w:lang w:val="hy-AM"/>
        </w:rPr>
      </w:pPr>
    </w:p>
    <w:p w14:paraId="1FC24CB4" w14:textId="77777777" w:rsidR="00CC1CD1" w:rsidRPr="00C06F98" w:rsidRDefault="00CC1CD1" w:rsidP="00CC1CD1">
      <w:pPr>
        <w:ind w:firstLine="1134"/>
        <w:jc w:val="both"/>
        <w:rPr>
          <w:rFonts w:ascii="GHEA Grapalat" w:hAnsi="GHEA Grapalat" w:cs="Times Armenian"/>
          <w:sz w:val="20"/>
          <w:lang w:val="hy-AM"/>
        </w:rPr>
      </w:pPr>
    </w:p>
    <w:p w14:paraId="7C055287" w14:textId="77777777" w:rsidR="00CC1CD1" w:rsidRPr="00C06F98" w:rsidRDefault="00CC1CD1" w:rsidP="00CC1CD1">
      <w:pPr>
        <w:ind w:firstLine="1134"/>
        <w:jc w:val="both"/>
        <w:rPr>
          <w:rFonts w:ascii="GHEA Grapalat" w:hAnsi="GHEA Grapalat" w:cs="Times Armenian"/>
          <w:sz w:val="20"/>
          <w:lang w:val="hy-AM"/>
        </w:rPr>
      </w:pPr>
      <w:r w:rsidRPr="00C06F98">
        <w:rPr>
          <w:rFonts w:ascii="GHEA Grapalat" w:hAnsi="GHEA Grapalat" w:cs="Times Armenian"/>
          <w:sz w:val="20"/>
          <w:lang w:val="hy-AM"/>
        </w:rPr>
        <w:t xml:space="preserve"> </w:t>
      </w:r>
      <w:r w:rsidRPr="00C06F98">
        <w:rPr>
          <w:rFonts w:ascii="GHEA Grapalat" w:hAnsi="GHEA Grapalat" w:cs="Times Armenian"/>
          <w:sz w:val="20"/>
          <w:lang w:val="hy-AM"/>
        </w:rPr>
        <w:br w:type="page"/>
      </w:r>
      <w:r w:rsidRPr="00C06F98">
        <w:rPr>
          <w:rFonts w:ascii="GHEA Grapalat" w:hAnsi="GHEA Grapalat" w:cs="Times Armenian"/>
          <w:sz w:val="20"/>
          <w:lang w:val="hy-AM"/>
        </w:rPr>
        <w:lastRenderedPageBreak/>
        <w:tab/>
      </w:r>
    </w:p>
    <w:p w14:paraId="733C0DA2" w14:textId="7ADAFB7D" w:rsidR="00CC1CD1" w:rsidRPr="00C06F98" w:rsidRDefault="00CC1CD1" w:rsidP="00CC1CD1">
      <w:pPr>
        <w:jc w:val="both"/>
        <w:rPr>
          <w:rFonts w:ascii="GHEA Grapalat" w:hAnsi="GHEA Grapalat"/>
          <w:sz w:val="20"/>
          <w:lang w:val="hy-AM"/>
        </w:rPr>
      </w:pPr>
      <w:r w:rsidRPr="00C06F98">
        <w:rPr>
          <w:rFonts w:ascii="GHEA Grapalat" w:hAnsi="GHEA Grapalat"/>
          <w:sz w:val="20"/>
          <w:lang w:val="hy-AM"/>
        </w:rPr>
        <w:t xml:space="preserve">          </w:t>
      </w:r>
      <w:r w:rsidRPr="00C06F98">
        <w:rPr>
          <w:rFonts w:ascii="GHEA Grapalat" w:hAnsi="GHEA Grapalat" w:cs="Sylfaen"/>
          <w:sz w:val="20"/>
          <w:lang w:val="hy-AM"/>
        </w:rPr>
        <w:t>Սույն</w:t>
      </w:r>
      <w:r w:rsidRPr="00C06F98">
        <w:rPr>
          <w:rFonts w:ascii="GHEA Grapalat" w:hAnsi="GHEA Grapalat" w:cs="Times Armenian"/>
          <w:sz w:val="20"/>
          <w:lang w:val="hy-AM"/>
        </w:rPr>
        <w:t xml:space="preserve"> </w:t>
      </w:r>
      <w:r w:rsidRPr="00C06F98">
        <w:rPr>
          <w:rFonts w:ascii="GHEA Grapalat" w:hAnsi="GHEA Grapalat" w:cs="Sylfaen"/>
          <w:sz w:val="20"/>
          <w:lang w:val="hy-AM"/>
        </w:rPr>
        <w:t>հրավերը</w:t>
      </w:r>
      <w:r w:rsidRPr="00C06F98">
        <w:rPr>
          <w:rFonts w:ascii="GHEA Grapalat" w:hAnsi="GHEA Grapalat" w:cs="Times Armenian"/>
          <w:sz w:val="20"/>
          <w:lang w:val="hy-AM"/>
        </w:rPr>
        <w:t xml:space="preserve"> </w:t>
      </w:r>
      <w:r w:rsidRPr="00C06F98">
        <w:rPr>
          <w:rFonts w:ascii="GHEA Grapalat" w:hAnsi="GHEA Grapalat" w:cs="Sylfaen"/>
          <w:sz w:val="20"/>
          <w:lang w:val="hy-AM"/>
        </w:rPr>
        <w:t>տրամադրվում</w:t>
      </w:r>
      <w:r w:rsidRPr="00C06F98">
        <w:rPr>
          <w:rFonts w:ascii="GHEA Grapalat" w:hAnsi="GHEA Grapalat" w:cs="Times Armenian"/>
          <w:sz w:val="20"/>
          <w:lang w:val="hy-AM"/>
        </w:rPr>
        <w:t xml:space="preserve"> </w:t>
      </w:r>
      <w:r w:rsidRPr="00C06F98">
        <w:rPr>
          <w:rFonts w:ascii="GHEA Grapalat" w:hAnsi="GHEA Grapalat" w:cs="Sylfaen"/>
          <w:sz w:val="20"/>
          <w:lang w:val="hy-AM"/>
        </w:rPr>
        <w:t>է</w:t>
      </w:r>
      <w:r w:rsidRPr="00C06F98">
        <w:rPr>
          <w:rFonts w:ascii="GHEA Grapalat" w:hAnsi="GHEA Grapalat" w:cs="Times Armenian"/>
          <w:sz w:val="20"/>
          <w:lang w:val="hy-AM"/>
        </w:rPr>
        <w:t xml:space="preserve"> </w:t>
      </w:r>
      <w:r w:rsidRPr="00C06F98">
        <w:rPr>
          <w:rFonts w:ascii="GHEA Grapalat" w:hAnsi="GHEA Grapalat" w:cs="Sylfaen"/>
          <w:sz w:val="20"/>
          <w:lang w:val="hy-AM"/>
        </w:rPr>
        <w:t>ի</w:t>
      </w:r>
      <w:r w:rsidRPr="00C06F98">
        <w:rPr>
          <w:rFonts w:ascii="GHEA Grapalat" w:hAnsi="GHEA Grapalat" w:cs="Times Armenian"/>
          <w:sz w:val="20"/>
          <w:lang w:val="hy-AM"/>
        </w:rPr>
        <w:t xml:space="preserve"> </w:t>
      </w:r>
      <w:r w:rsidRPr="00C06F98">
        <w:rPr>
          <w:rFonts w:ascii="GHEA Grapalat" w:hAnsi="GHEA Grapalat" w:cs="Sylfaen"/>
          <w:sz w:val="20"/>
          <w:lang w:val="hy-AM"/>
        </w:rPr>
        <w:t>լրումն</w:t>
      </w:r>
      <w:r w:rsidRPr="00C06F98">
        <w:rPr>
          <w:rFonts w:ascii="GHEA Grapalat" w:hAnsi="GHEA Grapalat"/>
          <w:sz w:val="20"/>
          <w:lang w:val="hy-AM"/>
        </w:rPr>
        <w:t xml:space="preserve"> </w:t>
      </w:r>
      <w:r w:rsidR="00C06F98">
        <w:rPr>
          <w:rFonts w:ascii="GHEA Grapalat" w:hAnsi="GHEA Grapalat" w:cs="Times Armenian"/>
          <w:sz w:val="20"/>
          <w:lang w:val="hy-AM"/>
        </w:rPr>
        <w:t>ԵՔ-ԲՄԱՇՁԲ-</w:t>
      </w:r>
      <w:r w:rsidR="009D5900">
        <w:rPr>
          <w:rFonts w:ascii="GHEA Grapalat" w:hAnsi="GHEA Grapalat" w:cs="Times Armenian"/>
          <w:sz w:val="20"/>
          <w:lang w:val="hy-AM"/>
        </w:rPr>
        <w:t>26/35</w:t>
      </w:r>
      <w:r w:rsidRPr="00C06F98">
        <w:rPr>
          <w:rFonts w:ascii="GHEA Grapalat" w:hAnsi="GHEA Grapalat" w:cs="Times Armenian"/>
          <w:sz w:val="20"/>
          <w:lang w:val="hy-AM"/>
        </w:rPr>
        <w:t xml:space="preserve"> </w:t>
      </w:r>
      <w:r w:rsidRPr="00C06F98">
        <w:rPr>
          <w:rFonts w:ascii="GHEA Grapalat" w:hAnsi="GHEA Grapalat" w:cs="Sylfaen"/>
          <w:sz w:val="20"/>
          <w:lang w:val="hy-AM"/>
        </w:rPr>
        <w:t>ծածկա</w:t>
      </w:r>
      <w:r w:rsidRPr="00C06F98">
        <w:rPr>
          <w:rFonts w:ascii="GHEA Grapalat" w:hAnsi="GHEA Grapalat" w:cs="Times Armenian"/>
          <w:sz w:val="20"/>
          <w:lang w:val="hy-AM"/>
        </w:rPr>
        <w:t>գ</w:t>
      </w:r>
      <w:r w:rsidRPr="00C06F98">
        <w:rPr>
          <w:rFonts w:ascii="GHEA Grapalat" w:hAnsi="GHEA Grapalat" w:cs="Sylfaen"/>
          <w:sz w:val="20"/>
          <w:lang w:val="hy-AM"/>
        </w:rPr>
        <w:t>րով</w:t>
      </w:r>
      <w:r w:rsidRPr="00C06F98">
        <w:rPr>
          <w:rFonts w:ascii="GHEA Grapalat" w:hAnsi="GHEA Grapalat"/>
          <w:sz w:val="20"/>
          <w:lang w:val="hy-AM"/>
        </w:rPr>
        <w:t xml:space="preserve"> </w:t>
      </w:r>
      <w:r w:rsidRPr="00C06F98">
        <w:rPr>
          <w:rFonts w:ascii="GHEA Grapalat" w:hAnsi="GHEA Grapalat" w:cs="Sylfaen"/>
          <w:sz w:val="20"/>
          <w:lang w:val="hy-AM"/>
        </w:rPr>
        <w:t>անցկացվող</w:t>
      </w:r>
      <w:r w:rsidRPr="00C06F98">
        <w:rPr>
          <w:rFonts w:ascii="GHEA Grapalat" w:hAnsi="GHEA Grapalat" w:cs="Times Armenian"/>
          <w:sz w:val="20"/>
          <w:lang w:val="hy-AM"/>
        </w:rPr>
        <w:t xml:space="preserve"> </w:t>
      </w:r>
      <w:r w:rsidR="00F57EA6" w:rsidRPr="00C06F98">
        <w:rPr>
          <w:rFonts w:ascii="GHEA Grapalat" w:hAnsi="GHEA Grapalat" w:cs="Sylfaen"/>
          <w:sz w:val="20"/>
          <w:lang w:val="hy-AM"/>
        </w:rPr>
        <w:t>բաց մրցույթ</w:t>
      </w:r>
      <w:r w:rsidRPr="00C06F98">
        <w:rPr>
          <w:rFonts w:ascii="GHEA Grapalat" w:hAnsi="GHEA Grapalat" w:cs="Sylfaen"/>
          <w:sz w:val="20"/>
          <w:lang w:val="hy-AM"/>
        </w:rPr>
        <w:t>ի</w:t>
      </w:r>
      <w:r w:rsidRPr="00C06F98">
        <w:rPr>
          <w:rFonts w:ascii="GHEA Grapalat" w:hAnsi="GHEA Grapalat" w:cs="Times Armenian"/>
          <w:sz w:val="20"/>
          <w:lang w:val="hy-AM"/>
        </w:rPr>
        <w:t xml:space="preserve"> (</w:t>
      </w:r>
      <w:r w:rsidRPr="00C06F98">
        <w:rPr>
          <w:rFonts w:ascii="GHEA Grapalat" w:hAnsi="GHEA Grapalat" w:cs="Sylfaen"/>
          <w:sz w:val="20"/>
          <w:lang w:val="hy-AM"/>
        </w:rPr>
        <w:t>այսուհետև</w:t>
      </w:r>
      <w:r w:rsidRPr="00C06F98">
        <w:rPr>
          <w:rFonts w:ascii="GHEA Grapalat" w:hAnsi="GHEA Grapalat" w:cs="Times Armenian"/>
          <w:sz w:val="20"/>
          <w:lang w:val="hy-AM"/>
        </w:rPr>
        <w:t xml:space="preserve">` </w:t>
      </w:r>
      <w:r w:rsidRPr="00C06F98">
        <w:rPr>
          <w:rFonts w:ascii="GHEA Grapalat" w:hAnsi="GHEA Grapalat" w:cs="Sylfaen"/>
          <w:sz w:val="20"/>
          <w:lang w:val="hy-AM"/>
        </w:rPr>
        <w:t>ընթացակար</w:t>
      </w:r>
      <w:r w:rsidRPr="00C06F98">
        <w:rPr>
          <w:rFonts w:ascii="GHEA Grapalat" w:hAnsi="GHEA Grapalat" w:cs="Times Armenian"/>
          <w:sz w:val="20"/>
          <w:lang w:val="hy-AM"/>
        </w:rPr>
        <w:t xml:space="preserve">գ) </w:t>
      </w:r>
      <w:r w:rsidRPr="00C06F98">
        <w:rPr>
          <w:rFonts w:ascii="GHEA Grapalat" w:hAnsi="GHEA Grapalat" w:cs="Sylfaen"/>
          <w:sz w:val="20"/>
          <w:lang w:val="hy-AM"/>
        </w:rPr>
        <w:t>հայտարարության</w:t>
      </w:r>
      <w:r w:rsidRPr="00C06F98">
        <w:rPr>
          <w:rFonts w:ascii="GHEA Grapalat" w:hAnsi="GHEA Grapalat" w:cs="Times Armenian"/>
          <w:sz w:val="20"/>
          <w:lang w:val="hy-AM"/>
        </w:rPr>
        <w:t>։</w:t>
      </w:r>
    </w:p>
    <w:p w14:paraId="61E40526" w14:textId="77777777" w:rsidR="00CC1CD1" w:rsidRPr="00C06F98" w:rsidRDefault="00CC1CD1" w:rsidP="00CC1CD1">
      <w:pPr>
        <w:ind w:firstLine="567"/>
        <w:jc w:val="both"/>
        <w:rPr>
          <w:rFonts w:ascii="GHEA Grapalat" w:hAnsi="GHEA Grapalat"/>
          <w:sz w:val="20"/>
          <w:lang w:val="hy-AM"/>
        </w:rPr>
      </w:pPr>
      <w:r w:rsidRPr="00C06F98">
        <w:rPr>
          <w:rFonts w:ascii="GHEA Grapalat" w:hAnsi="GHEA Grapalat" w:cs="Sylfaen"/>
          <w:sz w:val="20"/>
          <w:lang w:val="hy-AM"/>
        </w:rPr>
        <w:t>Սույն</w:t>
      </w:r>
      <w:r w:rsidRPr="00C06F98">
        <w:rPr>
          <w:rFonts w:ascii="GHEA Grapalat" w:hAnsi="GHEA Grapalat" w:cs="Times Armenian"/>
          <w:sz w:val="20"/>
          <w:lang w:val="hy-AM"/>
        </w:rPr>
        <w:t xml:space="preserve"> </w:t>
      </w:r>
      <w:r w:rsidRPr="00C06F98">
        <w:rPr>
          <w:rFonts w:ascii="GHEA Grapalat" w:hAnsi="GHEA Grapalat" w:cs="Sylfaen"/>
          <w:sz w:val="20"/>
          <w:lang w:val="hy-AM"/>
        </w:rPr>
        <w:t>հրավերը</w:t>
      </w:r>
      <w:r w:rsidRPr="00C06F98">
        <w:rPr>
          <w:rFonts w:ascii="GHEA Grapalat" w:hAnsi="GHEA Grapalat" w:cs="Times Armenian"/>
          <w:sz w:val="20"/>
          <w:lang w:val="hy-AM"/>
        </w:rPr>
        <w:t xml:space="preserve"> </w:t>
      </w:r>
      <w:r w:rsidRPr="00C06F98">
        <w:rPr>
          <w:rFonts w:ascii="GHEA Grapalat" w:hAnsi="GHEA Grapalat" w:cs="Sylfaen"/>
          <w:sz w:val="20"/>
          <w:lang w:val="hy-AM"/>
        </w:rPr>
        <w:t>կազմվել</w:t>
      </w:r>
      <w:r w:rsidRPr="00C06F98">
        <w:rPr>
          <w:rFonts w:ascii="GHEA Grapalat" w:hAnsi="GHEA Grapalat" w:cs="Times Armenian"/>
          <w:sz w:val="20"/>
          <w:lang w:val="hy-AM"/>
        </w:rPr>
        <w:t xml:space="preserve"> </w:t>
      </w:r>
      <w:r w:rsidRPr="00C06F98">
        <w:rPr>
          <w:rFonts w:ascii="GHEA Grapalat" w:hAnsi="GHEA Grapalat" w:cs="Sylfaen"/>
          <w:sz w:val="20"/>
          <w:lang w:val="hy-AM"/>
        </w:rPr>
        <w:t>է</w:t>
      </w:r>
      <w:r w:rsidRPr="00C06F98">
        <w:rPr>
          <w:rFonts w:ascii="GHEA Grapalat" w:hAnsi="GHEA Grapalat" w:cs="Times Armenian"/>
          <w:sz w:val="20"/>
          <w:lang w:val="hy-AM"/>
        </w:rPr>
        <w:t xml:space="preserve"> գ</w:t>
      </w:r>
      <w:r w:rsidRPr="00C06F98">
        <w:rPr>
          <w:rFonts w:ascii="GHEA Grapalat" w:hAnsi="GHEA Grapalat" w:cs="Sylfaen"/>
          <w:sz w:val="20"/>
          <w:lang w:val="hy-AM"/>
        </w:rPr>
        <w:t>նումների</w:t>
      </w:r>
      <w:r w:rsidRPr="00C06F98">
        <w:rPr>
          <w:rFonts w:ascii="GHEA Grapalat" w:hAnsi="GHEA Grapalat" w:cs="Times Armenian"/>
          <w:sz w:val="20"/>
          <w:lang w:val="hy-AM"/>
        </w:rPr>
        <w:t xml:space="preserve"> </w:t>
      </w:r>
      <w:r w:rsidRPr="00C06F98">
        <w:rPr>
          <w:rFonts w:ascii="GHEA Grapalat" w:hAnsi="GHEA Grapalat" w:cs="Sylfaen"/>
          <w:sz w:val="20"/>
          <w:lang w:val="hy-AM"/>
        </w:rPr>
        <w:t>մասին ՀՀ</w:t>
      </w:r>
      <w:r w:rsidRPr="00C06F98">
        <w:rPr>
          <w:rFonts w:ascii="GHEA Grapalat" w:hAnsi="GHEA Grapalat" w:cs="Times Armenian"/>
          <w:sz w:val="20"/>
          <w:lang w:val="hy-AM"/>
        </w:rPr>
        <w:t xml:space="preserve"> </w:t>
      </w:r>
      <w:r w:rsidRPr="00C06F98">
        <w:rPr>
          <w:rFonts w:ascii="GHEA Grapalat" w:hAnsi="GHEA Grapalat" w:cs="Sylfaen"/>
          <w:sz w:val="20"/>
          <w:lang w:val="hy-AM"/>
        </w:rPr>
        <w:t>օրենսդրության</w:t>
      </w:r>
      <w:r w:rsidRPr="00C06F98">
        <w:rPr>
          <w:rFonts w:ascii="GHEA Grapalat" w:hAnsi="GHEA Grapalat" w:cs="Times Armenian"/>
          <w:sz w:val="20"/>
          <w:lang w:val="hy-AM"/>
        </w:rPr>
        <w:t xml:space="preserve">, </w:t>
      </w:r>
      <w:r w:rsidRPr="00C06F98">
        <w:rPr>
          <w:rFonts w:ascii="GHEA Grapalat" w:hAnsi="GHEA Grapalat" w:cs="Sylfaen"/>
          <w:sz w:val="20"/>
          <w:lang w:val="hy-AM"/>
        </w:rPr>
        <w:t>այդ</w:t>
      </w:r>
      <w:r w:rsidRPr="00C06F98">
        <w:rPr>
          <w:rFonts w:ascii="GHEA Grapalat" w:hAnsi="GHEA Grapalat" w:cs="Times Armenian"/>
          <w:sz w:val="20"/>
          <w:lang w:val="hy-AM"/>
        </w:rPr>
        <w:t xml:space="preserve"> </w:t>
      </w:r>
      <w:r w:rsidRPr="00C06F98">
        <w:rPr>
          <w:rFonts w:ascii="GHEA Grapalat" w:hAnsi="GHEA Grapalat" w:cs="Sylfaen"/>
          <w:sz w:val="20"/>
          <w:lang w:val="hy-AM"/>
        </w:rPr>
        <w:t>թվում</w:t>
      </w:r>
      <w:r w:rsidRPr="00C06F98">
        <w:rPr>
          <w:rFonts w:ascii="GHEA Grapalat" w:hAnsi="GHEA Grapalat" w:cs="Times Armenian"/>
          <w:sz w:val="20"/>
          <w:lang w:val="hy-AM"/>
        </w:rPr>
        <w:t>`</w:t>
      </w:r>
      <w:r w:rsidRPr="00C06F98">
        <w:rPr>
          <w:rFonts w:ascii="GHEA Grapalat" w:hAnsi="GHEA Grapalat"/>
          <w:sz w:val="20"/>
          <w:lang w:val="hy-AM"/>
        </w:rPr>
        <w:t xml:space="preserve"> «</w:t>
      </w:r>
      <w:r w:rsidRPr="00C06F98">
        <w:rPr>
          <w:rFonts w:ascii="GHEA Grapalat" w:hAnsi="GHEA Grapalat" w:cs="Sylfaen"/>
          <w:sz w:val="20"/>
          <w:lang w:val="hy-AM"/>
        </w:rPr>
        <w:t>Գնումների</w:t>
      </w:r>
      <w:r w:rsidRPr="00C06F98">
        <w:rPr>
          <w:rFonts w:ascii="GHEA Grapalat" w:hAnsi="GHEA Grapalat" w:cs="Times Armenian"/>
          <w:sz w:val="20"/>
          <w:lang w:val="hy-AM"/>
        </w:rPr>
        <w:t xml:space="preserve"> </w:t>
      </w:r>
      <w:r w:rsidRPr="00C06F98">
        <w:rPr>
          <w:rFonts w:ascii="GHEA Grapalat" w:hAnsi="GHEA Grapalat" w:cs="Sylfaen"/>
          <w:sz w:val="20"/>
          <w:lang w:val="hy-AM"/>
        </w:rPr>
        <w:t>մասին</w:t>
      </w:r>
      <w:r w:rsidRPr="00C06F98">
        <w:rPr>
          <w:rFonts w:ascii="GHEA Grapalat" w:hAnsi="GHEA Grapalat"/>
          <w:sz w:val="20"/>
          <w:lang w:val="hy-AM"/>
        </w:rPr>
        <w:t xml:space="preserve">» </w:t>
      </w:r>
      <w:r w:rsidRPr="00C06F98">
        <w:rPr>
          <w:rFonts w:ascii="GHEA Grapalat" w:hAnsi="GHEA Grapalat" w:cs="Sylfaen"/>
          <w:sz w:val="20"/>
          <w:lang w:val="hy-AM"/>
        </w:rPr>
        <w:t>ՀՀ</w:t>
      </w:r>
      <w:r w:rsidRPr="00C06F98">
        <w:rPr>
          <w:rFonts w:ascii="GHEA Grapalat" w:hAnsi="GHEA Grapalat" w:cs="Times Armenian"/>
          <w:sz w:val="20"/>
          <w:lang w:val="hy-AM"/>
        </w:rPr>
        <w:t xml:space="preserve"> </w:t>
      </w:r>
      <w:r w:rsidRPr="00C06F98">
        <w:rPr>
          <w:rFonts w:ascii="GHEA Grapalat" w:hAnsi="GHEA Grapalat" w:cs="Sylfaen"/>
          <w:sz w:val="20"/>
          <w:lang w:val="hy-AM"/>
        </w:rPr>
        <w:t>օրենքի</w:t>
      </w:r>
      <w:r w:rsidRPr="00C06F98">
        <w:rPr>
          <w:rFonts w:ascii="GHEA Grapalat" w:hAnsi="GHEA Grapalat" w:cs="Times Armenian"/>
          <w:sz w:val="20"/>
          <w:lang w:val="hy-AM"/>
        </w:rPr>
        <w:t xml:space="preserve"> (</w:t>
      </w:r>
      <w:r w:rsidRPr="00C06F98">
        <w:rPr>
          <w:rFonts w:ascii="GHEA Grapalat" w:hAnsi="GHEA Grapalat" w:cs="Sylfaen"/>
          <w:sz w:val="20"/>
          <w:lang w:val="hy-AM"/>
        </w:rPr>
        <w:t>այսուհետ</w:t>
      </w:r>
      <w:r w:rsidRPr="00C06F98">
        <w:rPr>
          <w:rFonts w:ascii="GHEA Grapalat" w:hAnsi="GHEA Grapalat" w:cs="Times Armenian"/>
          <w:sz w:val="20"/>
          <w:lang w:val="hy-AM"/>
        </w:rPr>
        <w:t xml:space="preserve">` </w:t>
      </w:r>
      <w:r w:rsidRPr="00C06F98">
        <w:rPr>
          <w:rFonts w:ascii="GHEA Grapalat" w:hAnsi="GHEA Grapalat" w:cs="Sylfaen"/>
          <w:sz w:val="20"/>
          <w:lang w:val="hy-AM"/>
        </w:rPr>
        <w:t>Օրենք</w:t>
      </w:r>
      <w:r w:rsidRPr="00C06F98">
        <w:rPr>
          <w:rFonts w:ascii="GHEA Grapalat" w:hAnsi="GHEA Grapalat" w:cs="Times Armenian"/>
          <w:sz w:val="20"/>
          <w:lang w:val="hy-AM"/>
        </w:rPr>
        <w:t xml:space="preserve">), </w:t>
      </w:r>
      <w:r w:rsidRPr="00C06F98">
        <w:rPr>
          <w:rFonts w:ascii="GHEA Grapalat" w:hAnsi="GHEA Grapalat" w:cs="Sylfaen"/>
          <w:sz w:val="20"/>
          <w:lang w:val="hy-AM"/>
        </w:rPr>
        <w:t>ՀՀ</w:t>
      </w:r>
      <w:r w:rsidRPr="00C06F98">
        <w:rPr>
          <w:rFonts w:ascii="GHEA Grapalat" w:hAnsi="GHEA Grapalat" w:cs="Times Armenian"/>
          <w:sz w:val="20"/>
          <w:lang w:val="hy-AM"/>
        </w:rPr>
        <w:t xml:space="preserve"> </w:t>
      </w:r>
      <w:r w:rsidRPr="00C06F98">
        <w:rPr>
          <w:rFonts w:ascii="GHEA Grapalat" w:hAnsi="GHEA Grapalat" w:cs="Sylfaen"/>
          <w:sz w:val="20"/>
          <w:lang w:val="hy-AM"/>
        </w:rPr>
        <w:t>կառավարության</w:t>
      </w:r>
      <w:r w:rsidRPr="00C06F98">
        <w:rPr>
          <w:rFonts w:ascii="GHEA Grapalat" w:hAnsi="GHEA Grapalat" w:cs="Times Armenian"/>
          <w:sz w:val="20"/>
          <w:lang w:val="hy-AM"/>
        </w:rPr>
        <w:t xml:space="preserve"> 2017</w:t>
      </w:r>
      <w:r w:rsidRPr="00C06F98">
        <w:rPr>
          <w:rFonts w:ascii="GHEA Grapalat" w:hAnsi="GHEA Grapalat" w:cs="Sylfaen"/>
          <w:sz w:val="20"/>
          <w:lang w:val="hy-AM"/>
        </w:rPr>
        <w:t>թ</w:t>
      </w:r>
      <w:r w:rsidRPr="00C06F98">
        <w:rPr>
          <w:rFonts w:ascii="GHEA Grapalat" w:hAnsi="GHEA Grapalat" w:cs="Times Armenian"/>
          <w:sz w:val="20"/>
          <w:lang w:val="hy-AM"/>
        </w:rPr>
        <w:t>. մայիսի 4-ի N 526-</w:t>
      </w:r>
      <w:r w:rsidRPr="00C06F98">
        <w:rPr>
          <w:rFonts w:ascii="GHEA Grapalat" w:hAnsi="GHEA Grapalat" w:cs="Sylfaen"/>
          <w:sz w:val="20"/>
          <w:lang w:val="hy-AM"/>
        </w:rPr>
        <w:t>Ն</w:t>
      </w:r>
      <w:r w:rsidRPr="00C06F98">
        <w:rPr>
          <w:rFonts w:ascii="GHEA Grapalat" w:hAnsi="GHEA Grapalat" w:cs="Times Armenian"/>
          <w:sz w:val="20"/>
          <w:lang w:val="hy-AM"/>
        </w:rPr>
        <w:t xml:space="preserve"> </w:t>
      </w:r>
      <w:r w:rsidRPr="00C06F98">
        <w:rPr>
          <w:rFonts w:ascii="GHEA Grapalat" w:hAnsi="GHEA Grapalat" w:cs="Sylfaen"/>
          <w:sz w:val="20"/>
          <w:lang w:val="hy-AM"/>
        </w:rPr>
        <w:t>որոշմամբ</w:t>
      </w:r>
      <w:r w:rsidRPr="00C06F98">
        <w:rPr>
          <w:rFonts w:ascii="GHEA Grapalat" w:hAnsi="GHEA Grapalat" w:cs="Times Armenian"/>
          <w:sz w:val="20"/>
          <w:lang w:val="hy-AM"/>
        </w:rPr>
        <w:t xml:space="preserve"> </w:t>
      </w:r>
      <w:r w:rsidRPr="00C06F98">
        <w:rPr>
          <w:rFonts w:ascii="GHEA Grapalat" w:hAnsi="GHEA Grapalat" w:cs="Sylfaen"/>
          <w:sz w:val="20"/>
          <w:lang w:val="hy-AM"/>
        </w:rPr>
        <w:t>հաստատված</w:t>
      </w:r>
      <w:r w:rsidRPr="00C06F98">
        <w:rPr>
          <w:rFonts w:ascii="GHEA Grapalat" w:hAnsi="GHEA Grapalat" w:cs="Times Armenian"/>
          <w:sz w:val="20"/>
          <w:lang w:val="hy-AM"/>
        </w:rPr>
        <w:t xml:space="preserve"> «</w:t>
      </w:r>
      <w:r w:rsidRPr="00C06F98">
        <w:rPr>
          <w:rFonts w:ascii="GHEA Grapalat" w:hAnsi="GHEA Grapalat" w:cs="Sylfaen"/>
          <w:sz w:val="20"/>
          <w:lang w:val="hy-AM"/>
        </w:rPr>
        <w:t>Գնումների</w:t>
      </w:r>
      <w:r w:rsidRPr="00C06F98">
        <w:rPr>
          <w:rFonts w:ascii="GHEA Grapalat" w:hAnsi="GHEA Grapalat" w:cs="Times Armenian"/>
          <w:sz w:val="20"/>
          <w:lang w:val="hy-AM"/>
        </w:rPr>
        <w:t xml:space="preserve"> գ</w:t>
      </w:r>
      <w:r w:rsidRPr="00C06F98">
        <w:rPr>
          <w:rFonts w:ascii="GHEA Grapalat" w:hAnsi="GHEA Grapalat" w:cs="Sylfaen"/>
          <w:sz w:val="20"/>
          <w:lang w:val="hy-AM"/>
        </w:rPr>
        <w:t>ործընթացի</w:t>
      </w:r>
      <w:r w:rsidRPr="00C06F98">
        <w:rPr>
          <w:rFonts w:ascii="GHEA Grapalat" w:hAnsi="GHEA Grapalat" w:cs="Times Armenian"/>
          <w:sz w:val="20"/>
          <w:lang w:val="hy-AM"/>
        </w:rPr>
        <w:t xml:space="preserve"> </w:t>
      </w:r>
      <w:r w:rsidRPr="00C06F98">
        <w:rPr>
          <w:rFonts w:ascii="GHEA Grapalat" w:hAnsi="GHEA Grapalat" w:cs="Sylfaen"/>
          <w:sz w:val="20"/>
          <w:lang w:val="hy-AM"/>
        </w:rPr>
        <w:t>կազմակերպման</w:t>
      </w:r>
      <w:r w:rsidRPr="00C06F98">
        <w:rPr>
          <w:rFonts w:ascii="GHEA Grapalat" w:hAnsi="GHEA Grapalat"/>
          <w:sz w:val="20"/>
          <w:lang w:val="hy-AM"/>
        </w:rPr>
        <w:t xml:space="preserve">» </w:t>
      </w:r>
      <w:r w:rsidRPr="00C06F98">
        <w:rPr>
          <w:rFonts w:ascii="GHEA Grapalat" w:hAnsi="GHEA Grapalat" w:cs="Sylfaen"/>
          <w:sz w:val="20"/>
          <w:lang w:val="hy-AM"/>
        </w:rPr>
        <w:t>կար</w:t>
      </w:r>
      <w:r w:rsidRPr="00C06F98">
        <w:rPr>
          <w:rFonts w:ascii="GHEA Grapalat" w:hAnsi="GHEA Grapalat" w:cs="Times Armenian"/>
          <w:sz w:val="20"/>
          <w:lang w:val="hy-AM"/>
        </w:rPr>
        <w:t>գ</w:t>
      </w:r>
      <w:r w:rsidRPr="00C06F98">
        <w:rPr>
          <w:rFonts w:ascii="GHEA Grapalat" w:hAnsi="GHEA Grapalat" w:cs="Sylfaen"/>
          <w:sz w:val="20"/>
          <w:lang w:val="hy-AM"/>
        </w:rPr>
        <w:t>ի</w:t>
      </w:r>
      <w:r w:rsidRPr="00C06F98">
        <w:rPr>
          <w:rFonts w:ascii="GHEA Grapalat" w:hAnsi="GHEA Grapalat" w:cs="Times Armenian"/>
          <w:sz w:val="20"/>
          <w:lang w:val="hy-AM"/>
        </w:rPr>
        <w:t xml:space="preserve"> (</w:t>
      </w:r>
      <w:r w:rsidRPr="00C06F98">
        <w:rPr>
          <w:rFonts w:ascii="GHEA Grapalat" w:hAnsi="GHEA Grapalat" w:cs="Sylfaen"/>
          <w:sz w:val="20"/>
          <w:lang w:val="hy-AM"/>
        </w:rPr>
        <w:t>այսուհետ</w:t>
      </w:r>
      <w:r w:rsidRPr="00C06F98">
        <w:rPr>
          <w:rFonts w:ascii="GHEA Grapalat" w:hAnsi="GHEA Grapalat" w:cs="Times Armenian"/>
          <w:sz w:val="20"/>
          <w:lang w:val="hy-AM"/>
        </w:rPr>
        <w:t xml:space="preserve">` </w:t>
      </w:r>
      <w:r w:rsidRPr="00C06F98">
        <w:rPr>
          <w:rFonts w:ascii="GHEA Grapalat" w:hAnsi="GHEA Grapalat" w:cs="Sylfaen"/>
          <w:sz w:val="20"/>
          <w:lang w:val="hy-AM"/>
        </w:rPr>
        <w:t>Կար</w:t>
      </w:r>
      <w:r w:rsidRPr="00C06F98">
        <w:rPr>
          <w:rFonts w:ascii="GHEA Grapalat" w:hAnsi="GHEA Grapalat" w:cs="Times Armenian"/>
          <w:sz w:val="20"/>
          <w:lang w:val="hy-AM"/>
        </w:rPr>
        <w:t xml:space="preserve">գ), ՀՀ կառավարության 2017 թվականի ապրիլի 6-ի N 386-Ն որոշմամբ հաստատված «Էլեկտրոնային  ձևով գնումների կատարման» կարգի </w:t>
      </w:r>
      <w:r w:rsidRPr="00C06F98">
        <w:rPr>
          <w:rFonts w:ascii="GHEA Grapalat" w:hAnsi="GHEA Grapalat" w:cs="Sylfaen"/>
          <w:sz w:val="20"/>
          <w:lang w:val="hy-AM"/>
        </w:rPr>
        <w:t>և</w:t>
      </w:r>
      <w:r w:rsidRPr="00C06F98">
        <w:rPr>
          <w:rFonts w:ascii="GHEA Grapalat" w:hAnsi="GHEA Grapalat" w:cs="Times Armenian"/>
          <w:sz w:val="20"/>
          <w:lang w:val="hy-AM"/>
        </w:rPr>
        <w:t xml:space="preserve"> </w:t>
      </w:r>
      <w:r w:rsidRPr="00C06F98">
        <w:rPr>
          <w:rFonts w:ascii="GHEA Grapalat" w:hAnsi="GHEA Grapalat" w:cs="Sylfaen"/>
          <w:sz w:val="20"/>
          <w:lang w:val="hy-AM"/>
        </w:rPr>
        <w:t>այլ</w:t>
      </w:r>
      <w:r w:rsidRPr="00C06F98">
        <w:rPr>
          <w:rFonts w:ascii="GHEA Grapalat" w:hAnsi="GHEA Grapalat" w:cs="Times Armenian"/>
          <w:sz w:val="20"/>
          <w:lang w:val="hy-AM"/>
        </w:rPr>
        <w:t xml:space="preserve"> </w:t>
      </w:r>
      <w:r w:rsidRPr="00C06F98">
        <w:rPr>
          <w:rFonts w:ascii="GHEA Grapalat" w:hAnsi="GHEA Grapalat" w:cs="Sylfaen"/>
          <w:sz w:val="20"/>
          <w:lang w:val="hy-AM"/>
        </w:rPr>
        <w:t>իրավական</w:t>
      </w:r>
      <w:r w:rsidRPr="00C06F98">
        <w:rPr>
          <w:rFonts w:ascii="GHEA Grapalat" w:hAnsi="GHEA Grapalat" w:cs="Times Armenian"/>
          <w:sz w:val="20"/>
          <w:lang w:val="hy-AM"/>
        </w:rPr>
        <w:t xml:space="preserve"> </w:t>
      </w:r>
      <w:r w:rsidRPr="00C06F98">
        <w:rPr>
          <w:rFonts w:ascii="GHEA Grapalat" w:hAnsi="GHEA Grapalat" w:cs="Sylfaen"/>
          <w:sz w:val="20"/>
          <w:lang w:val="hy-AM"/>
        </w:rPr>
        <w:t>ակտերի</w:t>
      </w:r>
      <w:r w:rsidRPr="00C06F98">
        <w:rPr>
          <w:rFonts w:ascii="GHEA Grapalat" w:hAnsi="GHEA Grapalat" w:cs="Times Armenian"/>
          <w:sz w:val="20"/>
          <w:lang w:val="hy-AM"/>
        </w:rPr>
        <w:t xml:space="preserve"> </w:t>
      </w:r>
      <w:r w:rsidRPr="00C06F98">
        <w:rPr>
          <w:rFonts w:ascii="GHEA Grapalat" w:hAnsi="GHEA Grapalat" w:cs="Sylfaen"/>
          <w:sz w:val="20"/>
          <w:lang w:val="hy-AM"/>
        </w:rPr>
        <w:t>պահանջներին</w:t>
      </w:r>
      <w:r w:rsidRPr="00C06F98">
        <w:rPr>
          <w:rFonts w:ascii="GHEA Grapalat" w:hAnsi="GHEA Grapalat" w:cs="Times Armenian"/>
          <w:sz w:val="20"/>
          <w:lang w:val="hy-AM"/>
        </w:rPr>
        <w:t xml:space="preserve"> </w:t>
      </w:r>
      <w:r w:rsidRPr="00C06F98">
        <w:rPr>
          <w:rFonts w:ascii="GHEA Grapalat" w:hAnsi="GHEA Grapalat" w:cs="Sylfaen"/>
          <w:sz w:val="20"/>
          <w:lang w:val="hy-AM"/>
        </w:rPr>
        <w:t>համապատասխան</w:t>
      </w:r>
      <w:r w:rsidRPr="00C06F98">
        <w:rPr>
          <w:rFonts w:ascii="GHEA Grapalat" w:hAnsi="GHEA Grapalat" w:cs="Times Armenian"/>
          <w:sz w:val="20"/>
          <w:lang w:val="hy-AM"/>
        </w:rPr>
        <w:t xml:space="preserve"> </w:t>
      </w:r>
      <w:r w:rsidRPr="00C06F98">
        <w:rPr>
          <w:rFonts w:ascii="GHEA Grapalat" w:hAnsi="GHEA Grapalat" w:cs="Sylfaen"/>
          <w:sz w:val="20"/>
          <w:lang w:val="hy-AM"/>
        </w:rPr>
        <w:t>և</w:t>
      </w:r>
      <w:r w:rsidRPr="00C06F98">
        <w:rPr>
          <w:rFonts w:ascii="GHEA Grapalat" w:hAnsi="GHEA Grapalat" w:cs="Times Armenian"/>
          <w:sz w:val="20"/>
          <w:lang w:val="hy-AM"/>
        </w:rPr>
        <w:t xml:space="preserve"> </w:t>
      </w:r>
      <w:r w:rsidRPr="00C06F98">
        <w:rPr>
          <w:rFonts w:ascii="GHEA Grapalat" w:hAnsi="GHEA Grapalat" w:cs="Sylfaen"/>
          <w:sz w:val="20"/>
          <w:lang w:val="hy-AM"/>
        </w:rPr>
        <w:t>նպատակ</w:t>
      </w:r>
      <w:r w:rsidRPr="00C06F98">
        <w:rPr>
          <w:rFonts w:ascii="GHEA Grapalat" w:hAnsi="GHEA Grapalat" w:cs="Times Armenian"/>
          <w:sz w:val="20"/>
          <w:lang w:val="hy-AM"/>
        </w:rPr>
        <w:t xml:space="preserve"> </w:t>
      </w:r>
      <w:r w:rsidRPr="00C06F98">
        <w:rPr>
          <w:rFonts w:ascii="GHEA Grapalat" w:hAnsi="GHEA Grapalat" w:cs="Sylfaen"/>
          <w:sz w:val="20"/>
          <w:lang w:val="hy-AM"/>
        </w:rPr>
        <w:t>ունի</w:t>
      </w:r>
      <w:r w:rsidRPr="00C06F98">
        <w:rPr>
          <w:rFonts w:ascii="GHEA Grapalat" w:hAnsi="GHEA Grapalat" w:cs="Times Armenian"/>
          <w:sz w:val="20"/>
          <w:lang w:val="hy-AM"/>
        </w:rPr>
        <w:t xml:space="preserve"> </w:t>
      </w:r>
      <w:r w:rsidRPr="00C06F98">
        <w:rPr>
          <w:rFonts w:ascii="GHEA Grapalat" w:hAnsi="GHEA Grapalat"/>
          <w:sz w:val="20"/>
          <w:lang w:val="hy-AM"/>
        </w:rPr>
        <w:t xml:space="preserve">Երևանի քաղաքապետարանի </w:t>
      </w:r>
      <w:r w:rsidRPr="00C06F98">
        <w:rPr>
          <w:rFonts w:ascii="GHEA Grapalat" w:hAnsi="GHEA Grapalat" w:cs="Times Armenian"/>
          <w:sz w:val="20"/>
          <w:lang w:val="hy-AM"/>
        </w:rPr>
        <w:t>(</w:t>
      </w:r>
      <w:r w:rsidRPr="00C06F98">
        <w:rPr>
          <w:rFonts w:ascii="GHEA Grapalat" w:hAnsi="GHEA Grapalat" w:cs="Sylfaen"/>
          <w:sz w:val="20"/>
          <w:lang w:val="hy-AM"/>
        </w:rPr>
        <w:t>այսուհետ</w:t>
      </w:r>
      <w:r w:rsidRPr="00C06F98">
        <w:rPr>
          <w:rFonts w:ascii="GHEA Grapalat" w:hAnsi="GHEA Grapalat" w:cs="Times Armenian"/>
          <w:sz w:val="20"/>
          <w:lang w:val="hy-AM"/>
        </w:rPr>
        <w:t xml:space="preserve">` </w:t>
      </w:r>
      <w:r w:rsidRPr="00C06F98">
        <w:rPr>
          <w:rFonts w:ascii="GHEA Grapalat" w:hAnsi="GHEA Grapalat" w:cs="Sylfaen"/>
          <w:sz w:val="20"/>
          <w:lang w:val="hy-AM"/>
        </w:rPr>
        <w:t>պատվիրատու</w:t>
      </w:r>
      <w:r w:rsidRPr="00C06F98">
        <w:rPr>
          <w:rFonts w:ascii="GHEA Grapalat" w:hAnsi="GHEA Grapalat" w:cs="Times Armenian"/>
          <w:sz w:val="20"/>
          <w:lang w:val="hy-AM"/>
        </w:rPr>
        <w:t xml:space="preserve">) </w:t>
      </w:r>
      <w:r w:rsidRPr="00C06F98">
        <w:rPr>
          <w:rFonts w:ascii="GHEA Grapalat" w:hAnsi="GHEA Grapalat" w:cs="Sylfaen"/>
          <w:sz w:val="20"/>
          <w:lang w:val="hy-AM"/>
        </w:rPr>
        <w:t>կողմից</w:t>
      </w:r>
      <w:r w:rsidRPr="00C06F98">
        <w:rPr>
          <w:rFonts w:ascii="GHEA Grapalat" w:hAnsi="GHEA Grapalat" w:cs="Times Armenian"/>
          <w:sz w:val="20"/>
          <w:lang w:val="hy-AM"/>
        </w:rPr>
        <w:t xml:space="preserve"> </w:t>
      </w:r>
      <w:r w:rsidRPr="00C06F98">
        <w:rPr>
          <w:rFonts w:ascii="GHEA Grapalat" w:hAnsi="GHEA Grapalat" w:cs="Sylfaen"/>
          <w:sz w:val="20"/>
          <w:lang w:val="hy-AM"/>
        </w:rPr>
        <w:t>հայտարարված</w:t>
      </w:r>
      <w:r w:rsidRPr="00C06F98">
        <w:rPr>
          <w:rFonts w:ascii="GHEA Grapalat" w:hAnsi="GHEA Grapalat" w:cs="Times Armenian"/>
          <w:sz w:val="20"/>
          <w:lang w:val="hy-AM"/>
        </w:rPr>
        <w:t xml:space="preserve"> </w:t>
      </w:r>
      <w:r w:rsidRPr="00C06F98">
        <w:rPr>
          <w:rFonts w:ascii="GHEA Grapalat" w:hAnsi="GHEA Grapalat" w:cs="Sylfaen"/>
          <w:sz w:val="20"/>
          <w:lang w:val="hy-AM"/>
        </w:rPr>
        <w:t>ընթացակար</w:t>
      </w:r>
      <w:r w:rsidRPr="00C06F98">
        <w:rPr>
          <w:rFonts w:ascii="GHEA Grapalat" w:hAnsi="GHEA Grapalat" w:cs="Times Armenian"/>
          <w:sz w:val="20"/>
          <w:lang w:val="hy-AM"/>
        </w:rPr>
        <w:t>գ</w:t>
      </w:r>
      <w:r w:rsidRPr="00C06F98">
        <w:rPr>
          <w:rFonts w:ascii="GHEA Grapalat" w:hAnsi="GHEA Grapalat" w:cs="Sylfaen"/>
          <w:sz w:val="20"/>
          <w:lang w:val="hy-AM"/>
        </w:rPr>
        <w:t>ին մասնակցելու</w:t>
      </w:r>
      <w:r w:rsidRPr="00C06F98">
        <w:rPr>
          <w:rFonts w:ascii="GHEA Grapalat" w:hAnsi="GHEA Grapalat" w:cs="Times Armenian"/>
          <w:sz w:val="20"/>
          <w:lang w:val="hy-AM"/>
        </w:rPr>
        <w:t xml:space="preserve"> </w:t>
      </w:r>
      <w:r w:rsidRPr="00C06F98">
        <w:rPr>
          <w:rFonts w:ascii="GHEA Grapalat" w:hAnsi="GHEA Grapalat" w:cs="Sylfaen"/>
          <w:sz w:val="20"/>
          <w:lang w:val="hy-AM"/>
        </w:rPr>
        <w:t>մտադրություն</w:t>
      </w:r>
      <w:r w:rsidRPr="00C06F98">
        <w:rPr>
          <w:rFonts w:ascii="GHEA Grapalat" w:hAnsi="GHEA Grapalat" w:cs="Times Armenian"/>
          <w:sz w:val="20"/>
          <w:lang w:val="hy-AM"/>
        </w:rPr>
        <w:t xml:space="preserve"> </w:t>
      </w:r>
      <w:r w:rsidRPr="00C06F98">
        <w:rPr>
          <w:rFonts w:ascii="GHEA Grapalat" w:hAnsi="GHEA Grapalat" w:cs="Sylfaen"/>
          <w:sz w:val="20"/>
          <w:lang w:val="hy-AM"/>
        </w:rPr>
        <w:t>ունեցող</w:t>
      </w:r>
      <w:r w:rsidRPr="00C06F98">
        <w:rPr>
          <w:rFonts w:ascii="GHEA Grapalat" w:hAnsi="GHEA Grapalat" w:cs="Times Armenian"/>
          <w:sz w:val="20"/>
          <w:lang w:val="hy-AM"/>
        </w:rPr>
        <w:t xml:space="preserve"> </w:t>
      </w:r>
      <w:r w:rsidRPr="00C06F98">
        <w:rPr>
          <w:rFonts w:ascii="GHEA Grapalat" w:hAnsi="GHEA Grapalat" w:cs="Sylfaen"/>
          <w:sz w:val="20"/>
          <w:lang w:val="hy-AM"/>
        </w:rPr>
        <w:t>անձանց</w:t>
      </w:r>
      <w:r w:rsidRPr="00C06F98">
        <w:rPr>
          <w:rFonts w:ascii="GHEA Grapalat" w:hAnsi="GHEA Grapalat" w:cs="Times Armenian"/>
          <w:sz w:val="20"/>
          <w:lang w:val="hy-AM"/>
        </w:rPr>
        <w:t xml:space="preserve"> (</w:t>
      </w:r>
      <w:r w:rsidRPr="00C06F98">
        <w:rPr>
          <w:rFonts w:ascii="GHEA Grapalat" w:hAnsi="GHEA Grapalat" w:cs="Sylfaen"/>
          <w:sz w:val="20"/>
          <w:lang w:val="hy-AM"/>
        </w:rPr>
        <w:t>այսուհետ</w:t>
      </w:r>
      <w:r w:rsidRPr="00C06F98">
        <w:rPr>
          <w:rFonts w:ascii="GHEA Grapalat" w:hAnsi="GHEA Grapalat" w:cs="Times Armenian"/>
          <w:sz w:val="20"/>
          <w:lang w:val="hy-AM"/>
        </w:rPr>
        <w:t xml:space="preserve">`  </w:t>
      </w:r>
      <w:r w:rsidRPr="00C06F98">
        <w:rPr>
          <w:rFonts w:ascii="GHEA Grapalat" w:hAnsi="GHEA Grapalat" w:cs="Sylfaen"/>
          <w:sz w:val="20"/>
          <w:lang w:val="hy-AM"/>
        </w:rPr>
        <w:t>մասնակից</w:t>
      </w:r>
      <w:r w:rsidRPr="00C06F98">
        <w:rPr>
          <w:rFonts w:ascii="GHEA Grapalat" w:hAnsi="GHEA Grapalat" w:cs="Times Armenian"/>
          <w:sz w:val="20"/>
          <w:lang w:val="hy-AM"/>
        </w:rPr>
        <w:t xml:space="preserve">) </w:t>
      </w:r>
      <w:r w:rsidRPr="00C06F98">
        <w:rPr>
          <w:rFonts w:ascii="GHEA Grapalat" w:hAnsi="GHEA Grapalat" w:cs="Sylfaen"/>
          <w:sz w:val="20"/>
          <w:lang w:val="hy-AM"/>
        </w:rPr>
        <w:t>տեղեկացնելու</w:t>
      </w:r>
      <w:r w:rsidRPr="00C06F98">
        <w:rPr>
          <w:rFonts w:ascii="GHEA Grapalat" w:hAnsi="GHEA Grapalat" w:cs="Times Armenian"/>
          <w:sz w:val="20"/>
          <w:lang w:val="hy-AM"/>
        </w:rPr>
        <w:t xml:space="preserve"> </w:t>
      </w:r>
      <w:r w:rsidRPr="00C06F98">
        <w:rPr>
          <w:rFonts w:ascii="GHEA Grapalat" w:hAnsi="GHEA Grapalat" w:cs="Sylfaen"/>
          <w:sz w:val="20"/>
          <w:lang w:val="hy-AM"/>
        </w:rPr>
        <w:t>ընթացակար</w:t>
      </w:r>
      <w:r w:rsidRPr="00C06F98">
        <w:rPr>
          <w:rFonts w:ascii="GHEA Grapalat" w:hAnsi="GHEA Grapalat" w:cs="Times Armenian"/>
          <w:sz w:val="20"/>
          <w:lang w:val="hy-AM"/>
        </w:rPr>
        <w:t>գ</w:t>
      </w:r>
      <w:r w:rsidRPr="00C06F98">
        <w:rPr>
          <w:rFonts w:ascii="GHEA Grapalat" w:hAnsi="GHEA Grapalat" w:cs="Sylfaen"/>
          <w:sz w:val="20"/>
          <w:lang w:val="hy-AM"/>
        </w:rPr>
        <w:t>ի</w:t>
      </w:r>
      <w:r w:rsidRPr="00C06F98">
        <w:rPr>
          <w:rFonts w:ascii="GHEA Grapalat" w:hAnsi="GHEA Grapalat" w:cs="Times Armenian"/>
          <w:sz w:val="20"/>
          <w:lang w:val="hy-AM"/>
        </w:rPr>
        <w:t xml:space="preserve"> </w:t>
      </w:r>
      <w:r w:rsidRPr="00C06F98">
        <w:rPr>
          <w:rFonts w:ascii="GHEA Grapalat" w:hAnsi="GHEA Grapalat" w:cs="Sylfaen"/>
          <w:sz w:val="20"/>
          <w:lang w:val="hy-AM"/>
        </w:rPr>
        <w:t>պայմանների</w:t>
      </w:r>
      <w:r w:rsidRPr="00C06F98">
        <w:rPr>
          <w:rFonts w:ascii="GHEA Grapalat" w:hAnsi="GHEA Grapalat" w:cs="Times Armenian"/>
          <w:sz w:val="20"/>
          <w:lang w:val="hy-AM"/>
        </w:rPr>
        <w:t>` գ</w:t>
      </w:r>
      <w:r w:rsidRPr="00C06F98">
        <w:rPr>
          <w:rFonts w:ascii="GHEA Grapalat" w:hAnsi="GHEA Grapalat" w:cs="Sylfaen"/>
          <w:sz w:val="20"/>
          <w:lang w:val="hy-AM"/>
        </w:rPr>
        <w:t>նման</w:t>
      </w:r>
      <w:r w:rsidRPr="00C06F98">
        <w:rPr>
          <w:rFonts w:ascii="GHEA Grapalat" w:hAnsi="GHEA Grapalat" w:cs="Times Armenian"/>
          <w:sz w:val="20"/>
          <w:lang w:val="hy-AM"/>
        </w:rPr>
        <w:t xml:space="preserve"> </w:t>
      </w:r>
      <w:r w:rsidRPr="00C06F98">
        <w:rPr>
          <w:rFonts w:ascii="GHEA Grapalat" w:hAnsi="GHEA Grapalat" w:cs="Sylfaen"/>
          <w:sz w:val="20"/>
          <w:lang w:val="hy-AM"/>
        </w:rPr>
        <w:t>առարկայի</w:t>
      </w:r>
      <w:r w:rsidRPr="00C06F98">
        <w:rPr>
          <w:rFonts w:ascii="GHEA Grapalat" w:hAnsi="GHEA Grapalat" w:cs="Times Armenian"/>
          <w:sz w:val="20"/>
          <w:lang w:val="hy-AM"/>
        </w:rPr>
        <w:t xml:space="preserve">, </w:t>
      </w:r>
      <w:r w:rsidRPr="00C06F98">
        <w:rPr>
          <w:rFonts w:ascii="GHEA Grapalat" w:hAnsi="GHEA Grapalat" w:cs="Sylfaen"/>
          <w:sz w:val="20"/>
          <w:lang w:val="hy-AM"/>
        </w:rPr>
        <w:t>ընթացակար</w:t>
      </w:r>
      <w:r w:rsidRPr="00C06F98">
        <w:rPr>
          <w:rFonts w:ascii="GHEA Grapalat" w:hAnsi="GHEA Grapalat" w:cs="Times Armenian"/>
          <w:sz w:val="20"/>
          <w:lang w:val="hy-AM"/>
        </w:rPr>
        <w:t>գ</w:t>
      </w:r>
      <w:r w:rsidRPr="00C06F98">
        <w:rPr>
          <w:rFonts w:ascii="GHEA Grapalat" w:hAnsi="GHEA Grapalat" w:cs="Sylfaen"/>
          <w:sz w:val="20"/>
          <w:lang w:val="hy-AM"/>
        </w:rPr>
        <w:t>ի</w:t>
      </w:r>
      <w:r w:rsidRPr="00C06F98">
        <w:rPr>
          <w:rFonts w:ascii="GHEA Grapalat" w:hAnsi="GHEA Grapalat" w:cs="Times Armenian"/>
          <w:sz w:val="20"/>
          <w:lang w:val="hy-AM"/>
        </w:rPr>
        <w:t xml:space="preserve"> </w:t>
      </w:r>
      <w:r w:rsidRPr="00C06F98">
        <w:rPr>
          <w:rFonts w:ascii="GHEA Grapalat" w:hAnsi="GHEA Grapalat" w:cs="Sylfaen"/>
          <w:sz w:val="20"/>
          <w:lang w:val="hy-AM"/>
        </w:rPr>
        <w:t>անցկացման</w:t>
      </w:r>
      <w:r w:rsidRPr="00C06F98">
        <w:rPr>
          <w:rFonts w:ascii="GHEA Grapalat" w:hAnsi="GHEA Grapalat" w:cs="Times Armenian"/>
          <w:sz w:val="20"/>
          <w:lang w:val="hy-AM"/>
        </w:rPr>
        <w:t xml:space="preserve">, </w:t>
      </w:r>
      <w:r w:rsidRPr="00C06F98">
        <w:rPr>
          <w:rFonts w:ascii="GHEA Grapalat" w:hAnsi="GHEA Grapalat" w:cs="Sylfaen"/>
          <w:sz w:val="20"/>
          <w:lang w:val="hy-AM"/>
        </w:rPr>
        <w:t>ընտրված մասնակցին</w:t>
      </w:r>
      <w:r w:rsidRPr="00C06F98">
        <w:rPr>
          <w:rFonts w:ascii="GHEA Grapalat" w:hAnsi="GHEA Grapalat" w:cs="Times Armenian"/>
          <w:sz w:val="20"/>
          <w:lang w:val="hy-AM"/>
        </w:rPr>
        <w:t xml:space="preserve"> </w:t>
      </w:r>
      <w:r w:rsidRPr="00C06F98">
        <w:rPr>
          <w:rFonts w:ascii="GHEA Grapalat" w:hAnsi="GHEA Grapalat" w:cs="Sylfaen"/>
          <w:sz w:val="20"/>
          <w:lang w:val="hy-AM"/>
        </w:rPr>
        <w:t>որոշելու</w:t>
      </w:r>
      <w:r w:rsidRPr="00C06F98">
        <w:rPr>
          <w:rFonts w:ascii="GHEA Grapalat" w:hAnsi="GHEA Grapalat" w:cs="Times Armenian"/>
          <w:sz w:val="20"/>
          <w:lang w:val="hy-AM"/>
        </w:rPr>
        <w:t xml:space="preserve"> </w:t>
      </w:r>
      <w:r w:rsidRPr="00C06F98">
        <w:rPr>
          <w:rFonts w:ascii="GHEA Grapalat" w:hAnsi="GHEA Grapalat" w:cs="Sylfaen"/>
          <w:sz w:val="20"/>
          <w:lang w:val="hy-AM"/>
        </w:rPr>
        <w:t>և</w:t>
      </w:r>
      <w:r w:rsidRPr="00C06F98">
        <w:rPr>
          <w:rFonts w:ascii="GHEA Grapalat" w:hAnsi="GHEA Grapalat" w:cs="Times Armenian"/>
          <w:sz w:val="20"/>
          <w:lang w:val="hy-AM"/>
        </w:rPr>
        <w:t xml:space="preserve"> </w:t>
      </w:r>
      <w:r w:rsidRPr="00C06F98">
        <w:rPr>
          <w:rFonts w:ascii="GHEA Grapalat" w:hAnsi="GHEA Grapalat" w:cs="Sylfaen"/>
          <w:sz w:val="20"/>
          <w:lang w:val="hy-AM"/>
        </w:rPr>
        <w:t>նրա</w:t>
      </w:r>
      <w:r w:rsidRPr="00C06F98">
        <w:rPr>
          <w:rFonts w:ascii="GHEA Grapalat" w:hAnsi="GHEA Grapalat" w:cs="Times Armenian"/>
          <w:sz w:val="20"/>
          <w:lang w:val="hy-AM"/>
        </w:rPr>
        <w:t xml:space="preserve"> </w:t>
      </w:r>
      <w:r w:rsidRPr="00C06F98">
        <w:rPr>
          <w:rFonts w:ascii="GHEA Grapalat" w:hAnsi="GHEA Grapalat" w:cs="Sylfaen"/>
          <w:sz w:val="20"/>
          <w:lang w:val="hy-AM"/>
        </w:rPr>
        <w:t>հետ</w:t>
      </w:r>
      <w:r w:rsidRPr="00C06F98">
        <w:rPr>
          <w:rFonts w:ascii="GHEA Grapalat" w:hAnsi="GHEA Grapalat" w:cs="Times Armenian"/>
          <w:sz w:val="20"/>
          <w:lang w:val="hy-AM"/>
        </w:rPr>
        <w:t xml:space="preserve"> </w:t>
      </w:r>
      <w:r w:rsidRPr="00C06F98">
        <w:rPr>
          <w:rFonts w:ascii="GHEA Grapalat" w:hAnsi="GHEA Grapalat" w:cs="Sylfaen"/>
          <w:sz w:val="20"/>
          <w:lang w:val="hy-AM"/>
        </w:rPr>
        <w:t>պայմանա</w:t>
      </w:r>
      <w:r w:rsidRPr="00C06F98">
        <w:rPr>
          <w:rFonts w:ascii="GHEA Grapalat" w:hAnsi="GHEA Grapalat" w:cs="Times Armenian"/>
          <w:sz w:val="20"/>
          <w:lang w:val="hy-AM"/>
        </w:rPr>
        <w:t>գ</w:t>
      </w:r>
      <w:r w:rsidRPr="00C06F98">
        <w:rPr>
          <w:rFonts w:ascii="GHEA Grapalat" w:hAnsi="GHEA Grapalat" w:cs="Sylfaen"/>
          <w:sz w:val="20"/>
          <w:lang w:val="hy-AM"/>
        </w:rPr>
        <w:t>իր</w:t>
      </w:r>
      <w:r w:rsidRPr="00C06F98">
        <w:rPr>
          <w:rFonts w:ascii="GHEA Grapalat" w:hAnsi="GHEA Grapalat" w:cs="Times Armenian"/>
          <w:sz w:val="20"/>
          <w:lang w:val="hy-AM"/>
        </w:rPr>
        <w:t xml:space="preserve"> </w:t>
      </w:r>
      <w:r w:rsidRPr="00C06F98">
        <w:rPr>
          <w:rFonts w:ascii="GHEA Grapalat" w:hAnsi="GHEA Grapalat" w:cs="Sylfaen"/>
          <w:sz w:val="20"/>
          <w:lang w:val="hy-AM"/>
        </w:rPr>
        <w:t>կնքելու</w:t>
      </w:r>
      <w:r w:rsidRPr="00C06F98">
        <w:rPr>
          <w:rFonts w:ascii="GHEA Grapalat" w:hAnsi="GHEA Grapalat" w:cs="Times Armenian"/>
          <w:sz w:val="20"/>
          <w:lang w:val="hy-AM"/>
        </w:rPr>
        <w:t xml:space="preserve"> </w:t>
      </w:r>
      <w:r w:rsidRPr="00C06F98">
        <w:rPr>
          <w:rFonts w:ascii="GHEA Grapalat" w:hAnsi="GHEA Grapalat" w:cs="Sylfaen"/>
          <w:sz w:val="20"/>
          <w:lang w:val="hy-AM"/>
        </w:rPr>
        <w:t>մասին</w:t>
      </w:r>
      <w:r w:rsidRPr="00C06F98">
        <w:rPr>
          <w:rFonts w:ascii="GHEA Grapalat" w:hAnsi="GHEA Grapalat" w:cs="Times Armenian"/>
          <w:sz w:val="20"/>
          <w:lang w:val="hy-AM"/>
        </w:rPr>
        <w:t xml:space="preserve">, </w:t>
      </w:r>
      <w:r w:rsidRPr="00C06F98">
        <w:rPr>
          <w:rFonts w:ascii="GHEA Grapalat" w:hAnsi="GHEA Grapalat" w:cs="Sylfaen"/>
          <w:sz w:val="20"/>
          <w:lang w:val="hy-AM"/>
        </w:rPr>
        <w:t>ինչպես</w:t>
      </w:r>
      <w:r w:rsidRPr="00C06F98">
        <w:rPr>
          <w:rFonts w:ascii="GHEA Grapalat" w:hAnsi="GHEA Grapalat" w:cs="Times Armenian"/>
          <w:sz w:val="20"/>
          <w:lang w:val="hy-AM"/>
        </w:rPr>
        <w:t xml:space="preserve"> </w:t>
      </w:r>
      <w:r w:rsidRPr="00C06F98">
        <w:rPr>
          <w:rFonts w:ascii="GHEA Grapalat" w:hAnsi="GHEA Grapalat" w:cs="Sylfaen"/>
          <w:sz w:val="20"/>
          <w:lang w:val="hy-AM"/>
        </w:rPr>
        <w:t>նաև</w:t>
      </w:r>
      <w:r w:rsidRPr="00C06F98">
        <w:rPr>
          <w:rFonts w:ascii="GHEA Grapalat" w:hAnsi="GHEA Grapalat" w:cs="Times Armenian"/>
          <w:sz w:val="20"/>
          <w:lang w:val="hy-AM"/>
        </w:rPr>
        <w:t xml:space="preserve"> </w:t>
      </w:r>
      <w:r w:rsidRPr="00C06F98">
        <w:rPr>
          <w:rFonts w:ascii="GHEA Grapalat" w:hAnsi="GHEA Grapalat" w:cs="Sylfaen"/>
          <w:sz w:val="20"/>
          <w:lang w:val="hy-AM"/>
        </w:rPr>
        <w:t>օժանդակելու</w:t>
      </w:r>
      <w:r w:rsidRPr="00C06F98">
        <w:rPr>
          <w:rFonts w:ascii="GHEA Grapalat" w:hAnsi="GHEA Grapalat" w:cs="Times Armenian"/>
          <w:sz w:val="20"/>
          <w:lang w:val="hy-AM"/>
        </w:rPr>
        <w:t xml:space="preserve"> </w:t>
      </w:r>
      <w:r w:rsidRPr="00C06F98">
        <w:rPr>
          <w:rFonts w:ascii="GHEA Grapalat" w:hAnsi="GHEA Grapalat" w:cs="Sylfaen"/>
          <w:sz w:val="20"/>
          <w:lang w:val="hy-AM"/>
        </w:rPr>
        <w:t>ընթացակար</w:t>
      </w:r>
      <w:r w:rsidRPr="00C06F98">
        <w:rPr>
          <w:rFonts w:ascii="GHEA Grapalat" w:hAnsi="GHEA Grapalat" w:cs="Times Armenian"/>
          <w:sz w:val="20"/>
          <w:lang w:val="hy-AM"/>
        </w:rPr>
        <w:t>գ</w:t>
      </w:r>
      <w:r w:rsidRPr="00C06F98">
        <w:rPr>
          <w:rFonts w:ascii="GHEA Grapalat" w:hAnsi="GHEA Grapalat" w:cs="Sylfaen"/>
          <w:sz w:val="20"/>
          <w:lang w:val="hy-AM"/>
        </w:rPr>
        <w:t>ի</w:t>
      </w:r>
      <w:r w:rsidRPr="00C06F98">
        <w:rPr>
          <w:rFonts w:ascii="GHEA Grapalat" w:hAnsi="GHEA Grapalat" w:cs="Times Armenian"/>
          <w:sz w:val="20"/>
          <w:lang w:val="hy-AM"/>
        </w:rPr>
        <w:t xml:space="preserve"> </w:t>
      </w:r>
      <w:r w:rsidRPr="00C06F98">
        <w:rPr>
          <w:rFonts w:ascii="GHEA Grapalat" w:hAnsi="GHEA Grapalat" w:cs="Sylfaen"/>
          <w:sz w:val="20"/>
          <w:lang w:val="hy-AM"/>
        </w:rPr>
        <w:t>հայտը</w:t>
      </w:r>
      <w:r w:rsidRPr="00C06F98">
        <w:rPr>
          <w:rFonts w:ascii="GHEA Grapalat" w:hAnsi="GHEA Grapalat" w:cs="Times Armenian"/>
          <w:sz w:val="20"/>
          <w:lang w:val="hy-AM"/>
        </w:rPr>
        <w:t xml:space="preserve"> </w:t>
      </w:r>
      <w:r w:rsidRPr="00C06F98">
        <w:rPr>
          <w:rFonts w:ascii="GHEA Grapalat" w:hAnsi="GHEA Grapalat" w:cs="Sylfaen"/>
          <w:sz w:val="20"/>
          <w:lang w:val="hy-AM"/>
        </w:rPr>
        <w:t>պատրաստելիս</w:t>
      </w:r>
      <w:r w:rsidRPr="00C06F98">
        <w:rPr>
          <w:rFonts w:ascii="GHEA Grapalat" w:hAnsi="GHEA Grapalat" w:cs="Times Armenian"/>
          <w:sz w:val="20"/>
          <w:lang w:val="hy-AM"/>
        </w:rPr>
        <w:t>։</w:t>
      </w:r>
    </w:p>
    <w:p w14:paraId="03A6620B" w14:textId="77777777" w:rsidR="00CC1CD1" w:rsidRPr="00C06F98" w:rsidRDefault="00CC1CD1" w:rsidP="00CC1CD1">
      <w:pPr>
        <w:ind w:firstLine="567"/>
        <w:jc w:val="both"/>
        <w:rPr>
          <w:rFonts w:ascii="GHEA Grapalat" w:hAnsi="GHEA Grapalat"/>
          <w:sz w:val="20"/>
          <w:lang w:val="hy-AM"/>
        </w:rPr>
      </w:pPr>
      <w:r w:rsidRPr="00C06F98">
        <w:rPr>
          <w:rFonts w:ascii="GHEA Grapalat" w:hAnsi="GHEA Grapalat" w:cs="Sylfaen"/>
          <w:sz w:val="20"/>
          <w:lang w:val="hy-AM"/>
        </w:rPr>
        <w:t>Հայտեր</w:t>
      </w:r>
      <w:r w:rsidRPr="00C06F98">
        <w:rPr>
          <w:rFonts w:ascii="GHEA Grapalat" w:hAnsi="GHEA Grapalat" w:cs="Times Armenian"/>
          <w:sz w:val="20"/>
          <w:lang w:val="hy-AM"/>
        </w:rPr>
        <w:t xml:space="preserve"> </w:t>
      </w:r>
      <w:r w:rsidRPr="00C06F98">
        <w:rPr>
          <w:rFonts w:ascii="GHEA Grapalat" w:hAnsi="GHEA Grapalat" w:cs="Sylfaen"/>
          <w:sz w:val="20"/>
          <w:lang w:val="hy-AM"/>
        </w:rPr>
        <w:t>կարող</w:t>
      </w:r>
      <w:r w:rsidRPr="00C06F98">
        <w:rPr>
          <w:rFonts w:ascii="GHEA Grapalat" w:hAnsi="GHEA Grapalat" w:cs="Times Armenian"/>
          <w:sz w:val="20"/>
          <w:lang w:val="hy-AM"/>
        </w:rPr>
        <w:t xml:space="preserve"> </w:t>
      </w:r>
      <w:r w:rsidRPr="00C06F98">
        <w:rPr>
          <w:rFonts w:ascii="GHEA Grapalat" w:hAnsi="GHEA Grapalat" w:cs="Sylfaen"/>
          <w:sz w:val="20"/>
          <w:lang w:val="hy-AM"/>
        </w:rPr>
        <w:t>են</w:t>
      </w:r>
      <w:r w:rsidRPr="00C06F98">
        <w:rPr>
          <w:rFonts w:ascii="GHEA Grapalat" w:hAnsi="GHEA Grapalat" w:cs="Times Armenian"/>
          <w:sz w:val="20"/>
          <w:lang w:val="hy-AM"/>
        </w:rPr>
        <w:t xml:space="preserve"> </w:t>
      </w:r>
      <w:r w:rsidRPr="00C06F98">
        <w:rPr>
          <w:rFonts w:ascii="GHEA Grapalat" w:hAnsi="GHEA Grapalat" w:cs="Sylfaen"/>
          <w:sz w:val="20"/>
          <w:lang w:val="hy-AM"/>
        </w:rPr>
        <w:t>ներկայացնել</w:t>
      </w:r>
      <w:r w:rsidRPr="00C06F98">
        <w:rPr>
          <w:rFonts w:ascii="GHEA Grapalat" w:hAnsi="GHEA Grapalat" w:cs="Times Armenian"/>
          <w:sz w:val="20"/>
          <w:lang w:val="hy-AM"/>
        </w:rPr>
        <w:t xml:space="preserve"> համակարգում </w:t>
      </w:r>
      <w:r w:rsidRPr="00C06F98">
        <w:rPr>
          <w:rFonts w:ascii="GHEA Grapalat" w:hAnsi="GHEA Grapalat" w:cs="Sylfaen"/>
          <w:sz w:val="20"/>
          <w:lang w:val="hy-AM"/>
        </w:rPr>
        <w:t>գրանցված բոլոր անձիք</w:t>
      </w:r>
      <w:r w:rsidRPr="00C06F98">
        <w:rPr>
          <w:rFonts w:ascii="GHEA Grapalat" w:hAnsi="GHEA Grapalat" w:cs="Times Armenian"/>
          <w:sz w:val="20"/>
          <w:lang w:val="hy-AM"/>
        </w:rPr>
        <w:t xml:space="preserve">, </w:t>
      </w:r>
      <w:r w:rsidRPr="00C06F98">
        <w:rPr>
          <w:rFonts w:ascii="GHEA Grapalat" w:hAnsi="GHEA Grapalat" w:cs="Sylfaen"/>
          <w:sz w:val="20"/>
          <w:lang w:val="hy-AM"/>
        </w:rPr>
        <w:t>անկախ</w:t>
      </w:r>
      <w:r w:rsidRPr="00C06F98">
        <w:rPr>
          <w:rFonts w:ascii="GHEA Grapalat" w:hAnsi="GHEA Grapalat" w:cs="Times Armenian"/>
          <w:sz w:val="20"/>
          <w:lang w:val="hy-AM"/>
        </w:rPr>
        <w:t xml:space="preserve"> </w:t>
      </w:r>
      <w:r w:rsidRPr="00C06F98">
        <w:rPr>
          <w:rFonts w:ascii="GHEA Grapalat" w:hAnsi="GHEA Grapalat" w:cs="Sylfaen"/>
          <w:sz w:val="20"/>
          <w:lang w:val="hy-AM"/>
        </w:rPr>
        <w:t>նրանց</w:t>
      </w:r>
      <w:r w:rsidRPr="00C06F98">
        <w:rPr>
          <w:rFonts w:ascii="GHEA Grapalat" w:hAnsi="GHEA Grapalat" w:cs="Times Armenian"/>
          <w:sz w:val="20"/>
          <w:lang w:val="hy-AM"/>
        </w:rPr>
        <w:t xml:space="preserve">` </w:t>
      </w:r>
      <w:r w:rsidRPr="00C06F98">
        <w:rPr>
          <w:rFonts w:ascii="GHEA Grapalat" w:hAnsi="GHEA Grapalat" w:cs="Sylfaen"/>
          <w:sz w:val="20"/>
          <w:lang w:val="hy-AM"/>
        </w:rPr>
        <w:t>օտարերկրյա</w:t>
      </w:r>
      <w:r w:rsidRPr="00C06F98">
        <w:rPr>
          <w:rFonts w:ascii="GHEA Grapalat" w:hAnsi="GHEA Grapalat" w:cs="Times Armenian"/>
          <w:sz w:val="20"/>
          <w:lang w:val="hy-AM"/>
        </w:rPr>
        <w:t xml:space="preserve"> </w:t>
      </w:r>
      <w:r w:rsidRPr="00C06F98">
        <w:rPr>
          <w:rFonts w:ascii="GHEA Grapalat" w:hAnsi="GHEA Grapalat" w:cs="Sylfaen"/>
          <w:sz w:val="20"/>
          <w:lang w:val="hy-AM"/>
        </w:rPr>
        <w:t>ֆիզիկական</w:t>
      </w:r>
      <w:r w:rsidRPr="00C06F98">
        <w:rPr>
          <w:rFonts w:ascii="GHEA Grapalat" w:hAnsi="GHEA Grapalat" w:cs="Times Armenian"/>
          <w:sz w:val="20"/>
          <w:lang w:val="hy-AM"/>
        </w:rPr>
        <w:t xml:space="preserve"> </w:t>
      </w:r>
      <w:r w:rsidRPr="00C06F98">
        <w:rPr>
          <w:rFonts w:ascii="GHEA Grapalat" w:hAnsi="GHEA Grapalat" w:cs="Sylfaen"/>
          <w:sz w:val="20"/>
          <w:lang w:val="hy-AM"/>
        </w:rPr>
        <w:t>անձ</w:t>
      </w:r>
      <w:r w:rsidRPr="00C06F98">
        <w:rPr>
          <w:rFonts w:ascii="GHEA Grapalat" w:hAnsi="GHEA Grapalat" w:cs="Times Armenian"/>
          <w:sz w:val="20"/>
          <w:lang w:val="hy-AM"/>
        </w:rPr>
        <w:t xml:space="preserve">, </w:t>
      </w:r>
      <w:r w:rsidRPr="00C06F98">
        <w:rPr>
          <w:rFonts w:ascii="GHEA Grapalat" w:hAnsi="GHEA Grapalat" w:cs="Sylfaen"/>
          <w:sz w:val="20"/>
          <w:lang w:val="hy-AM"/>
        </w:rPr>
        <w:t>կազմակերպություն</w:t>
      </w:r>
      <w:r w:rsidRPr="00C06F98">
        <w:rPr>
          <w:rFonts w:ascii="GHEA Grapalat" w:hAnsi="GHEA Grapalat" w:cs="Times Armenian"/>
          <w:sz w:val="20"/>
          <w:lang w:val="hy-AM"/>
        </w:rPr>
        <w:t xml:space="preserve">, </w:t>
      </w:r>
      <w:r w:rsidRPr="00C06F98">
        <w:rPr>
          <w:rFonts w:ascii="GHEA Grapalat" w:hAnsi="GHEA Grapalat" w:cs="Sylfaen"/>
          <w:sz w:val="20"/>
          <w:lang w:val="hy-AM"/>
        </w:rPr>
        <w:t>քաղաքացիություն</w:t>
      </w:r>
      <w:r w:rsidRPr="00C06F98">
        <w:rPr>
          <w:rFonts w:ascii="GHEA Grapalat" w:hAnsi="GHEA Grapalat" w:cs="Times Armenian"/>
          <w:sz w:val="20"/>
          <w:lang w:val="hy-AM"/>
        </w:rPr>
        <w:t xml:space="preserve"> </w:t>
      </w:r>
      <w:r w:rsidRPr="00C06F98">
        <w:rPr>
          <w:rFonts w:ascii="GHEA Grapalat" w:hAnsi="GHEA Grapalat" w:cs="Sylfaen"/>
          <w:sz w:val="20"/>
          <w:lang w:val="hy-AM"/>
        </w:rPr>
        <w:t>չունեցող</w:t>
      </w:r>
      <w:r w:rsidRPr="00C06F98">
        <w:rPr>
          <w:rFonts w:ascii="GHEA Grapalat" w:hAnsi="GHEA Grapalat" w:cs="Times Armenian"/>
          <w:sz w:val="20"/>
          <w:lang w:val="hy-AM"/>
        </w:rPr>
        <w:t xml:space="preserve"> </w:t>
      </w:r>
      <w:r w:rsidRPr="00C06F98">
        <w:rPr>
          <w:rFonts w:ascii="GHEA Grapalat" w:hAnsi="GHEA Grapalat" w:cs="Sylfaen"/>
          <w:sz w:val="20"/>
          <w:lang w:val="hy-AM"/>
        </w:rPr>
        <w:t>անձ</w:t>
      </w:r>
      <w:r w:rsidRPr="00C06F98">
        <w:rPr>
          <w:rFonts w:ascii="GHEA Grapalat" w:hAnsi="GHEA Grapalat" w:cs="Times Armenian"/>
          <w:sz w:val="20"/>
          <w:lang w:val="hy-AM"/>
        </w:rPr>
        <w:t xml:space="preserve"> </w:t>
      </w:r>
      <w:r w:rsidRPr="00C06F98">
        <w:rPr>
          <w:rFonts w:ascii="GHEA Grapalat" w:hAnsi="GHEA Grapalat" w:cs="Sylfaen"/>
          <w:sz w:val="20"/>
          <w:lang w:val="hy-AM"/>
        </w:rPr>
        <w:t>լինելու</w:t>
      </w:r>
      <w:r w:rsidRPr="00C06F98">
        <w:rPr>
          <w:rFonts w:ascii="GHEA Grapalat" w:hAnsi="GHEA Grapalat" w:cs="Times Armenian"/>
          <w:sz w:val="20"/>
          <w:lang w:val="hy-AM"/>
        </w:rPr>
        <w:t xml:space="preserve"> </w:t>
      </w:r>
      <w:r w:rsidRPr="00C06F98">
        <w:rPr>
          <w:rFonts w:ascii="GHEA Grapalat" w:hAnsi="GHEA Grapalat" w:cs="Sylfaen"/>
          <w:sz w:val="20"/>
          <w:lang w:val="hy-AM"/>
        </w:rPr>
        <w:t>հան</w:t>
      </w:r>
      <w:r w:rsidRPr="00C06F98">
        <w:rPr>
          <w:rFonts w:ascii="GHEA Grapalat" w:hAnsi="GHEA Grapalat" w:cs="Times Armenian"/>
          <w:sz w:val="20"/>
          <w:lang w:val="hy-AM"/>
        </w:rPr>
        <w:t>գ</w:t>
      </w:r>
      <w:r w:rsidRPr="00C06F98">
        <w:rPr>
          <w:rFonts w:ascii="GHEA Grapalat" w:hAnsi="GHEA Grapalat" w:cs="Sylfaen"/>
          <w:sz w:val="20"/>
          <w:lang w:val="hy-AM"/>
        </w:rPr>
        <w:t>ամանքից</w:t>
      </w:r>
      <w:r w:rsidRPr="00C06F98">
        <w:rPr>
          <w:rFonts w:ascii="GHEA Grapalat" w:hAnsi="GHEA Grapalat" w:cs="Times Armenian"/>
          <w:sz w:val="20"/>
          <w:lang w:val="hy-AM"/>
        </w:rPr>
        <w:t>։</w:t>
      </w:r>
    </w:p>
    <w:p w14:paraId="210BEE4E" w14:textId="77777777" w:rsidR="00CC1CD1" w:rsidRPr="00C06F98" w:rsidRDefault="00CC1CD1" w:rsidP="00CC1CD1">
      <w:pPr>
        <w:pStyle w:val="BodyTextIndent2"/>
        <w:spacing w:line="240" w:lineRule="auto"/>
        <w:ind w:firstLine="567"/>
        <w:rPr>
          <w:rFonts w:ascii="GHEA Grapalat" w:hAnsi="GHEA Grapalat" w:cs="Sylfaen"/>
          <w:szCs w:val="24"/>
          <w:lang w:val="hy-AM"/>
        </w:rPr>
      </w:pPr>
      <w:r w:rsidRPr="00C06F98">
        <w:rPr>
          <w:rFonts w:ascii="GHEA Grapalat" w:hAnsi="GHEA Grapalat" w:cs="Sylfaen"/>
          <w:szCs w:val="24"/>
          <w:lang w:val="hy-AM"/>
        </w:rPr>
        <w:t>Համակարգում որպես մասնակից գրանցվելու նպատակով անձը մուտք է գործում www.armeps.am հասցեով գործող ինտերնետային կայք և լրացնում համապատասխան պահանջվող տեղեկատվությունը, որից հետո գրանցումը հաստատելու նպատակով էլեկտրոնային փոստի միջոցով ստացված թվի և (կամ) տառերի կոմբինացիան մուտքագրում է համակարգ: Նշված տեղեկատվությունը ճիշտ մուտքա</w:t>
      </w:r>
      <w:r w:rsidRPr="00C06F98">
        <w:rPr>
          <w:rFonts w:ascii="GHEA Grapalat" w:hAnsi="GHEA Grapalat" w:cs="Sylfaen"/>
          <w:szCs w:val="24"/>
          <w:lang w:val="hy-AM"/>
        </w:rPr>
        <w:softHyphen/>
        <w:t>գրե</w:t>
      </w:r>
      <w:r w:rsidRPr="00C06F98">
        <w:rPr>
          <w:rFonts w:ascii="GHEA Grapalat" w:hAnsi="GHEA Grapalat" w:cs="Sylfaen"/>
          <w:szCs w:val="24"/>
          <w:lang w:val="hy-AM"/>
        </w:rPr>
        <w:softHyphen/>
        <w:t>լու</w:t>
      </w:r>
      <w:r w:rsidRPr="00C06F98">
        <w:rPr>
          <w:rFonts w:ascii="GHEA Grapalat" w:hAnsi="GHEA Grapalat" w:cs="Sylfaen"/>
          <w:szCs w:val="24"/>
          <w:lang w:val="hy-AM"/>
        </w:rPr>
        <w:softHyphen/>
        <w:t>ց հետո անձը համարվում է համակարգում գրանցված մասնակից, ինչի մասին ավտոմատ եղանակով ստանում է ծանուցում: Մասնակցի գրանցումն ավտոմատ եղանակով համարվում է չեղյալ, եթե համակարգում գրանցվելու օրվանից հաշված 30 օրացուցային օրվա ընթացքում վերջինս մուտք չի գործում համակարգ կամ մուտք է գործում, սակայն համակարգ չի մուտքագրում տեղեկատվությունը: Այս պարագայում իրականացվում է գրանցման նոր գործընթաց:</w:t>
      </w:r>
    </w:p>
    <w:p w14:paraId="61C1E38D" w14:textId="77777777" w:rsidR="00CC1CD1" w:rsidRPr="00C06F98" w:rsidRDefault="00CC1CD1" w:rsidP="00CC1CD1">
      <w:pPr>
        <w:ind w:firstLine="567"/>
        <w:jc w:val="both"/>
        <w:rPr>
          <w:rFonts w:ascii="GHEA Grapalat" w:hAnsi="GHEA Grapalat" w:cs="Times Armenian"/>
          <w:sz w:val="20"/>
          <w:lang w:val="hy-AM"/>
        </w:rPr>
      </w:pPr>
      <w:r w:rsidRPr="00C06F98">
        <w:rPr>
          <w:rFonts w:ascii="GHEA Grapalat" w:hAnsi="GHEA Grapalat" w:cs="Sylfaen"/>
          <w:sz w:val="20"/>
          <w:lang w:val="hy-AM"/>
        </w:rPr>
        <w:t>Սույն</w:t>
      </w:r>
      <w:r w:rsidRPr="00C06F98">
        <w:rPr>
          <w:rFonts w:ascii="GHEA Grapalat" w:hAnsi="GHEA Grapalat" w:cs="Times Armenian"/>
          <w:sz w:val="20"/>
          <w:lang w:val="hy-AM"/>
        </w:rPr>
        <w:t xml:space="preserve"> </w:t>
      </w:r>
      <w:r w:rsidRPr="00C06F98">
        <w:rPr>
          <w:rFonts w:ascii="GHEA Grapalat" w:hAnsi="GHEA Grapalat" w:cs="Sylfaen"/>
          <w:sz w:val="20"/>
          <w:lang w:val="hy-AM"/>
        </w:rPr>
        <w:t>ընթացակար</w:t>
      </w:r>
      <w:r w:rsidRPr="00C06F98">
        <w:rPr>
          <w:rFonts w:ascii="GHEA Grapalat" w:hAnsi="GHEA Grapalat" w:cs="Times Armenian"/>
          <w:sz w:val="20"/>
          <w:lang w:val="hy-AM"/>
        </w:rPr>
        <w:t>գ</w:t>
      </w:r>
      <w:r w:rsidRPr="00C06F98">
        <w:rPr>
          <w:rFonts w:ascii="GHEA Grapalat" w:hAnsi="GHEA Grapalat" w:cs="Sylfaen"/>
          <w:sz w:val="20"/>
          <w:lang w:val="hy-AM"/>
        </w:rPr>
        <w:t>ի</w:t>
      </w:r>
      <w:r w:rsidRPr="00C06F98">
        <w:rPr>
          <w:rFonts w:ascii="GHEA Grapalat" w:hAnsi="GHEA Grapalat" w:cs="Times Armenian"/>
          <w:sz w:val="20"/>
          <w:lang w:val="hy-AM"/>
        </w:rPr>
        <w:t xml:space="preserve"> </w:t>
      </w:r>
      <w:r w:rsidRPr="00C06F98">
        <w:rPr>
          <w:rFonts w:ascii="GHEA Grapalat" w:hAnsi="GHEA Grapalat" w:cs="Sylfaen"/>
          <w:sz w:val="20"/>
          <w:lang w:val="hy-AM"/>
        </w:rPr>
        <w:t>հետ</w:t>
      </w:r>
      <w:r w:rsidRPr="00C06F98">
        <w:rPr>
          <w:rFonts w:ascii="GHEA Grapalat" w:hAnsi="GHEA Grapalat" w:cs="Times Armenian"/>
          <w:sz w:val="20"/>
          <w:lang w:val="hy-AM"/>
        </w:rPr>
        <w:t xml:space="preserve"> </w:t>
      </w:r>
      <w:r w:rsidRPr="00C06F98">
        <w:rPr>
          <w:rFonts w:ascii="GHEA Grapalat" w:hAnsi="GHEA Grapalat" w:cs="Sylfaen"/>
          <w:sz w:val="20"/>
          <w:lang w:val="hy-AM"/>
        </w:rPr>
        <w:t>կապված</w:t>
      </w:r>
      <w:r w:rsidRPr="00C06F98">
        <w:rPr>
          <w:rFonts w:ascii="GHEA Grapalat" w:hAnsi="GHEA Grapalat" w:cs="Times Armenian"/>
          <w:sz w:val="20"/>
          <w:lang w:val="hy-AM"/>
        </w:rPr>
        <w:t xml:space="preserve"> </w:t>
      </w:r>
      <w:r w:rsidRPr="00C06F98">
        <w:rPr>
          <w:rFonts w:ascii="GHEA Grapalat" w:hAnsi="GHEA Grapalat" w:cs="Sylfaen"/>
          <w:sz w:val="20"/>
          <w:lang w:val="hy-AM"/>
        </w:rPr>
        <w:t>հարաբերությունների</w:t>
      </w:r>
      <w:r w:rsidRPr="00C06F98">
        <w:rPr>
          <w:rFonts w:ascii="GHEA Grapalat" w:hAnsi="GHEA Grapalat" w:cs="Times Armenian"/>
          <w:sz w:val="20"/>
          <w:lang w:val="hy-AM"/>
        </w:rPr>
        <w:t xml:space="preserve"> </w:t>
      </w:r>
      <w:r w:rsidRPr="00C06F98">
        <w:rPr>
          <w:rFonts w:ascii="GHEA Grapalat" w:hAnsi="GHEA Grapalat" w:cs="Sylfaen"/>
          <w:sz w:val="20"/>
          <w:lang w:val="hy-AM"/>
        </w:rPr>
        <w:t>նկատմամբ</w:t>
      </w:r>
      <w:r w:rsidRPr="00C06F98">
        <w:rPr>
          <w:rFonts w:ascii="GHEA Grapalat" w:hAnsi="GHEA Grapalat" w:cs="Times Armenian"/>
          <w:sz w:val="20"/>
          <w:lang w:val="hy-AM"/>
        </w:rPr>
        <w:t xml:space="preserve"> </w:t>
      </w:r>
      <w:r w:rsidRPr="00C06F98">
        <w:rPr>
          <w:rFonts w:ascii="GHEA Grapalat" w:hAnsi="GHEA Grapalat" w:cs="Sylfaen"/>
          <w:sz w:val="20"/>
          <w:lang w:val="hy-AM"/>
        </w:rPr>
        <w:t>կիրառվում</w:t>
      </w:r>
      <w:r w:rsidRPr="00C06F98">
        <w:rPr>
          <w:rFonts w:ascii="GHEA Grapalat" w:hAnsi="GHEA Grapalat" w:cs="Times Armenian"/>
          <w:sz w:val="20"/>
          <w:lang w:val="hy-AM"/>
        </w:rPr>
        <w:t xml:space="preserve"> </w:t>
      </w:r>
      <w:r w:rsidRPr="00C06F98">
        <w:rPr>
          <w:rFonts w:ascii="GHEA Grapalat" w:hAnsi="GHEA Grapalat" w:cs="Sylfaen"/>
          <w:sz w:val="20"/>
          <w:lang w:val="hy-AM"/>
        </w:rPr>
        <w:t>է</w:t>
      </w:r>
      <w:r w:rsidRPr="00C06F98">
        <w:rPr>
          <w:rFonts w:ascii="GHEA Grapalat" w:hAnsi="GHEA Grapalat" w:cs="Times Armenian"/>
          <w:sz w:val="20"/>
          <w:lang w:val="hy-AM"/>
        </w:rPr>
        <w:t xml:space="preserve"> </w:t>
      </w:r>
      <w:r w:rsidRPr="00C06F98">
        <w:rPr>
          <w:rFonts w:ascii="GHEA Grapalat" w:hAnsi="GHEA Grapalat" w:cs="Sylfaen"/>
          <w:sz w:val="20"/>
          <w:lang w:val="hy-AM"/>
        </w:rPr>
        <w:t>Հայաստանի</w:t>
      </w:r>
      <w:r w:rsidRPr="00C06F98">
        <w:rPr>
          <w:rFonts w:ascii="GHEA Grapalat" w:hAnsi="GHEA Grapalat" w:cs="Times Armenian"/>
          <w:sz w:val="20"/>
          <w:lang w:val="hy-AM"/>
        </w:rPr>
        <w:t xml:space="preserve"> </w:t>
      </w:r>
      <w:r w:rsidRPr="00C06F98">
        <w:rPr>
          <w:rFonts w:ascii="GHEA Grapalat" w:hAnsi="GHEA Grapalat" w:cs="Sylfaen"/>
          <w:sz w:val="20"/>
          <w:lang w:val="hy-AM"/>
        </w:rPr>
        <w:t>Հանրապետության</w:t>
      </w:r>
      <w:r w:rsidRPr="00C06F98">
        <w:rPr>
          <w:rFonts w:ascii="GHEA Grapalat" w:hAnsi="GHEA Grapalat" w:cs="Times Armenian"/>
          <w:sz w:val="20"/>
          <w:lang w:val="hy-AM"/>
        </w:rPr>
        <w:t xml:space="preserve"> </w:t>
      </w:r>
      <w:r w:rsidRPr="00C06F98">
        <w:rPr>
          <w:rFonts w:ascii="GHEA Grapalat" w:hAnsi="GHEA Grapalat" w:cs="Sylfaen"/>
          <w:sz w:val="20"/>
          <w:lang w:val="hy-AM"/>
        </w:rPr>
        <w:t>իրավունքը</w:t>
      </w:r>
      <w:r w:rsidRPr="00C06F98">
        <w:rPr>
          <w:rFonts w:ascii="GHEA Grapalat" w:hAnsi="GHEA Grapalat" w:cs="Times Armenian"/>
          <w:sz w:val="20"/>
          <w:lang w:val="hy-AM"/>
        </w:rPr>
        <w:t xml:space="preserve">։ </w:t>
      </w:r>
      <w:r w:rsidRPr="00C06F98">
        <w:rPr>
          <w:rFonts w:ascii="GHEA Grapalat" w:hAnsi="GHEA Grapalat" w:cs="Sylfaen"/>
          <w:sz w:val="20"/>
          <w:lang w:val="hy-AM"/>
        </w:rPr>
        <w:t>Սույն</w:t>
      </w:r>
      <w:r w:rsidRPr="00C06F98">
        <w:rPr>
          <w:rFonts w:ascii="GHEA Grapalat" w:hAnsi="GHEA Grapalat" w:cs="Times Armenian"/>
          <w:sz w:val="20"/>
          <w:lang w:val="hy-AM"/>
        </w:rPr>
        <w:t xml:space="preserve"> </w:t>
      </w:r>
      <w:r w:rsidRPr="00C06F98">
        <w:rPr>
          <w:rFonts w:ascii="GHEA Grapalat" w:hAnsi="GHEA Grapalat" w:cs="Sylfaen"/>
          <w:sz w:val="20"/>
          <w:lang w:val="hy-AM"/>
        </w:rPr>
        <w:t>ընթացակար</w:t>
      </w:r>
      <w:r w:rsidRPr="00C06F98">
        <w:rPr>
          <w:rFonts w:ascii="GHEA Grapalat" w:hAnsi="GHEA Grapalat" w:cs="Times Armenian"/>
          <w:sz w:val="20"/>
          <w:lang w:val="hy-AM"/>
        </w:rPr>
        <w:t>գ</w:t>
      </w:r>
      <w:r w:rsidRPr="00C06F98">
        <w:rPr>
          <w:rFonts w:ascii="GHEA Grapalat" w:hAnsi="GHEA Grapalat" w:cs="Sylfaen"/>
          <w:sz w:val="20"/>
          <w:lang w:val="hy-AM"/>
        </w:rPr>
        <w:t>ի</w:t>
      </w:r>
      <w:r w:rsidRPr="00C06F98">
        <w:rPr>
          <w:rFonts w:ascii="GHEA Grapalat" w:hAnsi="GHEA Grapalat" w:cs="Times Armenian"/>
          <w:sz w:val="20"/>
          <w:lang w:val="hy-AM"/>
        </w:rPr>
        <w:t xml:space="preserve"> </w:t>
      </w:r>
      <w:r w:rsidRPr="00C06F98">
        <w:rPr>
          <w:rFonts w:ascii="GHEA Grapalat" w:hAnsi="GHEA Grapalat" w:cs="Sylfaen"/>
          <w:sz w:val="20"/>
          <w:lang w:val="hy-AM"/>
        </w:rPr>
        <w:t>հետ</w:t>
      </w:r>
      <w:r w:rsidRPr="00C06F98">
        <w:rPr>
          <w:rFonts w:ascii="GHEA Grapalat" w:hAnsi="GHEA Grapalat" w:cs="Times Armenian"/>
          <w:sz w:val="20"/>
          <w:lang w:val="hy-AM"/>
        </w:rPr>
        <w:t xml:space="preserve"> </w:t>
      </w:r>
      <w:r w:rsidRPr="00C06F98">
        <w:rPr>
          <w:rFonts w:ascii="GHEA Grapalat" w:hAnsi="GHEA Grapalat" w:cs="Sylfaen"/>
          <w:sz w:val="20"/>
          <w:lang w:val="hy-AM"/>
        </w:rPr>
        <w:t>կապված</w:t>
      </w:r>
      <w:r w:rsidRPr="00C06F98">
        <w:rPr>
          <w:rFonts w:ascii="GHEA Grapalat" w:hAnsi="GHEA Grapalat" w:cs="Times Armenian"/>
          <w:sz w:val="20"/>
          <w:lang w:val="hy-AM"/>
        </w:rPr>
        <w:t xml:space="preserve"> </w:t>
      </w:r>
      <w:r w:rsidRPr="00C06F98">
        <w:rPr>
          <w:rFonts w:ascii="GHEA Grapalat" w:hAnsi="GHEA Grapalat" w:cs="Sylfaen"/>
          <w:sz w:val="20"/>
          <w:lang w:val="hy-AM"/>
        </w:rPr>
        <w:t>վեճերը</w:t>
      </w:r>
      <w:r w:rsidRPr="00C06F98">
        <w:rPr>
          <w:rFonts w:ascii="GHEA Grapalat" w:hAnsi="GHEA Grapalat" w:cs="Times Armenian"/>
          <w:sz w:val="20"/>
          <w:lang w:val="hy-AM"/>
        </w:rPr>
        <w:t xml:space="preserve"> </w:t>
      </w:r>
      <w:r w:rsidRPr="00C06F98">
        <w:rPr>
          <w:rFonts w:ascii="GHEA Grapalat" w:hAnsi="GHEA Grapalat" w:cs="Sylfaen"/>
          <w:sz w:val="20"/>
          <w:lang w:val="hy-AM"/>
        </w:rPr>
        <w:t>ենթակա</w:t>
      </w:r>
      <w:r w:rsidRPr="00C06F98">
        <w:rPr>
          <w:rFonts w:ascii="GHEA Grapalat" w:hAnsi="GHEA Grapalat" w:cs="Times Armenian"/>
          <w:sz w:val="20"/>
          <w:lang w:val="hy-AM"/>
        </w:rPr>
        <w:t xml:space="preserve"> </w:t>
      </w:r>
      <w:r w:rsidRPr="00C06F98">
        <w:rPr>
          <w:rFonts w:ascii="GHEA Grapalat" w:hAnsi="GHEA Grapalat" w:cs="Sylfaen"/>
          <w:sz w:val="20"/>
          <w:lang w:val="hy-AM"/>
        </w:rPr>
        <w:t>են</w:t>
      </w:r>
      <w:r w:rsidRPr="00C06F98">
        <w:rPr>
          <w:rFonts w:ascii="GHEA Grapalat" w:hAnsi="GHEA Grapalat" w:cs="Times Armenian"/>
          <w:sz w:val="20"/>
          <w:lang w:val="hy-AM"/>
        </w:rPr>
        <w:t xml:space="preserve"> </w:t>
      </w:r>
      <w:r w:rsidRPr="00C06F98">
        <w:rPr>
          <w:rFonts w:ascii="GHEA Grapalat" w:hAnsi="GHEA Grapalat" w:cs="Sylfaen"/>
          <w:sz w:val="20"/>
          <w:lang w:val="hy-AM"/>
        </w:rPr>
        <w:t>քննության</w:t>
      </w:r>
      <w:r w:rsidRPr="00C06F98">
        <w:rPr>
          <w:rFonts w:ascii="GHEA Grapalat" w:hAnsi="GHEA Grapalat" w:cs="Times Armenian"/>
          <w:sz w:val="20"/>
          <w:lang w:val="hy-AM"/>
        </w:rPr>
        <w:t xml:space="preserve"> </w:t>
      </w:r>
      <w:r w:rsidRPr="00C06F98">
        <w:rPr>
          <w:rFonts w:ascii="GHEA Grapalat" w:hAnsi="GHEA Grapalat" w:cs="Sylfaen"/>
          <w:sz w:val="20"/>
          <w:lang w:val="hy-AM"/>
        </w:rPr>
        <w:t>Հայաստանի</w:t>
      </w:r>
      <w:r w:rsidRPr="00C06F98">
        <w:rPr>
          <w:rFonts w:ascii="GHEA Grapalat" w:hAnsi="GHEA Grapalat" w:cs="Times Armenian"/>
          <w:sz w:val="20"/>
          <w:lang w:val="hy-AM"/>
        </w:rPr>
        <w:t xml:space="preserve"> </w:t>
      </w:r>
      <w:r w:rsidRPr="00C06F98">
        <w:rPr>
          <w:rFonts w:ascii="GHEA Grapalat" w:hAnsi="GHEA Grapalat" w:cs="Sylfaen"/>
          <w:sz w:val="20"/>
          <w:lang w:val="hy-AM"/>
        </w:rPr>
        <w:t>Հանրապետության</w:t>
      </w:r>
      <w:r w:rsidRPr="00C06F98">
        <w:rPr>
          <w:rFonts w:ascii="GHEA Grapalat" w:hAnsi="GHEA Grapalat" w:cs="Times Armenian"/>
          <w:sz w:val="20"/>
          <w:lang w:val="hy-AM"/>
        </w:rPr>
        <w:t xml:space="preserve"> </w:t>
      </w:r>
      <w:r w:rsidRPr="00C06F98">
        <w:rPr>
          <w:rFonts w:ascii="GHEA Grapalat" w:hAnsi="GHEA Grapalat" w:cs="Sylfaen"/>
          <w:sz w:val="20"/>
          <w:lang w:val="hy-AM"/>
        </w:rPr>
        <w:t>դատարաններում</w:t>
      </w:r>
      <w:r w:rsidRPr="00C06F98">
        <w:rPr>
          <w:rFonts w:ascii="GHEA Grapalat" w:hAnsi="GHEA Grapalat" w:cs="Times Armenian"/>
          <w:sz w:val="20"/>
          <w:lang w:val="hy-AM"/>
        </w:rPr>
        <w:t xml:space="preserve">։ </w:t>
      </w:r>
    </w:p>
    <w:p w14:paraId="6643816C" w14:textId="6DBA6C29" w:rsidR="00CC1CD1" w:rsidRPr="00C06F98" w:rsidRDefault="00CC1CD1" w:rsidP="00CC1CD1">
      <w:pPr>
        <w:pStyle w:val="BodyTextIndent2"/>
        <w:spacing w:line="240" w:lineRule="auto"/>
        <w:ind w:firstLine="567"/>
        <w:rPr>
          <w:rFonts w:ascii="GHEA Grapalat" w:hAnsi="GHEA Grapalat"/>
          <w:lang w:val="hy-AM"/>
        </w:rPr>
      </w:pPr>
      <w:r w:rsidRPr="00C06F98">
        <w:rPr>
          <w:rFonts w:ascii="GHEA Grapalat" w:hAnsi="GHEA Grapalat"/>
          <w:lang w:val="hy-AM"/>
        </w:rPr>
        <w:t xml:space="preserve">Գնահատող հանձնաժողովի քարտուղարի էլեկտրոնային փոստի հասցեն է` </w:t>
      </w:r>
      <w:r w:rsidR="00E977C6" w:rsidRPr="00C06F98">
        <w:rPr>
          <w:rFonts w:ascii="GHEA Grapalat" w:hAnsi="GHEA Grapalat"/>
          <w:lang w:val="hy-AM"/>
        </w:rPr>
        <w:t>sergey.simonyan@yerevan.am</w:t>
      </w:r>
    </w:p>
    <w:p w14:paraId="46C8E6F9" w14:textId="77777777" w:rsidR="00CC1CD1" w:rsidRPr="00C06F98" w:rsidRDefault="00CC1CD1" w:rsidP="00CC1CD1">
      <w:pPr>
        <w:jc w:val="center"/>
        <w:rPr>
          <w:rFonts w:ascii="GHEA Grapalat" w:hAnsi="GHEA Grapalat"/>
          <w:szCs w:val="22"/>
          <w:lang w:val="hy-AM"/>
        </w:rPr>
      </w:pPr>
      <w:r w:rsidRPr="00C06F98">
        <w:rPr>
          <w:rFonts w:ascii="GHEA Grapalat" w:hAnsi="GHEA Grapalat"/>
          <w:sz w:val="16"/>
          <w:szCs w:val="16"/>
          <w:lang w:val="hy-AM"/>
        </w:rPr>
        <w:br w:type="page"/>
      </w:r>
      <w:r w:rsidRPr="00C06F98">
        <w:rPr>
          <w:rFonts w:ascii="GHEA Grapalat" w:hAnsi="GHEA Grapalat" w:cs="Sylfaen"/>
          <w:szCs w:val="22"/>
          <w:lang w:val="hy-AM"/>
        </w:rPr>
        <w:lastRenderedPageBreak/>
        <w:t>ՄԱՍ</w:t>
      </w:r>
      <w:r w:rsidRPr="00C06F98">
        <w:rPr>
          <w:rFonts w:ascii="GHEA Grapalat" w:hAnsi="GHEA Grapalat" w:cs="Times Armenian"/>
          <w:szCs w:val="22"/>
          <w:lang w:val="hy-AM"/>
        </w:rPr>
        <w:t xml:space="preserve">  I</w:t>
      </w:r>
    </w:p>
    <w:p w14:paraId="2451B706" w14:textId="77777777" w:rsidR="00CC1CD1" w:rsidRPr="00C06F98" w:rsidRDefault="00CC1CD1" w:rsidP="00CC1CD1">
      <w:pPr>
        <w:pStyle w:val="Heading3"/>
        <w:spacing w:line="240" w:lineRule="auto"/>
        <w:ind w:firstLine="567"/>
        <w:rPr>
          <w:rFonts w:ascii="GHEA Grapalat" w:hAnsi="GHEA Grapalat"/>
          <w:sz w:val="24"/>
          <w:szCs w:val="22"/>
          <w:lang w:val="hy-AM"/>
        </w:rPr>
      </w:pPr>
    </w:p>
    <w:p w14:paraId="6DE72F7A" w14:textId="77777777" w:rsidR="00CC1CD1" w:rsidRPr="00C06F98" w:rsidRDefault="00CC1CD1" w:rsidP="00CC1CD1">
      <w:pPr>
        <w:numPr>
          <w:ilvl w:val="0"/>
          <w:numId w:val="3"/>
        </w:numPr>
        <w:jc w:val="center"/>
        <w:rPr>
          <w:rFonts w:ascii="GHEA Grapalat" w:hAnsi="GHEA Grapalat" w:cs="Sylfaen"/>
          <w:b/>
          <w:sz w:val="20"/>
          <w:lang w:val="hy-AM"/>
        </w:rPr>
      </w:pPr>
      <w:r w:rsidRPr="00C06F98">
        <w:rPr>
          <w:rFonts w:ascii="GHEA Grapalat" w:hAnsi="GHEA Grapalat" w:cs="Sylfaen"/>
          <w:b/>
          <w:sz w:val="20"/>
          <w:lang w:val="hy-AM"/>
        </w:rPr>
        <w:t>ԳՆՄԱՆ  ԱՌԱՐԿԱՅԻ  ԲՆՈՒԹԱԳԻՐԸ</w:t>
      </w:r>
    </w:p>
    <w:p w14:paraId="59155467" w14:textId="77777777" w:rsidR="00CC1CD1" w:rsidRPr="00C06F98" w:rsidRDefault="00CC1CD1" w:rsidP="00CC1CD1">
      <w:pPr>
        <w:ind w:left="360"/>
        <w:jc w:val="center"/>
        <w:rPr>
          <w:rFonts w:ascii="GHEA Grapalat" w:hAnsi="GHEA Grapalat" w:cs="Sylfaen"/>
          <w:b/>
          <w:sz w:val="20"/>
          <w:lang w:val="hy-AM"/>
        </w:rPr>
      </w:pPr>
    </w:p>
    <w:p w14:paraId="2253E1A4" w14:textId="04A7D1CF" w:rsidR="00CC1CD1" w:rsidRPr="00C06F98" w:rsidRDefault="00CC1CD1" w:rsidP="00CC1CD1">
      <w:pPr>
        <w:pStyle w:val="Heading3"/>
        <w:spacing w:line="240" w:lineRule="auto"/>
        <w:ind w:firstLine="567"/>
        <w:jc w:val="both"/>
        <w:rPr>
          <w:rFonts w:ascii="GHEA Grapalat" w:hAnsi="GHEA Grapalat" w:cs="Times Armenian"/>
          <w:i w:val="0"/>
          <w:lang w:val="hy-AM"/>
        </w:rPr>
      </w:pPr>
      <w:r w:rsidRPr="00C06F98">
        <w:rPr>
          <w:rFonts w:ascii="GHEA Grapalat" w:hAnsi="GHEA Grapalat" w:cs="Sylfaen"/>
          <w:i w:val="0"/>
          <w:lang w:val="hy-AM"/>
        </w:rPr>
        <w:t>1.1 Գնման առարկա է Երևանի քաղաքապետարանի</w:t>
      </w:r>
      <w:r w:rsidRPr="00C06F98">
        <w:rPr>
          <w:rFonts w:ascii="GHEA Grapalat" w:hAnsi="GHEA Grapalat"/>
          <w:i w:val="0"/>
          <w:lang w:val="hy-AM"/>
        </w:rPr>
        <w:t xml:space="preserve"> </w:t>
      </w:r>
      <w:r w:rsidRPr="00C06F98">
        <w:rPr>
          <w:rFonts w:ascii="GHEA Grapalat" w:hAnsi="GHEA Grapalat" w:cs="Sylfaen"/>
          <w:i w:val="0"/>
          <w:lang w:val="hy-AM"/>
        </w:rPr>
        <w:t>կարիքների</w:t>
      </w:r>
      <w:r w:rsidRPr="00C06F98">
        <w:rPr>
          <w:rFonts w:ascii="GHEA Grapalat" w:hAnsi="GHEA Grapalat" w:cs="Times Armenian"/>
          <w:i w:val="0"/>
          <w:lang w:val="hy-AM"/>
        </w:rPr>
        <w:t xml:space="preserve"> </w:t>
      </w:r>
      <w:r w:rsidRPr="00C06F98">
        <w:rPr>
          <w:rFonts w:ascii="GHEA Grapalat" w:hAnsi="GHEA Grapalat" w:cs="Sylfaen"/>
          <w:i w:val="0"/>
          <w:lang w:val="hy-AM"/>
        </w:rPr>
        <w:t>համար</w:t>
      </w:r>
      <w:r w:rsidRPr="00C06F98">
        <w:rPr>
          <w:rFonts w:ascii="GHEA Grapalat" w:hAnsi="GHEA Grapalat" w:cs="Times Armenian"/>
          <w:i w:val="0"/>
          <w:lang w:val="hy-AM"/>
        </w:rPr>
        <w:t xml:space="preserve">` </w:t>
      </w:r>
      <w:r w:rsidR="009D5900">
        <w:rPr>
          <w:rFonts w:ascii="GHEA Grapalat" w:eastAsia="MS Mincho" w:hAnsi="GHEA Grapalat" w:cs="Sylfaen"/>
          <w:b/>
          <w:szCs w:val="24"/>
          <w:lang w:val="hy-AM" w:eastAsia="ja-JP"/>
        </w:rPr>
        <w:t>Երևան քաղաքի Էրեբունի վարչական շրջանի բակային տարածքների բարեկարգման և հիմնանանորգման աշխատանքներ</w:t>
      </w:r>
      <w:r w:rsidRPr="00C06F98">
        <w:rPr>
          <w:rFonts w:ascii="GHEA Grapalat" w:eastAsia="MS Mincho" w:hAnsi="GHEA Grapalat" w:cs="Sylfaen"/>
          <w:b/>
          <w:szCs w:val="24"/>
          <w:lang w:val="hy-AM" w:eastAsia="ja-JP"/>
        </w:rPr>
        <w:t>ի</w:t>
      </w:r>
      <w:r w:rsidRPr="00C06F98">
        <w:rPr>
          <w:rFonts w:ascii="GHEA Grapalat" w:hAnsi="GHEA Grapalat"/>
          <w:i w:val="0"/>
          <w:lang w:val="hy-AM"/>
        </w:rPr>
        <w:t xml:space="preserve"> ձեռքբերումը (այսուհետ` նաև աշխատանք), որ</w:t>
      </w:r>
      <w:r w:rsidR="00FE5311" w:rsidRPr="00C06F98">
        <w:rPr>
          <w:rFonts w:ascii="GHEA Grapalat" w:hAnsi="GHEA Grapalat"/>
          <w:i w:val="0"/>
          <w:lang w:val="hy-AM"/>
        </w:rPr>
        <w:t>ը</w:t>
      </w:r>
      <w:r w:rsidRPr="00C06F98">
        <w:rPr>
          <w:rFonts w:ascii="GHEA Grapalat" w:hAnsi="GHEA Grapalat"/>
          <w:i w:val="0"/>
          <w:lang w:val="hy-AM"/>
        </w:rPr>
        <w:t xml:space="preserve"> խմբավորված  </w:t>
      </w:r>
      <w:r w:rsidR="00FE5311" w:rsidRPr="00C06F98">
        <w:rPr>
          <w:rFonts w:ascii="GHEA Grapalat" w:hAnsi="GHEA Grapalat"/>
          <w:i w:val="0"/>
          <w:lang w:val="hy-AM"/>
        </w:rPr>
        <w:t>է</w:t>
      </w:r>
      <w:r w:rsidRPr="00C06F98">
        <w:rPr>
          <w:rFonts w:ascii="GHEA Grapalat" w:hAnsi="GHEA Grapalat"/>
          <w:i w:val="0"/>
          <w:lang w:val="hy-AM"/>
        </w:rPr>
        <w:t xml:space="preserve"> </w:t>
      </w:r>
      <w:r w:rsidR="009D5900">
        <w:rPr>
          <w:rFonts w:ascii="GHEA Grapalat" w:hAnsi="GHEA Grapalat"/>
          <w:i w:val="0"/>
          <w:lang w:val="hy-AM"/>
        </w:rPr>
        <w:t>6</w:t>
      </w:r>
      <w:r w:rsidRPr="00C06F98">
        <w:rPr>
          <w:rFonts w:ascii="GHEA Grapalat" w:hAnsi="GHEA Grapalat"/>
          <w:i w:val="0"/>
          <w:lang w:val="hy-AM"/>
        </w:rPr>
        <w:t xml:space="preserve"> /</w:t>
      </w:r>
      <w:r w:rsidR="009D5900">
        <w:rPr>
          <w:rFonts w:ascii="GHEA Grapalat" w:hAnsi="GHEA Grapalat"/>
          <w:i w:val="0"/>
          <w:lang w:val="hy-AM"/>
        </w:rPr>
        <w:t>վեց</w:t>
      </w:r>
      <w:r w:rsidRPr="00C06F98">
        <w:rPr>
          <w:rFonts w:ascii="GHEA Grapalat" w:hAnsi="GHEA Grapalat"/>
          <w:i w:val="0"/>
          <w:lang w:val="hy-AM"/>
        </w:rPr>
        <w:t xml:space="preserve">/ </w:t>
      </w:r>
      <w:r w:rsidRPr="00C06F98">
        <w:rPr>
          <w:rFonts w:ascii="GHEA Grapalat" w:hAnsi="GHEA Grapalat" w:cs="Sylfaen"/>
          <w:i w:val="0"/>
          <w:lang w:val="hy-AM"/>
        </w:rPr>
        <w:t>չափաբաժ</w:t>
      </w:r>
      <w:r w:rsidR="009C16E1">
        <w:rPr>
          <w:rFonts w:ascii="GHEA Grapalat" w:hAnsi="GHEA Grapalat" w:cs="Sylfaen"/>
          <w:i w:val="0"/>
          <w:lang w:val="hy-AM"/>
        </w:rPr>
        <w:t>իններում</w:t>
      </w:r>
      <w:r w:rsidRPr="00C06F98">
        <w:rPr>
          <w:rFonts w:ascii="GHEA Grapalat" w:hAnsi="GHEA Grapalat" w:cs="Times Armenian"/>
          <w:i w:val="0"/>
          <w:lang w:val="hy-AM"/>
        </w:rPr>
        <w:t>`</w:t>
      </w:r>
    </w:p>
    <w:p w14:paraId="07040B7A" w14:textId="77777777" w:rsidR="00CC1CD1" w:rsidRPr="00C06F98" w:rsidRDefault="00CC1CD1" w:rsidP="00CC1CD1">
      <w:pPr>
        <w:rPr>
          <w:lang w:val="hy-AM"/>
        </w:rPr>
      </w:pPr>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1980"/>
        <w:gridCol w:w="7200"/>
      </w:tblGrid>
      <w:tr w:rsidR="00CC1CD1" w:rsidRPr="00C06F98" w14:paraId="627943F2" w14:textId="77777777" w:rsidTr="006507A1">
        <w:trPr>
          <w:trHeight w:val="420"/>
        </w:trPr>
        <w:tc>
          <w:tcPr>
            <w:tcW w:w="3307" w:type="dxa"/>
            <w:gridSpan w:val="2"/>
            <w:vAlign w:val="center"/>
          </w:tcPr>
          <w:p w14:paraId="4138F1F4" w14:textId="77777777" w:rsidR="00CC1CD1" w:rsidRPr="00C06F98" w:rsidRDefault="00CC1CD1" w:rsidP="007759CD">
            <w:pPr>
              <w:pStyle w:val="BodyTextIndent2"/>
              <w:spacing w:line="240" w:lineRule="auto"/>
              <w:ind w:firstLine="0"/>
              <w:jc w:val="center"/>
              <w:rPr>
                <w:rFonts w:ascii="GHEA Grapalat" w:hAnsi="GHEA Grapalat"/>
                <w:b/>
                <w:bCs/>
                <w:i/>
                <w:iCs/>
                <w:sz w:val="14"/>
                <w:szCs w:val="14"/>
                <w:lang w:val="hy-AM"/>
              </w:rPr>
            </w:pPr>
            <w:r w:rsidRPr="00C06F98">
              <w:rPr>
                <w:rFonts w:ascii="GHEA Grapalat" w:hAnsi="GHEA Grapalat"/>
                <w:b/>
                <w:bCs/>
                <w:i/>
                <w:iCs/>
                <w:sz w:val="14"/>
                <w:szCs w:val="14"/>
                <w:lang w:val="hy-AM"/>
              </w:rPr>
              <w:t xml:space="preserve">Չափաբաժնի </w:t>
            </w:r>
          </w:p>
        </w:tc>
        <w:tc>
          <w:tcPr>
            <w:tcW w:w="7200" w:type="dxa"/>
            <w:vAlign w:val="center"/>
          </w:tcPr>
          <w:p w14:paraId="40A7050B" w14:textId="77777777" w:rsidR="00CC1CD1" w:rsidRPr="00C06F98" w:rsidRDefault="00CC1CD1" w:rsidP="007759CD">
            <w:pPr>
              <w:pStyle w:val="BodyTextIndent2"/>
              <w:spacing w:line="240" w:lineRule="auto"/>
              <w:ind w:firstLine="0"/>
              <w:jc w:val="center"/>
              <w:rPr>
                <w:rFonts w:ascii="GHEA Grapalat" w:hAnsi="GHEA Grapalat"/>
                <w:b/>
                <w:bCs/>
                <w:i/>
                <w:iCs/>
                <w:lang w:val="hy-AM"/>
              </w:rPr>
            </w:pPr>
            <w:r w:rsidRPr="00C06F98">
              <w:rPr>
                <w:rFonts w:ascii="GHEA Grapalat" w:hAnsi="GHEA Grapalat"/>
                <w:b/>
                <w:bCs/>
                <w:i/>
                <w:iCs/>
                <w:lang w:val="hy-AM"/>
              </w:rPr>
              <w:t>Չափաբաժնի անվանումը</w:t>
            </w:r>
          </w:p>
        </w:tc>
      </w:tr>
      <w:tr w:rsidR="00CC1CD1" w:rsidRPr="00C06F98" w14:paraId="7694B3F0" w14:textId="77777777" w:rsidTr="006507A1">
        <w:trPr>
          <w:trHeight w:val="202"/>
        </w:trPr>
        <w:tc>
          <w:tcPr>
            <w:tcW w:w="1327" w:type="dxa"/>
            <w:vAlign w:val="center"/>
          </w:tcPr>
          <w:p w14:paraId="613089A8" w14:textId="77777777" w:rsidR="00CC1CD1" w:rsidRPr="00C06F98" w:rsidRDefault="00CC1CD1" w:rsidP="007759CD">
            <w:pPr>
              <w:pStyle w:val="BodyTextIndent2"/>
              <w:spacing w:line="240" w:lineRule="auto"/>
              <w:ind w:firstLine="50"/>
              <w:jc w:val="center"/>
              <w:rPr>
                <w:rFonts w:ascii="GHEA Grapalat" w:hAnsi="GHEA Grapalat"/>
                <w:b/>
                <w:bCs/>
                <w:i/>
                <w:iCs/>
                <w:sz w:val="14"/>
                <w:szCs w:val="14"/>
                <w:lang w:val="hy-AM"/>
              </w:rPr>
            </w:pPr>
            <w:r w:rsidRPr="00C06F98">
              <w:rPr>
                <w:rFonts w:ascii="GHEA Grapalat" w:hAnsi="GHEA Grapalat"/>
                <w:b/>
                <w:bCs/>
                <w:i/>
                <w:iCs/>
                <w:sz w:val="14"/>
                <w:szCs w:val="14"/>
                <w:lang w:val="hy-AM"/>
              </w:rPr>
              <w:t>համարը</w:t>
            </w:r>
          </w:p>
        </w:tc>
        <w:tc>
          <w:tcPr>
            <w:tcW w:w="1980" w:type="dxa"/>
            <w:vAlign w:val="center"/>
          </w:tcPr>
          <w:p w14:paraId="1E1DDDB5" w14:textId="77777777" w:rsidR="00CC1CD1" w:rsidRPr="00C06F98" w:rsidRDefault="00CC1CD1" w:rsidP="007759CD">
            <w:pPr>
              <w:pStyle w:val="BodyTextIndent2"/>
              <w:spacing w:line="240" w:lineRule="auto"/>
              <w:ind w:firstLine="70"/>
              <w:jc w:val="center"/>
              <w:rPr>
                <w:rFonts w:ascii="GHEA Grapalat" w:hAnsi="GHEA Grapalat"/>
                <w:b/>
                <w:bCs/>
                <w:i/>
                <w:iCs/>
                <w:sz w:val="14"/>
                <w:szCs w:val="14"/>
                <w:lang w:val="hy-AM"/>
              </w:rPr>
            </w:pPr>
            <w:r w:rsidRPr="00C06F98">
              <w:rPr>
                <w:rFonts w:ascii="GHEA Grapalat" w:hAnsi="GHEA Grapalat"/>
                <w:b/>
                <w:bCs/>
                <w:i/>
                <w:iCs/>
                <w:sz w:val="14"/>
                <w:szCs w:val="14"/>
                <w:lang w:val="hy-AM"/>
              </w:rPr>
              <w:t xml:space="preserve">գնման  գինը </w:t>
            </w:r>
          </w:p>
        </w:tc>
        <w:tc>
          <w:tcPr>
            <w:tcW w:w="7200" w:type="dxa"/>
            <w:vAlign w:val="center"/>
          </w:tcPr>
          <w:p w14:paraId="7ACF1CE7" w14:textId="77777777" w:rsidR="00CC1CD1" w:rsidRPr="00C06F98" w:rsidRDefault="00CC1CD1" w:rsidP="007759CD">
            <w:pPr>
              <w:pStyle w:val="BodyTextIndent2"/>
              <w:spacing w:line="240" w:lineRule="auto"/>
              <w:ind w:firstLine="0"/>
              <w:jc w:val="center"/>
              <w:rPr>
                <w:rFonts w:ascii="GHEA Grapalat" w:hAnsi="GHEA Grapalat"/>
                <w:b/>
                <w:bCs/>
                <w:i/>
                <w:iCs/>
                <w:lang w:val="hy-AM"/>
              </w:rPr>
            </w:pPr>
          </w:p>
        </w:tc>
      </w:tr>
      <w:tr w:rsidR="009D5900" w:rsidRPr="009C16E1" w14:paraId="50197FE0" w14:textId="77777777" w:rsidTr="006507A1">
        <w:tc>
          <w:tcPr>
            <w:tcW w:w="1327" w:type="dxa"/>
            <w:vAlign w:val="center"/>
          </w:tcPr>
          <w:p w14:paraId="41C7FF4A" w14:textId="77777777" w:rsidR="009D5900" w:rsidRPr="00C06F98" w:rsidRDefault="009D5900" w:rsidP="009D5900">
            <w:pPr>
              <w:pStyle w:val="BodyTextIndent2"/>
              <w:spacing w:line="240" w:lineRule="auto"/>
              <w:ind w:firstLine="0"/>
              <w:jc w:val="center"/>
              <w:rPr>
                <w:rFonts w:ascii="GHEA Grapalat" w:hAnsi="GHEA Grapalat"/>
                <w:szCs w:val="24"/>
                <w:lang w:val="hy-AM"/>
              </w:rPr>
            </w:pPr>
            <w:r w:rsidRPr="00C06F98">
              <w:rPr>
                <w:rFonts w:ascii="GHEA Grapalat" w:hAnsi="GHEA Grapalat"/>
                <w:szCs w:val="24"/>
                <w:lang w:val="hy-AM"/>
              </w:rPr>
              <w:t>1</w:t>
            </w:r>
          </w:p>
        </w:tc>
        <w:tc>
          <w:tcPr>
            <w:tcW w:w="1980" w:type="dxa"/>
            <w:vAlign w:val="center"/>
          </w:tcPr>
          <w:p w14:paraId="30999286" w14:textId="7CA7A40D" w:rsidR="009D5900" w:rsidRPr="009D5900" w:rsidRDefault="009D5900" w:rsidP="009D5900">
            <w:pPr>
              <w:pStyle w:val="BodyTextIndent2"/>
              <w:spacing w:line="240" w:lineRule="auto"/>
              <w:ind w:firstLine="0"/>
              <w:jc w:val="center"/>
              <w:rPr>
                <w:rFonts w:ascii="GHEA Grapalat" w:hAnsi="GHEA Grapalat"/>
                <w:lang w:val="hy-AM"/>
              </w:rPr>
            </w:pPr>
            <w:r w:rsidRPr="009D5900">
              <w:rPr>
                <w:rFonts w:ascii="GHEA Grapalat" w:hAnsi="GHEA Grapalat" w:cs="Calibri"/>
                <w:b/>
                <w:bCs/>
                <w:color w:val="000000"/>
                <w:sz w:val="22"/>
                <w:szCs w:val="22"/>
              </w:rPr>
              <w:t>71 306 640</w:t>
            </w:r>
          </w:p>
        </w:tc>
        <w:tc>
          <w:tcPr>
            <w:tcW w:w="7200" w:type="dxa"/>
            <w:vAlign w:val="center"/>
          </w:tcPr>
          <w:p w14:paraId="0E96F3F4" w14:textId="1E42C130" w:rsidR="009D5900" w:rsidRPr="009D5900" w:rsidRDefault="009D5900" w:rsidP="009D5900">
            <w:pPr>
              <w:pStyle w:val="Heading3"/>
              <w:spacing w:line="240" w:lineRule="auto"/>
              <w:jc w:val="both"/>
              <w:rPr>
                <w:rFonts w:ascii="GHEA Grapalat" w:hAnsi="GHEA Grapalat" w:cs="Sylfaen"/>
                <w:i w:val="0"/>
                <w:lang w:val="hy-AM"/>
              </w:rPr>
            </w:pPr>
            <w:r w:rsidRPr="009D5900">
              <w:rPr>
                <w:rFonts w:ascii="GHEA Grapalat" w:hAnsi="GHEA Grapalat" w:cs="Sylfaen"/>
                <w:i w:val="0"/>
                <w:lang w:val="hy-AM"/>
              </w:rPr>
              <w:t>Երևան քաղաքի Էրեբունի վարչական շրջանի Արցախի պողոտա հ</w:t>
            </w:r>
            <w:r w:rsidRPr="009D5900">
              <w:rPr>
                <w:rFonts w:ascii="Microsoft JhengHei" w:eastAsia="Microsoft JhengHei" w:hAnsi="Microsoft JhengHei" w:cs="Microsoft JhengHei" w:hint="eastAsia"/>
                <w:i w:val="0"/>
                <w:lang w:val="hy-AM"/>
              </w:rPr>
              <w:t>․</w:t>
            </w:r>
            <w:r w:rsidRPr="009D5900">
              <w:rPr>
                <w:rFonts w:ascii="GHEA Grapalat" w:hAnsi="GHEA Grapalat" w:cs="Sylfaen"/>
                <w:i w:val="0"/>
                <w:lang w:val="hy-AM"/>
              </w:rPr>
              <w:t>6/1 շենքի դիմացի բակային տարածքի բարեկարգման աշխատանքներ</w:t>
            </w:r>
          </w:p>
        </w:tc>
      </w:tr>
      <w:tr w:rsidR="009D5900" w:rsidRPr="009C16E1" w14:paraId="0A387A4E" w14:textId="77777777" w:rsidTr="006507A1">
        <w:tc>
          <w:tcPr>
            <w:tcW w:w="1327" w:type="dxa"/>
            <w:vAlign w:val="center"/>
          </w:tcPr>
          <w:p w14:paraId="4C6EFAFC" w14:textId="17589F0E" w:rsidR="009D5900" w:rsidRPr="00C06F98" w:rsidRDefault="009D5900" w:rsidP="009D5900">
            <w:pPr>
              <w:pStyle w:val="BodyTextIndent2"/>
              <w:spacing w:line="240" w:lineRule="auto"/>
              <w:ind w:firstLine="0"/>
              <w:jc w:val="center"/>
              <w:rPr>
                <w:rFonts w:ascii="GHEA Grapalat" w:hAnsi="GHEA Grapalat"/>
                <w:szCs w:val="24"/>
                <w:lang w:val="hy-AM"/>
              </w:rPr>
            </w:pPr>
            <w:r>
              <w:rPr>
                <w:rFonts w:ascii="GHEA Grapalat" w:hAnsi="GHEA Grapalat"/>
                <w:szCs w:val="24"/>
                <w:lang w:val="hy-AM"/>
              </w:rPr>
              <w:t>2</w:t>
            </w:r>
          </w:p>
        </w:tc>
        <w:tc>
          <w:tcPr>
            <w:tcW w:w="1980" w:type="dxa"/>
            <w:vAlign w:val="center"/>
          </w:tcPr>
          <w:p w14:paraId="589F7EAC" w14:textId="57CE740D" w:rsidR="009D5900" w:rsidRPr="009D5900" w:rsidRDefault="009D5900" w:rsidP="009D5900">
            <w:pPr>
              <w:pStyle w:val="BodyTextIndent2"/>
              <w:spacing w:line="240" w:lineRule="auto"/>
              <w:ind w:firstLine="0"/>
              <w:jc w:val="center"/>
              <w:rPr>
                <w:rFonts w:ascii="GHEA Grapalat" w:hAnsi="GHEA Grapalat"/>
                <w:lang w:val="hy-AM"/>
              </w:rPr>
            </w:pPr>
            <w:r w:rsidRPr="009D5900">
              <w:rPr>
                <w:rFonts w:ascii="GHEA Grapalat" w:hAnsi="GHEA Grapalat" w:cs="Calibri"/>
                <w:b/>
                <w:bCs/>
                <w:color w:val="000000"/>
                <w:sz w:val="22"/>
                <w:szCs w:val="22"/>
              </w:rPr>
              <w:t>110 883 800</w:t>
            </w:r>
          </w:p>
        </w:tc>
        <w:tc>
          <w:tcPr>
            <w:tcW w:w="7200" w:type="dxa"/>
            <w:vAlign w:val="center"/>
          </w:tcPr>
          <w:p w14:paraId="79CB6040" w14:textId="01FA1985" w:rsidR="009D5900" w:rsidRPr="009D5900" w:rsidRDefault="009D5900" w:rsidP="009D5900">
            <w:pPr>
              <w:pStyle w:val="Heading3"/>
              <w:spacing w:line="240" w:lineRule="auto"/>
              <w:jc w:val="both"/>
              <w:rPr>
                <w:rFonts w:ascii="GHEA Grapalat" w:hAnsi="GHEA Grapalat" w:cs="Sylfaen"/>
                <w:i w:val="0"/>
                <w:lang w:val="hy-AM"/>
              </w:rPr>
            </w:pPr>
            <w:r w:rsidRPr="009D5900">
              <w:rPr>
                <w:rFonts w:ascii="GHEA Grapalat" w:hAnsi="GHEA Grapalat" w:cs="Sylfaen"/>
                <w:i w:val="0"/>
                <w:lang w:val="hy-AM"/>
              </w:rPr>
              <w:t>Երևան քաղաքի Էրեբունի վարչական շրջանի Խաղաղ Դոնի հ</w:t>
            </w:r>
            <w:r w:rsidRPr="009D5900">
              <w:rPr>
                <w:rFonts w:ascii="Microsoft JhengHei" w:eastAsia="Microsoft JhengHei" w:hAnsi="Microsoft JhengHei" w:cs="Microsoft JhengHei" w:hint="eastAsia"/>
                <w:i w:val="0"/>
                <w:lang w:val="hy-AM"/>
              </w:rPr>
              <w:t>․</w:t>
            </w:r>
            <w:r w:rsidRPr="009D5900">
              <w:rPr>
                <w:rFonts w:ascii="GHEA Grapalat" w:hAnsi="GHEA Grapalat" w:cs="Sylfaen"/>
                <w:i w:val="0"/>
                <w:lang w:val="hy-AM"/>
              </w:rPr>
              <w:t>5 շենքի  բակային տարածքի հիմնանորոգման աշխատանքներ</w:t>
            </w:r>
          </w:p>
        </w:tc>
      </w:tr>
      <w:tr w:rsidR="009D5900" w:rsidRPr="009C16E1" w14:paraId="676404EF" w14:textId="77777777" w:rsidTr="006507A1">
        <w:tc>
          <w:tcPr>
            <w:tcW w:w="1327" w:type="dxa"/>
            <w:vAlign w:val="center"/>
          </w:tcPr>
          <w:p w14:paraId="3829C8A0" w14:textId="3DDA91BC" w:rsidR="009D5900" w:rsidRPr="00C06F98" w:rsidRDefault="009D5900" w:rsidP="009D5900">
            <w:pPr>
              <w:pStyle w:val="BodyTextIndent2"/>
              <w:spacing w:line="240" w:lineRule="auto"/>
              <w:ind w:firstLine="0"/>
              <w:jc w:val="center"/>
              <w:rPr>
                <w:rFonts w:ascii="GHEA Grapalat" w:hAnsi="GHEA Grapalat"/>
                <w:szCs w:val="24"/>
                <w:lang w:val="hy-AM"/>
              </w:rPr>
            </w:pPr>
            <w:r>
              <w:rPr>
                <w:rFonts w:ascii="GHEA Grapalat" w:hAnsi="GHEA Grapalat"/>
                <w:szCs w:val="24"/>
                <w:lang w:val="hy-AM"/>
              </w:rPr>
              <w:t>3</w:t>
            </w:r>
          </w:p>
        </w:tc>
        <w:tc>
          <w:tcPr>
            <w:tcW w:w="1980" w:type="dxa"/>
            <w:vAlign w:val="center"/>
          </w:tcPr>
          <w:p w14:paraId="3602815C" w14:textId="6D43AFFE" w:rsidR="009D5900" w:rsidRPr="009D5900" w:rsidRDefault="009D5900" w:rsidP="009D5900">
            <w:pPr>
              <w:pStyle w:val="BodyTextIndent2"/>
              <w:spacing w:line="240" w:lineRule="auto"/>
              <w:ind w:firstLine="0"/>
              <w:jc w:val="center"/>
              <w:rPr>
                <w:rFonts w:ascii="GHEA Grapalat" w:hAnsi="GHEA Grapalat"/>
                <w:lang w:val="hy-AM"/>
              </w:rPr>
            </w:pPr>
            <w:r w:rsidRPr="009D5900">
              <w:rPr>
                <w:rFonts w:ascii="GHEA Grapalat" w:hAnsi="GHEA Grapalat" w:cs="Calibri"/>
                <w:b/>
                <w:bCs/>
                <w:color w:val="000000"/>
                <w:sz w:val="22"/>
                <w:szCs w:val="22"/>
              </w:rPr>
              <w:t>46 537 674</w:t>
            </w:r>
          </w:p>
        </w:tc>
        <w:tc>
          <w:tcPr>
            <w:tcW w:w="7200" w:type="dxa"/>
            <w:vAlign w:val="center"/>
          </w:tcPr>
          <w:p w14:paraId="19297B18" w14:textId="72B1B6F0" w:rsidR="009D5900" w:rsidRPr="009D5900" w:rsidRDefault="009D5900" w:rsidP="009D5900">
            <w:pPr>
              <w:pStyle w:val="Heading3"/>
              <w:spacing w:line="240" w:lineRule="auto"/>
              <w:jc w:val="both"/>
              <w:rPr>
                <w:rFonts w:ascii="GHEA Grapalat" w:hAnsi="GHEA Grapalat" w:cs="Sylfaen"/>
                <w:i w:val="0"/>
                <w:lang w:val="hy-AM"/>
              </w:rPr>
            </w:pPr>
            <w:r w:rsidRPr="009D5900">
              <w:rPr>
                <w:rFonts w:ascii="GHEA Grapalat" w:hAnsi="GHEA Grapalat" w:cs="Sylfaen"/>
                <w:i w:val="0"/>
                <w:lang w:val="hy-AM"/>
              </w:rPr>
              <w:t>Երևան քաղաքի Էրեբունի վարչական շրջանի Խաղաղ Դոնի հ</w:t>
            </w:r>
            <w:r w:rsidRPr="009D5900">
              <w:rPr>
                <w:rFonts w:ascii="Microsoft JhengHei" w:eastAsia="Microsoft JhengHei" w:hAnsi="Microsoft JhengHei" w:cs="Microsoft JhengHei" w:hint="eastAsia"/>
                <w:i w:val="0"/>
                <w:lang w:val="hy-AM"/>
              </w:rPr>
              <w:t>․</w:t>
            </w:r>
            <w:r w:rsidRPr="009D5900">
              <w:rPr>
                <w:rFonts w:ascii="GHEA Grapalat" w:hAnsi="GHEA Grapalat" w:cs="Sylfaen"/>
                <w:i w:val="0"/>
                <w:lang w:val="hy-AM"/>
              </w:rPr>
              <w:t>27 շենքի շուրջ տարածքի հիմնանորոգման աշխատանքներ</w:t>
            </w:r>
          </w:p>
        </w:tc>
      </w:tr>
      <w:tr w:rsidR="009D5900" w:rsidRPr="009C16E1" w14:paraId="5D2234C2" w14:textId="77777777" w:rsidTr="006507A1">
        <w:tc>
          <w:tcPr>
            <w:tcW w:w="1327" w:type="dxa"/>
            <w:vAlign w:val="center"/>
          </w:tcPr>
          <w:p w14:paraId="4FF2F57D" w14:textId="0515B53D" w:rsidR="009D5900" w:rsidRPr="00C06F98" w:rsidRDefault="009D5900" w:rsidP="009D5900">
            <w:pPr>
              <w:pStyle w:val="BodyTextIndent2"/>
              <w:spacing w:line="240" w:lineRule="auto"/>
              <w:ind w:firstLine="0"/>
              <w:jc w:val="center"/>
              <w:rPr>
                <w:rFonts w:ascii="GHEA Grapalat" w:hAnsi="GHEA Grapalat"/>
                <w:szCs w:val="24"/>
                <w:lang w:val="hy-AM"/>
              </w:rPr>
            </w:pPr>
            <w:r>
              <w:rPr>
                <w:rFonts w:ascii="GHEA Grapalat" w:hAnsi="GHEA Grapalat"/>
                <w:szCs w:val="24"/>
                <w:lang w:val="hy-AM"/>
              </w:rPr>
              <w:t>4</w:t>
            </w:r>
          </w:p>
        </w:tc>
        <w:tc>
          <w:tcPr>
            <w:tcW w:w="1980" w:type="dxa"/>
            <w:vAlign w:val="center"/>
          </w:tcPr>
          <w:p w14:paraId="36C0AC6E" w14:textId="72D25EEC" w:rsidR="009D5900" w:rsidRPr="009D5900" w:rsidRDefault="009D5900" w:rsidP="009D5900">
            <w:pPr>
              <w:pStyle w:val="BodyTextIndent2"/>
              <w:spacing w:line="240" w:lineRule="auto"/>
              <w:ind w:firstLine="0"/>
              <w:jc w:val="center"/>
              <w:rPr>
                <w:rFonts w:ascii="GHEA Grapalat" w:hAnsi="GHEA Grapalat"/>
                <w:lang w:val="hy-AM"/>
              </w:rPr>
            </w:pPr>
            <w:r w:rsidRPr="009D5900">
              <w:rPr>
                <w:rFonts w:ascii="GHEA Grapalat" w:hAnsi="GHEA Grapalat" w:cs="Calibri"/>
                <w:b/>
                <w:bCs/>
                <w:color w:val="000000"/>
                <w:sz w:val="22"/>
                <w:szCs w:val="22"/>
              </w:rPr>
              <w:t>33 722 124</w:t>
            </w:r>
          </w:p>
        </w:tc>
        <w:tc>
          <w:tcPr>
            <w:tcW w:w="7200" w:type="dxa"/>
            <w:vAlign w:val="center"/>
          </w:tcPr>
          <w:p w14:paraId="18A3C0A5" w14:textId="26C41B2A" w:rsidR="009D5900" w:rsidRPr="009D5900" w:rsidRDefault="009D5900" w:rsidP="009D5900">
            <w:pPr>
              <w:pStyle w:val="Heading3"/>
              <w:spacing w:line="240" w:lineRule="auto"/>
              <w:jc w:val="both"/>
              <w:rPr>
                <w:rFonts w:ascii="GHEA Grapalat" w:hAnsi="GHEA Grapalat" w:cs="Sylfaen"/>
                <w:i w:val="0"/>
                <w:lang w:val="hy-AM"/>
              </w:rPr>
            </w:pPr>
            <w:r w:rsidRPr="009D5900">
              <w:rPr>
                <w:rFonts w:ascii="GHEA Grapalat" w:hAnsi="GHEA Grapalat" w:cs="Sylfaen"/>
                <w:i w:val="0"/>
                <w:lang w:val="hy-AM"/>
              </w:rPr>
              <w:t>Երևան քաղաքի Էրեբունի վարչական շրջանի Ավանեսովի փողոցի հ</w:t>
            </w:r>
            <w:r w:rsidRPr="009D5900">
              <w:rPr>
                <w:rFonts w:ascii="Microsoft JhengHei" w:eastAsia="Microsoft JhengHei" w:hAnsi="Microsoft JhengHei" w:cs="Microsoft JhengHei" w:hint="eastAsia"/>
                <w:i w:val="0"/>
                <w:lang w:val="hy-AM"/>
              </w:rPr>
              <w:t>․</w:t>
            </w:r>
            <w:r w:rsidRPr="009D5900">
              <w:rPr>
                <w:rFonts w:ascii="GHEA Grapalat" w:hAnsi="GHEA Grapalat" w:cs="Sylfaen"/>
                <w:i w:val="0"/>
                <w:lang w:val="hy-AM"/>
              </w:rPr>
              <w:t>2/1 շենքի դիմացի բակային տարածքի բարեկարգման աշխատանքներ</w:t>
            </w:r>
          </w:p>
        </w:tc>
      </w:tr>
      <w:tr w:rsidR="009D5900" w:rsidRPr="009C16E1" w14:paraId="1E421EBA" w14:textId="77777777" w:rsidTr="006507A1">
        <w:tc>
          <w:tcPr>
            <w:tcW w:w="1327" w:type="dxa"/>
            <w:vAlign w:val="center"/>
          </w:tcPr>
          <w:p w14:paraId="5DF3E237" w14:textId="2CD693C4" w:rsidR="009D5900" w:rsidRPr="00C06F98" w:rsidRDefault="009D5900" w:rsidP="009D5900">
            <w:pPr>
              <w:pStyle w:val="BodyTextIndent2"/>
              <w:spacing w:line="240" w:lineRule="auto"/>
              <w:ind w:firstLine="0"/>
              <w:jc w:val="center"/>
              <w:rPr>
                <w:rFonts w:ascii="GHEA Grapalat" w:hAnsi="GHEA Grapalat"/>
                <w:szCs w:val="24"/>
                <w:lang w:val="hy-AM"/>
              </w:rPr>
            </w:pPr>
            <w:r>
              <w:rPr>
                <w:rFonts w:ascii="GHEA Grapalat" w:hAnsi="GHEA Grapalat"/>
                <w:szCs w:val="24"/>
                <w:lang w:val="hy-AM"/>
              </w:rPr>
              <w:t>5</w:t>
            </w:r>
          </w:p>
        </w:tc>
        <w:tc>
          <w:tcPr>
            <w:tcW w:w="1980" w:type="dxa"/>
            <w:vAlign w:val="center"/>
          </w:tcPr>
          <w:p w14:paraId="703A31E4" w14:textId="2C51D975" w:rsidR="009D5900" w:rsidRPr="009D5900" w:rsidRDefault="009D5900" w:rsidP="009D5900">
            <w:pPr>
              <w:pStyle w:val="BodyTextIndent2"/>
              <w:spacing w:line="240" w:lineRule="auto"/>
              <w:ind w:firstLine="0"/>
              <w:jc w:val="center"/>
              <w:rPr>
                <w:rFonts w:ascii="GHEA Grapalat" w:hAnsi="GHEA Grapalat"/>
                <w:lang w:val="hy-AM"/>
              </w:rPr>
            </w:pPr>
            <w:r w:rsidRPr="009D5900">
              <w:rPr>
                <w:rFonts w:ascii="GHEA Grapalat" w:hAnsi="GHEA Grapalat" w:cs="Calibri"/>
                <w:b/>
                <w:bCs/>
                <w:color w:val="000000"/>
                <w:sz w:val="22"/>
                <w:szCs w:val="22"/>
              </w:rPr>
              <w:t>43 669 165</w:t>
            </w:r>
          </w:p>
        </w:tc>
        <w:tc>
          <w:tcPr>
            <w:tcW w:w="7200" w:type="dxa"/>
            <w:vAlign w:val="center"/>
          </w:tcPr>
          <w:p w14:paraId="0398F6D6" w14:textId="4C52DC1F" w:rsidR="009D5900" w:rsidRPr="009D5900" w:rsidRDefault="009D5900" w:rsidP="009D5900">
            <w:pPr>
              <w:pStyle w:val="Heading3"/>
              <w:spacing w:line="240" w:lineRule="auto"/>
              <w:jc w:val="both"/>
              <w:rPr>
                <w:rFonts w:ascii="GHEA Grapalat" w:hAnsi="GHEA Grapalat" w:cs="Sylfaen"/>
                <w:i w:val="0"/>
                <w:lang w:val="hy-AM"/>
              </w:rPr>
            </w:pPr>
            <w:r w:rsidRPr="009D5900">
              <w:rPr>
                <w:rFonts w:ascii="GHEA Grapalat" w:hAnsi="GHEA Grapalat" w:cs="Sylfaen"/>
                <w:i w:val="0"/>
                <w:lang w:val="hy-AM"/>
              </w:rPr>
              <w:t>Երևան քաղաքի Էրեբունի վարչական շրջանի Խաղաղ Դոնի 35 շենքի բակային տարածքի հիմնանորոգման աշխատանքներ</w:t>
            </w:r>
          </w:p>
        </w:tc>
      </w:tr>
      <w:tr w:rsidR="009D5900" w:rsidRPr="009C16E1" w14:paraId="28D53B81" w14:textId="77777777" w:rsidTr="006507A1">
        <w:tc>
          <w:tcPr>
            <w:tcW w:w="1327" w:type="dxa"/>
            <w:vAlign w:val="center"/>
          </w:tcPr>
          <w:p w14:paraId="25CC1D47" w14:textId="3EEF9F4B" w:rsidR="009D5900" w:rsidRPr="00C06F98" w:rsidRDefault="009D5900" w:rsidP="009D5900">
            <w:pPr>
              <w:pStyle w:val="BodyTextIndent2"/>
              <w:spacing w:line="240" w:lineRule="auto"/>
              <w:ind w:firstLine="0"/>
              <w:jc w:val="center"/>
              <w:rPr>
                <w:rFonts w:ascii="GHEA Grapalat" w:hAnsi="GHEA Grapalat"/>
                <w:szCs w:val="24"/>
                <w:lang w:val="hy-AM"/>
              </w:rPr>
            </w:pPr>
            <w:r>
              <w:rPr>
                <w:rFonts w:ascii="GHEA Grapalat" w:hAnsi="GHEA Grapalat"/>
                <w:szCs w:val="24"/>
                <w:lang w:val="hy-AM"/>
              </w:rPr>
              <w:t>6</w:t>
            </w:r>
          </w:p>
        </w:tc>
        <w:tc>
          <w:tcPr>
            <w:tcW w:w="1980" w:type="dxa"/>
            <w:vAlign w:val="center"/>
          </w:tcPr>
          <w:p w14:paraId="228C018A" w14:textId="27ADE658" w:rsidR="009D5900" w:rsidRPr="009D5900" w:rsidRDefault="009D5900" w:rsidP="009D5900">
            <w:pPr>
              <w:pStyle w:val="BodyTextIndent2"/>
              <w:spacing w:line="240" w:lineRule="auto"/>
              <w:ind w:firstLine="0"/>
              <w:jc w:val="center"/>
              <w:rPr>
                <w:rFonts w:ascii="GHEA Grapalat" w:hAnsi="GHEA Grapalat"/>
                <w:lang w:val="hy-AM"/>
              </w:rPr>
            </w:pPr>
            <w:r w:rsidRPr="009D5900">
              <w:rPr>
                <w:rFonts w:ascii="GHEA Grapalat" w:hAnsi="GHEA Grapalat" w:cs="Calibri"/>
                <w:b/>
                <w:bCs/>
                <w:color w:val="000000"/>
                <w:sz w:val="22"/>
                <w:szCs w:val="22"/>
              </w:rPr>
              <w:t>25 394 412</w:t>
            </w:r>
          </w:p>
        </w:tc>
        <w:tc>
          <w:tcPr>
            <w:tcW w:w="7200" w:type="dxa"/>
            <w:vAlign w:val="center"/>
          </w:tcPr>
          <w:p w14:paraId="7023CF51" w14:textId="21D35E24" w:rsidR="009D5900" w:rsidRPr="009D5900" w:rsidRDefault="009D5900" w:rsidP="009D5900">
            <w:pPr>
              <w:pStyle w:val="Heading3"/>
              <w:spacing w:line="240" w:lineRule="auto"/>
              <w:jc w:val="both"/>
              <w:rPr>
                <w:rFonts w:ascii="GHEA Grapalat" w:hAnsi="GHEA Grapalat" w:cs="Sylfaen"/>
                <w:i w:val="0"/>
                <w:lang w:val="hy-AM"/>
              </w:rPr>
            </w:pPr>
            <w:r w:rsidRPr="009D5900">
              <w:rPr>
                <w:rFonts w:ascii="GHEA Grapalat" w:hAnsi="GHEA Grapalat" w:cs="Sylfaen"/>
                <w:i w:val="0"/>
                <w:lang w:val="hy-AM"/>
              </w:rPr>
              <w:t>Երևան քաղաքի Էրեբունի վարչական շրջանի Վարդաշեն 12-րդ փողոց 30/4 հասցեին հարակից բակային տարածքի հիմնանորոգման աշխատանքներ</w:t>
            </w:r>
          </w:p>
        </w:tc>
      </w:tr>
    </w:tbl>
    <w:p w14:paraId="7D4BA2F7" w14:textId="77777777" w:rsidR="00CC1CD1" w:rsidRPr="00C06F98" w:rsidRDefault="00CC1CD1" w:rsidP="00CC1CD1">
      <w:pPr>
        <w:pStyle w:val="BodyTextIndent2"/>
        <w:spacing w:line="240" w:lineRule="auto"/>
        <w:ind w:firstLine="567"/>
        <w:rPr>
          <w:rFonts w:ascii="GHEA Grapalat" w:hAnsi="GHEA Grapalat"/>
          <w:lang w:val="hy-AM"/>
        </w:rPr>
      </w:pPr>
    </w:p>
    <w:p w14:paraId="59B7E1D4" w14:textId="519CE138" w:rsidR="00CC1CD1" w:rsidRPr="00C06F98" w:rsidRDefault="00CC1CD1" w:rsidP="00CC1CD1">
      <w:pPr>
        <w:pStyle w:val="BodyTextIndent2"/>
        <w:spacing w:line="240" w:lineRule="auto"/>
        <w:ind w:firstLine="567"/>
        <w:rPr>
          <w:rFonts w:ascii="GHEA Grapalat" w:hAnsi="GHEA Grapalat"/>
          <w:lang w:val="hy-AM"/>
        </w:rPr>
      </w:pPr>
      <w:r w:rsidRPr="00C06F98">
        <w:rPr>
          <w:rFonts w:ascii="GHEA Grapalat" w:hAnsi="GHEA Grapalat"/>
          <w:lang w:val="hy-AM"/>
        </w:rPr>
        <w:t xml:space="preserve">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00E977C6" w:rsidRPr="00C06F98">
        <w:rPr>
          <w:rFonts w:ascii="GHEA Grapalat" w:hAnsi="GHEA Grapalat"/>
          <w:lang w:val="hy-AM"/>
        </w:rPr>
        <w:t>7</w:t>
      </w:r>
      <w:r w:rsidRPr="00C06F98">
        <w:rPr>
          <w:rFonts w:ascii="GHEA Grapalat" w:hAnsi="GHEA Grapalat"/>
          <w:lang w:val="hy-AM"/>
        </w:rPr>
        <w:t xml:space="preserve"> հավելվածում։</w:t>
      </w:r>
    </w:p>
    <w:p w14:paraId="7E5F64D8" w14:textId="77777777" w:rsidR="00CC1CD1" w:rsidRPr="00C06F98" w:rsidRDefault="00CC1CD1" w:rsidP="00CC1CD1">
      <w:pPr>
        <w:ind w:firstLine="567"/>
        <w:rPr>
          <w:rFonts w:ascii="GHEA Grapalat" w:hAnsi="GHEA Grapalat" w:cs="Sylfaen"/>
          <w:i/>
          <w:sz w:val="20"/>
          <w:lang w:val="hy-AM"/>
        </w:rPr>
      </w:pPr>
    </w:p>
    <w:p w14:paraId="2CACA2B6" w14:textId="77777777" w:rsidR="00CC1CD1" w:rsidRPr="00C06F98" w:rsidRDefault="00CC1CD1" w:rsidP="00CC1CD1">
      <w:pPr>
        <w:jc w:val="center"/>
        <w:rPr>
          <w:rFonts w:ascii="GHEA Grapalat" w:hAnsi="GHEA Grapalat"/>
          <w:b/>
          <w:sz w:val="20"/>
          <w:lang w:val="hy-AM"/>
        </w:rPr>
      </w:pPr>
      <w:r w:rsidRPr="00C06F98">
        <w:rPr>
          <w:rFonts w:ascii="GHEA Grapalat" w:hAnsi="GHEA Grapalat"/>
          <w:b/>
          <w:sz w:val="20"/>
          <w:lang w:val="hy-AM"/>
        </w:rPr>
        <w:t xml:space="preserve">2.  </w:t>
      </w:r>
      <w:r w:rsidRPr="00C06F98">
        <w:rPr>
          <w:rFonts w:ascii="GHEA Grapalat" w:hAnsi="GHEA Grapalat" w:cs="Sylfaen"/>
          <w:b/>
          <w:sz w:val="20"/>
          <w:lang w:val="hy-AM"/>
        </w:rPr>
        <w:t>ՄԱՍՆԱԿՑԻ</w:t>
      </w:r>
      <w:r w:rsidRPr="00C06F98">
        <w:rPr>
          <w:rFonts w:ascii="GHEA Grapalat" w:hAnsi="GHEA Grapalat"/>
          <w:b/>
          <w:sz w:val="20"/>
          <w:lang w:val="hy-AM"/>
        </w:rPr>
        <w:t xml:space="preserve"> </w:t>
      </w:r>
      <w:r w:rsidRPr="00C06F98">
        <w:rPr>
          <w:rFonts w:ascii="GHEA Grapalat" w:hAnsi="GHEA Grapalat" w:cs="Sylfaen"/>
          <w:b/>
          <w:sz w:val="20"/>
          <w:lang w:val="hy-AM"/>
        </w:rPr>
        <w:t>ՄԱՍՆԱԿՑՈՒԹՅԱՆ</w:t>
      </w:r>
      <w:r w:rsidRPr="00C06F98">
        <w:rPr>
          <w:rFonts w:ascii="GHEA Grapalat" w:hAnsi="GHEA Grapalat"/>
          <w:b/>
          <w:sz w:val="20"/>
          <w:lang w:val="hy-AM"/>
        </w:rPr>
        <w:t xml:space="preserve"> </w:t>
      </w:r>
      <w:r w:rsidRPr="00C06F98">
        <w:rPr>
          <w:rFonts w:ascii="GHEA Grapalat" w:hAnsi="GHEA Grapalat" w:cs="Sylfaen"/>
          <w:b/>
          <w:sz w:val="20"/>
          <w:lang w:val="hy-AM"/>
        </w:rPr>
        <w:t>ԻՐԱՎՈՒՆՔԻ</w:t>
      </w:r>
      <w:r w:rsidRPr="00C06F98">
        <w:rPr>
          <w:rFonts w:ascii="GHEA Grapalat" w:hAnsi="GHEA Grapalat"/>
          <w:b/>
          <w:sz w:val="20"/>
          <w:lang w:val="hy-AM"/>
        </w:rPr>
        <w:t xml:space="preserve"> </w:t>
      </w:r>
      <w:r w:rsidRPr="00C06F98">
        <w:rPr>
          <w:rFonts w:ascii="GHEA Grapalat" w:hAnsi="GHEA Grapalat" w:cs="Sylfaen"/>
          <w:b/>
          <w:sz w:val="20"/>
          <w:lang w:val="hy-AM"/>
        </w:rPr>
        <w:t>ՊԱՀԱՆՋՆԵՐԸ</w:t>
      </w:r>
      <w:r w:rsidRPr="00C06F98">
        <w:rPr>
          <w:rFonts w:ascii="GHEA Grapalat" w:hAnsi="GHEA Grapalat"/>
          <w:b/>
          <w:sz w:val="20"/>
          <w:lang w:val="hy-AM"/>
        </w:rPr>
        <w:t xml:space="preserve">, </w:t>
      </w:r>
      <w:r w:rsidRPr="00C06F98">
        <w:rPr>
          <w:rFonts w:ascii="GHEA Grapalat" w:hAnsi="GHEA Grapalat" w:cs="Sylfaen"/>
          <w:b/>
          <w:sz w:val="20"/>
          <w:lang w:val="hy-AM"/>
        </w:rPr>
        <w:t>ՈՐԱԿԱՎՈՐՄԱՆ</w:t>
      </w:r>
      <w:r w:rsidRPr="00C06F98">
        <w:rPr>
          <w:rFonts w:ascii="GHEA Grapalat" w:hAnsi="GHEA Grapalat"/>
          <w:b/>
          <w:sz w:val="20"/>
          <w:lang w:val="hy-AM"/>
        </w:rPr>
        <w:t xml:space="preserve"> </w:t>
      </w:r>
      <w:r w:rsidRPr="00C06F98">
        <w:rPr>
          <w:rFonts w:ascii="GHEA Grapalat" w:hAnsi="GHEA Grapalat" w:cs="Sylfaen"/>
          <w:b/>
          <w:sz w:val="20"/>
          <w:lang w:val="hy-AM"/>
        </w:rPr>
        <w:t>ՉԱՓԱՆԻՇՆԵՐԸ</w:t>
      </w:r>
      <w:r w:rsidRPr="00C06F98">
        <w:rPr>
          <w:rFonts w:ascii="GHEA Grapalat" w:hAnsi="GHEA Grapalat"/>
          <w:b/>
          <w:sz w:val="20"/>
          <w:lang w:val="hy-AM"/>
        </w:rPr>
        <w:t xml:space="preserve">  ԵՎ </w:t>
      </w:r>
      <w:r w:rsidRPr="00C06F98">
        <w:rPr>
          <w:rFonts w:ascii="GHEA Grapalat" w:hAnsi="GHEA Grapalat" w:cs="Sylfaen"/>
          <w:b/>
          <w:sz w:val="20"/>
          <w:lang w:val="hy-AM"/>
        </w:rPr>
        <w:t>ԴՐԱՆՑ</w:t>
      </w:r>
      <w:r w:rsidRPr="00C06F98">
        <w:rPr>
          <w:rFonts w:ascii="GHEA Grapalat" w:hAnsi="GHEA Grapalat"/>
          <w:b/>
          <w:sz w:val="20"/>
          <w:lang w:val="hy-AM"/>
        </w:rPr>
        <w:t xml:space="preserve"> </w:t>
      </w:r>
      <w:r w:rsidRPr="00C06F98">
        <w:rPr>
          <w:rFonts w:ascii="GHEA Grapalat" w:hAnsi="GHEA Grapalat" w:cs="Sylfaen"/>
          <w:b/>
          <w:sz w:val="20"/>
          <w:lang w:val="hy-AM"/>
        </w:rPr>
        <w:t>ԳՆԱՀԱՏՄԱՆ</w:t>
      </w:r>
      <w:r w:rsidRPr="00C06F98">
        <w:rPr>
          <w:rFonts w:ascii="GHEA Grapalat" w:hAnsi="GHEA Grapalat"/>
          <w:b/>
          <w:sz w:val="20"/>
          <w:lang w:val="hy-AM"/>
        </w:rPr>
        <w:t xml:space="preserve"> </w:t>
      </w:r>
      <w:r w:rsidRPr="00C06F98">
        <w:rPr>
          <w:rFonts w:ascii="GHEA Grapalat" w:hAnsi="GHEA Grapalat" w:cs="Sylfaen"/>
          <w:b/>
          <w:sz w:val="20"/>
          <w:lang w:val="hy-AM"/>
        </w:rPr>
        <w:t>ԿԱՐԳԸ</w:t>
      </w:r>
      <w:r w:rsidRPr="00C06F98">
        <w:rPr>
          <w:rFonts w:ascii="GHEA Grapalat" w:hAnsi="GHEA Grapalat"/>
          <w:b/>
          <w:sz w:val="20"/>
          <w:lang w:val="hy-AM"/>
        </w:rPr>
        <w:t xml:space="preserve"> </w:t>
      </w:r>
    </w:p>
    <w:p w14:paraId="75EAFDD9" w14:textId="77777777" w:rsidR="00CC1CD1" w:rsidRPr="00C06F98" w:rsidRDefault="00CC1CD1" w:rsidP="00CC1CD1">
      <w:pPr>
        <w:ind w:firstLine="567"/>
        <w:jc w:val="both"/>
        <w:rPr>
          <w:rFonts w:ascii="GHEA Grapalat" w:hAnsi="GHEA Grapalat"/>
          <w:szCs w:val="22"/>
          <w:lang w:val="hy-AM"/>
        </w:rPr>
      </w:pPr>
    </w:p>
    <w:p w14:paraId="531976F3" w14:textId="77777777" w:rsidR="00CC1CD1" w:rsidRPr="00C06F98" w:rsidRDefault="00CC1CD1" w:rsidP="00CC1CD1">
      <w:pPr>
        <w:ind w:firstLine="567"/>
        <w:jc w:val="both"/>
        <w:rPr>
          <w:rFonts w:ascii="GHEA Grapalat" w:hAnsi="GHEA Grapalat" w:cs="Arial Armenian"/>
          <w:sz w:val="20"/>
          <w:lang w:val="hy-AM"/>
        </w:rPr>
      </w:pPr>
      <w:r w:rsidRPr="00C06F98">
        <w:rPr>
          <w:rFonts w:ascii="GHEA Grapalat" w:hAnsi="GHEA Grapalat" w:cs="Arial Armenian"/>
          <w:sz w:val="20"/>
          <w:lang w:val="hy-AM"/>
        </w:rPr>
        <w:t xml:space="preserve">2.1 </w:t>
      </w:r>
      <w:r w:rsidRPr="00C06F98">
        <w:rPr>
          <w:rFonts w:ascii="GHEA Grapalat" w:hAnsi="GHEA Grapalat" w:cs="Sylfaen"/>
          <w:sz w:val="20"/>
          <w:lang w:val="hy-AM"/>
        </w:rPr>
        <w:t>Սույն</w:t>
      </w:r>
      <w:r w:rsidRPr="00C06F98">
        <w:rPr>
          <w:rFonts w:ascii="GHEA Grapalat" w:hAnsi="GHEA Grapalat" w:cs="Arial Armenian"/>
          <w:sz w:val="20"/>
          <w:lang w:val="hy-AM"/>
        </w:rPr>
        <w:t xml:space="preserve">  ընթացակարգին </w:t>
      </w:r>
      <w:r w:rsidRPr="00C06F98">
        <w:rPr>
          <w:rFonts w:ascii="GHEA Grapalat" w:hAnsi="GHEA Grapalat" w:cs="Sylfaen"/>
          <w:sz w:val="20"/>
          <w:lang w:val="hy-AM"/>
        </w:rPr>
        <w:t>մասնակցելու</w:t>
      </w:r>
      <w:r w:rsidRPr="00C06F98">
        <w:rPr>
          <w:rFonts w:ascii="GHEA Grapalat" w:hAnsi="GHEA Grapalat" w:cs="Arial Armenian"/>
          <w:sz w:val="20"/>
          <w:lang w:val="hy-AM"/>
        </w:rPr>
        <w:t xml:space="preserve"> </w:t>
      </w:r>
      <w:r w:rsidRPr="00C06F98">
        <w:rPr>
          <w:rFonts w:ascii="GHEA Grapalat" w:hAnsi="GHEA Grapalat" w:cs="Sylfaen"/>
          <w:sz w:val="20"/>
          <w:lang w:val="hy-AM"/>
        </w:rPr>
        <w:t>իրավունք</w:t>
      </w:r>
      <w:r w:rsidRPr="00C06F98">
        <w:rPr>
          <w:rFonts w:ascii="GHEA Grapalat" w:hAnsi="GHEA Grapalat" w:cs="Arial Armenian"/>
          <w:sz w:val="20"/>
          <w:lang w:val="hy-AM"/>
        </w:rPr>
        <w:t xml:space="preserve"> </w:t>
      </w:r>
      <w:r w:rsidRPr="00C06F98">
        <w:rPr>
          <w:rFonts w:ascii="GHEA Grapalat" w:hAnsi="GHEA Grapalat" w:cs="Sylfaen"/>
          <w:sz w:val="20"/>
          <w:lang w:val="hy-AM"/>
        </w:rPr>
        <w:t>չունեն</w:t>
      </w:r>
      <w:r w:rsidRPr="00C06F98">
        <w:rPr>
          <w:rFonts w:ascii="GHEA Grapalat" w:hAnsi="GHEA Grapalat" w:cs="Arial Armenian"/>
          <w:sz w:val="20"/>
          <w:lang w:val="hy-AM"/>
        </w:rPr>
        <w:t xml:space="preserve"> </w:t>
      </w:r>
      <w:r w:rsidRPr="00C06F98">
        <w:rPr>
          <w:rFonts w:ascii="GHEA Grapalat" w:hAnsi="GHEA Grapalat" w:cs="Sylfaen"/>
          <w:sz w:val="20"/>
          <w:lang w:val="hy-AM"/>
        </w:rPr>
        <w:t>անձինք.</w:t>
      </w:r>
    </w:p>
    <w:p w14:paraId="12F531B4" w14:textId="77777777" w:rsidR="00CC1CD1" w:rsidRPr="00C06F98" w:rsidRDefault="00CC1CD1" w:rsidP="00CC1CD1">
      <w:pPr>
        <w:ind w:firstLine="567"/>
        <w:jc w:val="both"/>
        <w:rPr>
          <w:rFonts w:ascii="GHEA Grapalat" w:hAnsi="GHEA Grapalat"/>
          <w:sz w:val="20"/>
          <w:szCs w:val="20"/>
          <w:lang w:val="hy-AM"/>
        </w:rPr>
      </w:pPr>
      <w:r w:rsidRPr="00C06F98">
        <w:rPr>
          <w:rFonts w:ascii="GHEA Grapalat" w:hAnsi="GHEA Grapalat"/>
          <w:sz w:val="20"/>
          <w:szCs w:val="20"/>
          <w:lang w:val="hy-AM"/>
        </w:rPr>
        <w:t xml:space="preserve">1) </w:t>
      </w:r>
      <w:r w:rsidRPr="00C06F98">
        <w:rPr>
          <w:rFonts w:ascii="GHEA Grapalat" w:hAnsi="GHEA Grapalat" w:cs="Sylfaen"/>
          <w:sz w:val="20"/>
          <w:szCs w:val="20"/>
          <w:lang w:val="hy-AM"/>
        </w:rPr>
        <w:t>որոնք հայտը ներկայացնելու օրվա դրությամբ դատական</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կարգով</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ճանաչվել</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են</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սնանկ</w:t>
      </w:r>
      <w:r w:rsidRPr="00C06F98">
        <w:rPr>
          <w:rFonts w:ascii="GHEA Grapalat" w:hAnsi="GHEA Grapalat"/>
          <w:sz w:val="20"/>
          <w:szCs w:val="20"/>
          <w:lang w:val="hy-AM"/>
        </w:rPr>
        <w:t xml:space="preserve">. </w:t>
      </w:r>
    </w:p>
    <w:p w14:paraId="63808FAB" w14:textId="77777777" w:rsidR="00CC1CD1" w:rsidRPr="00C06F98" w:rsidRDefault="00CC1CD1" w:rsidP="00CC1CD1">
      <w:pPr>
        <w:ind w:firstLine="630"/>
        <w:jc w:val="both"/>
        <w:rPr>
          <w:rFonts w:ascii="GHEA Grapalat" w:hAnsi="GHEA Grapalat"/>
          <w:sz w:val="20"/>
          <w:szCs w:val="20"/>
          <w:lang w:val="hy-AM"/>
        </w:rPr>
      </w:pPr>
      <w:r w:rsidRPr="00C06F98">
        <w:rPr>
          <w:rFonts w:ascii="GHEA Grapalat" w:hAnsi="GHEA Grapalat"/>
          <w:sz w:val="20"/>
          <w:szCs w:val="20"/>
          <w:lang w:val="hy-AM"/>
        </w:rPr>
        <w:t xml:space="preserve">3) որոնք կամ որոնց </w:t>
      </w:r>
      <w:r w:rsidRPr="00C06F98">
        <w:rPr>
          <w:rFonts w:ascii="GHEA Grapalat" w:hAnsi="GHEA Grapalat" w:cs="Sylfaen"/>
          <w:sz w:val="20"/>
          <w:szCs w:val="20"/>
          <w:lang w:val="hy-AM"/>
        </w:rPr>
        <w:t>գործադիր</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մարմնի</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ներկայացուցիչը</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հայտը</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ներկայացնելու</w:t>
      </w:r>
      <w:r w:rsidRPr="00C06F98">
        <w:rPr>
          <w:rFonts w:ascii="GHEA Grapalat" w:hAnsi="GHEA Grapalat"/>
          <w:sz w:val="20"/>
          <w:szCs w:val="20"/>
          <w:lang w:val="hy-AM"/>
        </w:rPr>
        <w:t xml:space="preserve"> </w:t>
      </w:r>
      <w:r w:rsidRPr="00C06F98">
        <w:rPr>
          <w:rFonts w:ascii="GHEA Grapalat" w:hAnsi="GHEA Grapalat" w:cs="Sylfaen"/>
          <w:sz w:val="20"/>
          <w:szCs w:val="20"/>
          <w:lang w:val="hy-AM"/>
        </w:rPr>
        <w:t>օրվան</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նախորդող</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հինգ տարիների</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ընթացքում</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դատապարտված</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եղել</w:t>
      </w:r>
      <w:r w:rsidRPr="00C06F98">
        <w:rPr>
          <w:rFonts w:ascii="GHEA Grapalat" w:hAnsi="GHEA Grapalat"/>
          <w:sz w:val="20"/>
          <w:szCs w:val="20"/>
          <w:lang w:val="hy-AM"/>
        </w:rPr>
        <w:t xml:space="preserve"> ահաբեկչության ֆինանսավորման, երեխայի շահագործման կամ մարդկային թրաֆիքինգ ներառող հանցագործության, </w:t>
      </w:r>
      <w:r w:rsidRPr="00C06F98">
        <w:rPr>
          <w:rFonts w:ascii="GHEA Grapalat" w:hAnsi="GHEA Grapalat" w:cs="Sylfaen"/>
          <w:sz w:val="20"/>
          <w:szCs w:val="20"/>
          <w:lang w:val="hy-AM"/>
        </w:rPr>
        <w:t>հանցավոր համագործակցություն ստեղծելու կամ դրան մասնակցելու, կաշառք ստանալու</w:t>
      </w:r>
      <w:r w:rsidRPr="00C06F98">
        <w:rPr>
          <w:rFonts w:ascii="GHEA Grapalat" w:hAnsi="GHEA Grapalat"/>
          <w:sz w:val="20"/>
          <w:szCs w:val="20"/>
          <w:lang w:val="hy-AM"/>
        </w:rPr>
        <w:t>, կաշառք տալու կամ կաշառքի միջնորդության և օրենքով նախատեսված տնտեսական գործունեության դեմ ուղղված հանցագործությունների համար,</w:t>
      </w:r>
      <w:r w:rsidRPr="00C06F98">
        <w:rPr>
          <w:rFonts w:ascii="GHEA Grapalat" w:hAnsi="GHEA Grapalat" w:cs="Sylfaen"/>
          <w:sz w:val="20"/>
          <w:szCs w:val="20"/>
          <w:lang w:val="hy-AM"/>
        </w:rPr>
        <w:t xml:space="preserve"> բացառությամբ</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այն</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դեպքերի</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երբ</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դատվածությունը</w:t>
      </w:r>
      <w:r w:rsidRPr="00C06F98">
        <w:rPr>
          <w:rFonts w:ascii="GHEA Grapalat" w:hAnsi="GHEA Grapalat"/>
          <w:sz w:val="20"/>
          <w:szCs w:val="20"/>
          <w:lang w:val="hy-AM"/>
        </w:rPr>
        <w:t xml:space="preserve"> </w:t>
      </w:r>
      <w:r w:rsidRPr="00C06F98">
        <w:rPr>
          <w:rFonts w:ascii="GHEA Grapalat" w:hAnsi="GHEA Grapalat" w:cs="Sylfaen"/>
          <w:sz w:val="20"/>
          <w:szCs w:val="20"/>
          <w:lang w:val="hy-AM"/>
        </w:rPr>
        <w:t>օրենքով</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սահմանված</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կարգով</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մարված</w:t>
      </w:r>
      <w:r w:rsidRPr="00C06F98">
        <w:rPr>
          <w:rFonts w:ascii="GHEA Grapalat" w:hAnsi="GHEA Grapalat"/>
          <w:sz w:val="20"/>
          <w:szCs w:val="20"/>
          <w:lang w:val="hy-AM"/>
        </w:rPr>
        <w:t xml:space="preserve"> կամ վերացված </w:t>
      </w:r>
      <w:r w:rsidRPr="00C06F98">
        <w:rPr>
          <w:rFonts w:ascii="GHEA Grapalat" w:hAnsi="GHEA Grapalat" w:cs="Sylfaen"/>
          <w:sz w:val="20"/>
          <w:szCs w:val="20"/>
          <w:lang w:val="hy-AM"/>
        </w:rPr>
        <w:t>է</w:t>
      </w:r>
      <w:r w:rsidRPr="00C06F98">
        <w:rPr>
          <w:rFonts w:ascii="GHEA Grapalat" w:hAnsi="GHEA Grapalat"/>
          <w:sz w:val="20"/>
          <w:szCs w:val="20"/>
          <w:lang w:val="hy-AM"/>
        </w:rPr>
        <w:t xml:space="preserve">.  </w:t>
      </w:r>
    </w:p>
    <w:p w14:paraId="561485AF" w14:textId="77777777" w:rsidR="00CC1CD1" w:rsidRPr="00C06F98" w:rsidRDefault="00CC1CD1" w:rsidP="00CC1CD1">
      <w:pPr>
        <w:ind w:firstLine="720"/>
        <w:jc w:val="both"/>
        <w:rPr>
          <w:rFonts w:ascii="GHEA Grapalat" w:hAnsi="GHEA Grapalat"/>
          <w:sz w:val="20"/>
          <w:szCs w:val="20"/>
          <w:lang w:val="hy-AM"/>
        </w:rPr>
      </w:pPr>
      <w:r w:rsidRPr="00C06F98">
        <w:rPr>
          <w:rFonts w:ascii="GHEA Grapalat" w:hAnsi="GHEA Grapalat" w:cs="Sylfaen"/>
          <w:sz w:val="20"/>
          <w:szCs w:val="20"/>
          <w:lang w:val="hy-AM"/>
        </w:rPr>
        <w:t>4)</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որոնց վերաբերյալ գնումների ոլորտում հակամրցակցային համաձայնության, գերիշխող դիրքի չարաշահման կամ անբարեխիղճ մրցակցության համար պատասխանատվություն սահմանող վարչական ակտը հայտը ներկայացվելու օրվան նախորդող երեք տարվա ընթացքում դարձել է անբողոքարկելի, իսկ բողոքարկված լինելու դեպքում թողնվել է անփոփոխ</w:t>
      </w:r>
      <w:r w:rsidRPr="00C06F98">
        <w:rPr>
          <w:rFonts w:ascii="Cambria Math" w:hAnsi="Cambria Math" w:cs="Cambria Math"/>
          <w:sz w:val="20"/>
          <w:szCs w:val="20"/>
          <w:lang w:val="hy-AM"/>
        </w:rPr>
        <w:t>․</w:t>
      </w:r>
      <w:r w:rsidRPr="00C06F98">
        <w:rPr>
          <w:rFonts w:ascii="GHEA Grapalat" w:hAnsi="GHEA Grapalat"/>
          <w:sz w:val="20"/>
          <w:szCs w:val="20"/>
          <w:lang w:val="hy-AM"/>
        </w:rPr>
        <w:t xml:space="preserve"> </w:t>
      </w:r>
    </w:p>
    <w:p w14:paraId="6C59805C" w14:textId="77777777" w:rsidR="00CC1CD1" w:rsidRPr="00C06F98" w:rsidRDefault="00CC1CD1" w:rsidP="00CC1CD1">
      <w:pPr>
        <w:ind w:firstLine="720"/>
        <w:jc w:val="both"/>
        <w:rPr>
          <w:rFonts w:ascii="GHEA Grapalat" w:hAnsi="GHEA Grapalat"/>
          <w:sz w:val="20"/>
          <w:szCs w:val="20"/>
          <w:lang w:val="hy-AM"/>
        </w:rPr>
      </w:pPr>
      <w:r w:rsidRPr="00C06F98">
        <w:rPr>
          <w:rFonts w:ascii="GHEA Grapalat" w:hAnsi="GHEA Grapalat" w:cs="Sylfaen"/>
          <w:sz w:val="20"/>
          <w:szCs w:val="20"/>
          <w:lang w:val="hy-AM"/>
        </w:rPr>
        <w:t>5) որոնք հայտը ներկայացնելու օրվա դրությամբ ներառված են Եվրասիական տնտեսական միությանն անդամակցող երկրների գնումների մասին օրենսդրության համաձայն հրապարակված գնումների գործընթացին</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մասնակցելու</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իրավունք</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չունեցող</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մասնակիցների</w:t>
      </w:r>
      <w:r w:rsidRPr="00C06F98">
        <w:rPr>
          <w:rFonts w:ascii="GHEA Grapalat" w:hAnsi="GHEA Grapalat"/>
          <w:sz w:val="20"/>
          <w:szCs w:val="20"/>
          <w:lang w:val="hy-AM"/>
        </w:rPr>
        <w:t xml:space="preserve"> </w:t>
      </w:r>
      <w:r w:rsidRPr="00C06F98">
        <w:rPr>
          <w:rFonts w:ascii="GHEA Grapalat" w:hAnsi="GHEA Grapalat" w:cs="Sylfaen"/>
          <w:sz w:val="20"/>
          <w:szCs w:val="20"/>
          <w:lang w:val="hy-AM"/>
        </w:rPr>
        <w:t xml:space="preserve">ցուցակում. </w:t>
      </w:r>
    </w:p>
    <w:p w14:paraId="409E37F1" w14:textId="77777777" w:rsidR="00CC1CD1" w:rsidRPr="00C06F98" w:rsidRDefault="00CC1CD1" w:rsidP="00CC1CD1">
      <w:pPr>
        <w:ind w:firstLine="567"/>
        <w:jc w:val="both"/>
        <w:rPr>
          <w:rFonts w:ascii="GHEA Grapalat" w:hAnsi="GHEA Grapalat"/>
          <w:sz w:val="20"/>
          <w:szCs w:val="20"/>
          <w:lang w:val="hy-AM"/>
        </w:rPr>
      </w:pPr>
      <w:r w:rsidRPr="00C06F98">
        <w:rPr>
          <w:rFonts w:ascii="GHEA Grapalat" w:hAnsi="GHEA Grapalat"/>
          <w:sz w:val="20"/>
          <w:szCs w:val="20"/>
          <w:lang w:val="hy-AM"/>
        </w:rPr>
        <w:t xml:space="preserve">   6) որոնք հայտը ներկայացնելու օրվա դրությամբ </w:t>
      </w:r>
      <w:r w:rsidRPr="00C06F98">
        <w:rPr>
          <w:rFonts w:ascii="GHEA Grapalat" w:hAnsi="GHEA Grapalat" w:cs="Sylfaen"/>
          <w:sz w:val="20"/>
          <w:szCs w:val="20"/>
          <w:lang w:val="hy-AM"/>
        </w:rPr>
        <w:t>ներառված</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են</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գնումների գործընթացին</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մասնակցելու</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իրավունք</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չունեցող</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մասնակիցների</w:t>
      </w:r>
      <w:r w:rsidRPr="00C06F98">
        <w:rPr>
          <w:rFonts w:ascii="GHEA Grapalat" w:hAnsi="GHEA Grapalat"/>
          <w:sz w:val="20"/>
          <w:szCs w:val="20"/>
          <w:lang w:val="hy-AM"/>
        </w:rPr>
        <w:t xml:space="preserve"> </w:t>
      </w:r>
      <w:r w:rsidRPr="00C06F98">
        <w:rPr>
          <w:rFonts w:ascii="GHEA Grapalat" w:hAnsi="GHEA Grapalat" w:cs="Sylfaen"/>
          <w:sz w:val="20"/>
          <w:szCs w:val="20"/>
          <w:lang w:val="hy-AM"/>
        </w:rPr>
        <w:t>ցուցակում</w:t>
      </w:r>
      <w:r w:rsidRPr="00C06F98">
        <w:rPr>
          <w:rFonts w:ascii="GHEA Grapalat" w:hAnsi="GHEA Grapalat"/>
          <w:sz w:val="20"/>
          <w:szCs w:val="20"/>
          <w:lang w:val="hy-AM"/>
        </w:rPr>
        <w:t>:</w:t>
      </w:r>
    </w:p>
    <w:p w14:paraId="10D4EF65" w14:textId="77777777" w:rsidR="00CC1CD1" w:rsidRPr="00C06F98" w:rsidRDefault="00CC1CD1" w:rsidP="00CC1CD1">
      <w:pPr>
        <w:ind w:firstLine="567"/>
        <w:jc w:val="both"/>
        <w:rPr>
          <w:rFonts w:ascii="GHEA Grapalat" w:hAnsi="GHEA Grapalat" w:cs="Sylfaen"/>
          <w:sz w:val="20"/>
          <w:lang w:val="hy-AM"/>
        </w:rPr>
      </w:pPr>
      <w:r w:rsidRPr="00C06F98">
        <w:rPr>
          <w:rFonts w:ascii="GHEA Grapalat" w:hAnsi="GHEA Grapalat" w:cs="Sylfaen"/>
          <w:sz w:val="20"/>
          <w:lang w:val="hy-AM"/>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3F0BD2C" w14:textId="77777777" w:rsidR="00CC1CD1" w:rsidRPr="00C06F98" w:rsidRDefault="00CC1CD1" w:rsidP="00CC1CD1">
      <w:pPr>
        <w:shd w:val="clear" w:color="auto" w:fill="FFFFFF"/>
        <w:ind w:firstLine="375"/>
        <w:jc w:val="both"/>
        <w:rPr>
          <w:rFonts w:ascii="GHEA Grapalat" w:hAnsi="GHEA Grapalat" w:cs="Arial"/>
          <w:sz w:val="20"/>
          <w:lang w:val="hy-AM"/>
        </w:rPr>
      </w:pPr>
      <w:r w:rsidRPr="00C06F98">
        <w:rPr>
          <w:rFonts w:ascii="GHEA Grapalat" w:hAnsi="GHEA Grapalat" w:cs="Arial"/>
          <w:sz w:val="20"/>
          <w:lang w:val="hy-AM"/>
        </w:rPr>
        <w:t>Մասնակիցն ընդգրկվում է գնումների գործընթացին մասնակցելու իրավունք չունեցող մասնակիցների ցուցակում (այսուհետ նաև ցուցակ), եթե`</w:t>
      </w:r>
    </w:p>
    <w:p w14:paraId="559625C3" w14:textId="77777777" w:rsidR="00CC1CD1" w:rsidRPr="00C06F98" w:rsidRDefault="00CC1CD1" w:rsidP="00CC1CD1">
      <w:pPr>
        <w:pStyle w:val="ListParagraph"/>
        <w:numPr>
          <w:ilvl w:val="0"/>
          <w:numId w:val="31"/>
        </w:numPr>
        <w:shd w:val="clear" w:color="auto" w:fill="FFFFFF"/>
        <w:ind w:left="0" w:firstLine="720"/>
        <w:jc w:val="both"/>
        <w:rPr>
          <w:rFonts w:ascii="GHEA Grapalat" w:hAnsi="GHEA Grapalat" w:cs="Arial"/>
          <w:sz w:val="20"/>
          <w:lang w:val="hy-AM" w:eastAsia="en-US"/>
        </w:rPr>
      </w:pPr>
      <w:r w:rsidRPr="00C06F98">
        <w:rPr>
          <w:rFonts w:ascii="GHEA Grapalat" w:hAnsi="GHEA Grapalat" w:cs="Arial"/>
          <w:sz w:val="20"/>
          <w:lang w:val="hy-AM"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w:t>
      </w:r>
      <w:r w:rsidRPr="00C06F98">
        <w:rPr>
          <w:rFonts w:ascii="GHEA Grapalat" w:hAnsi="GHEA Grapalat" w:cs="Arial"/>
          <w:sz w:val="20"/>
          <w:lang w:val="hy-AM" w:eastAsia="en-US"/>
        </w:rPr>
        <w:lastRenderedPageBreak/>
        <w:t>պայմանագրով սահմանված ժամկետում չի վճարել հայտի, պայմանագրի և (կամ) որակավորան ապահովման գումարը.</w:t>
      </w:r>
    </w:p>
    <w:p w14:paraId="7C338F70" w14:textId="2C10F947" w:rsidR="00CC1CD1" w:rsidRPr="00C06F98" w:rsidRDefault="00CC1CD1" w:rsidP="00CC1CD1">
      <w:pPr>
        <w:pStyle w:val="ListParagraph"/>
        <w:numPr>
          <w:ilvl w:val="0"/>
          <w:numId w:val="31"/>
        </w:numPr>
        <w:shd w:val="clear" w:color="auto" w:fill="FFFFFF"/>
        <w:ind w:left="0" w:firstLine="720"/>
        <w:jc w:val="both"/>
        <w:rPr>
          <w:rFonts w:ascii="GHEA Grapalat" w:hAnsi="GHEA Grapalat" w:cs="Arial"/>
          <w:sz w:val="20"/>
          <w:lang w:val="hy-AM"/>
        </w:rPr>
      </w:pPr>
      <w:r w:rsidRPr="00C06F98">
        <w:rPr>
          <w:rFonts w:ascii="GHEA Grapalat" w:hAnsi="GHEA Grapalat" w:cs="Arial"/>
          <w:sz w:val="20"/>
          <w:lang w:val="hy-AM" w:eastAsia="en-US"/>
        </w:rPr>
        <w:t>որպես ընտրված մասնակից հրաժարվել կամ զրկվել է պայմանագիր կնքելու իրավունքից:</w:t>
      </w:r>
    </w:p>
    <w:p w14:paraId="571F05A0" w14:textId="77777777" w:rsidR="005200BD" w:rsidRPr="00F11177" w:rsidRDefault="005200BD" w:rsidP="00F11177">
      <w:pPr>
        <w:ind w:firstLine="567"/>
        <w:jc w:val="both"/>
        <w:rPr>
          <w:rFonts w:ascii="GHEA Grapalat" w:hAnsi="GHEA Grapalat"/>
          <w:sz w:val="20"/>
          <w:szCs w:val="20"/>
          <w:lang w:val="hy-AM"/>
        </w:rPr>
      </w:pPr>
      <w:r w:rsidRPr="00F11177">
        <w:rPr>
          <w:rFonts w:ascii="GHEA Grapalat" w:hAnsi="GHEA Grapalat"/>
          <w:sz w:val="20"/>
          <w:szCs w:val="20"/>
          <w:lang w:val="hy-AM"/>
        </w:rPr>
        <w:t xml:space="preserve">7) որոնք </w:t>
      </w:r>
      <w:r w:rsidRPr="00F11177">
        <w:rPr>
          <w:rFonts w:ascii="GHEA Grapalat" w:hAnsi="GHEA Grapalat" w:cs="Calibri"/>
          <w:color w:val="000000"/>
          <w:lang w:val="hy-AM"/>
        </w:rPr>
        <w:t xml:space="preserve">ՀՀ </w:t>
      </w:r>
      <w:r w:rsidRPr="00F11177">
        <w:rPr>
          <w:rFonts w:ascii="GHEA Grapalat" w:hAnsi="GHEA Grapalat" w:cs="Sylfaen"/>
          <w:sz w:val="20"/>
          <w:szCs w:val="20"/>
          <w:lang w:val="hy-AM"/>
        </w:rPr>
        <w:t xml:space="preserve">կառավարության 20.06.2025թ. N 817-Ա որոշման 1-ին կետի 2-րդ ենթակետի </w:t>
      </w:r>
      <w:r w:rsidRPr="00F11177">
        <w:rPr>
          <w:rFonts w:ascii="GHEA Grapalat" w:hAnsi="GHEA Grapalat"/>
          <w:u w:val="single"/>
          <w:lang w:val="hy-AM"/>
        </w:rPr>
        <w:t>«</w:t>
      </w:r>
      <w:r w:rsidRPr="00F11177">
        <w:rPr>
          <w:rFonts w:ascii="GHEA Grapalat" w:hAnsi="GHEA Grapalat" w:cs="Sylfaen"/>
          <w:sz w:val="20"/>
          <w:szCs w:val="20"/>
          <w:lang w:val="hy-AM"/>
        </w:rPr>
        <w:t>զ</w:t>
      </w:r>
      <w:r w:rsidRPr="00F11177">
        <w:rPr>
          <w:rFonts w:ascii="GHEA Grapalat" w:hAnsi="GHEA Grapalat"/>
          <w:lang w:val="hy-AM"/>
        </w:rPr>
        <w:t>»</w:t>
      </w:r>
      <w:r w:rsidRPr="00F11177">
        <w:rPr>
          <w:rFonts w:ascii="GHEA Grapalat" w:hAnsi="GHEA Grapalat" w:cs="Sylfaen"/>
          <w:sz w:val="20"/>
          <w:szCs w:val="20"/>
          <w:lang w:val="hy-AM"/>
        </w:rPr>
        <w:t xml:space="preserve"> պարբերության հիման վրա՝ գնման գործընթացներին չմասնակցելու պարտավորագրերի հիմքով,</w:t>
      </w:r>
      <w:r w:rsidRPr="00F11177">
        <w:rPr>
          <w:rFonts w:ascii="GHEA Grapalat" w:hAnsi="GHEA Grapalat"/>
          <w:sz w:val="20"/>
          <w:szCs w:val="20"/>
          <w:lang w:val="hy-AM"/>
        </w:rPr>
        <w:t xml:space="preserve"> հայտը ներկայացնելու օրվա դրությամբ  ներառված են նույն որոշման 2-րդ կետի 2-րդ ենթակետով նախատեսված  ցուցակում</w:t>
      </w:r>
      <w:r w:rsidRPr="00F11177">
        <w:rPr>
          <w:rFonts w:ascii="GHEA Grapalat" w:hAnsi="GHEA Grapalat" w:cs="Sylfaen"/>
          <w:sz w:val="20"/>
          <w:szCs w:val="20"/>
          <w:lang w:val="hy-AM"/>
        </w:rPr>
        <w:t>:</w:t>
      </w:r>
      <w:r w:rsidRPr="00F11177">
        <w:rPr>
          <w:rFonts w:ascii="GHEA Grapalat" w:hAnsi="GHEA Grapalat"/>
          <w:sz w:val="20"/>
          <w:szCs w:val="20"/>
          <w:lang w:val="hy-AM"/>
        </w:rPr>
        <w:t xml:space="preserve"> </w:t>
      </w:r>
    </w:p>
    <w:p w14:paraId="287F5767" w14:textId="77777777" w:rsidR="00CC1CD1" w:rsidRPr="00C06F98" w:rsidRDefault="00CC1CD1" w:rsidP="00CC1CD1">
      <w:pPr>
        <w:ind w:firstLine="567"/>
        <w:jc w:val="both"/>
        <w:rPr>
          <w:rFonts w:ascii="GHEA Grapalat" w:hAnsi="GHEA Grapalat" w:cs="Sylfaen"/>
          <w:sz w:val="20"/>
          <w:lang w:val="hy-AM"/>
        </w:rPr>
      </w:pPr>
      <w:r w:rsidRPr="00C06F98">
        <w:rPr>
          <w:rFonts w:ascii="GHEA Grapalat" w:hAnsi="GHEA Grapalat" w:cs="Sylfaen"/>
          <w:sz w:val="20"/>
          <w:lang w:val="hy-AM"/>
        </w:rPr>
        <w:t>2.2 Մասնակցության իրավունքի գնահատման համար մասնակիցը հայտով պետք է ներկայացնի իր կողմից հաստատված` սույն</w:t>
      </w:r>
      <w:r w:rsidRPr="00C06F98">
        <w:rPr>
          <w:rFonts w:ascii="GHEA Grapalat" w:hAnsi="GHEA Grapalat" w:cs="Arial"/>
          <w:sz w:val="20"/>
          <w:lang w:val="hy-AM"/>
        </w:rPr>
        <w:t xml:space="preserve"> </w:t>
      </w:r>
      <w:r w:rsidRPr="00C06F98">
        <w:rPr>
          <w:rFonts w:ascii="GHEA Grapalat" w:hAnsi="GHEA Grapalat" w:cs="Sylfaen"/>
          <w:sz w:val="20"/>
          <w:lang w:val="hy-AM"/>
        </w:rPr>
        <w:t>հրավերի</w:t>
      </w:r>
      <w:r w:rsidRPr="00C06F98">
        <w:rPr>
          <w:rFonts w:ascii="GHEA Grapalat" w:hAnsi="GHEA Grapalat" w:cs="Arial"/>
          <w:sz w:val="20"/>
          <w:lang w:val="hy-AM"/>
        </w:rPr>
        <w:t xml:space="preserve"> 2-րդ </w:t>
      </w:r>
      <w:r w:rsidRPr="00C06F98">
        <w:rPr>
          <w:rFonts w:ascii="GHEA Grapalat" w:hAnsi="GHEA Grapalat" w:cs="Sylfaen"/>
          <w:sz w:val="20"/>
          <w:lang w:val="hy-AM"/>
        </w:rPr>
        <w:t>մասի</w:t>
      </w:r>
      <w:r w:rsidRPr="00C06F98">
        <w:rPr>
          <w:rFonts w:ascii="GHEA Grapalat" w:hAnsi="GHEA Grapalat" w:cs="Arial"/>
          <w:sz w:val="20"/>
          <w:lang w:val="hy-AM"/>
        </w:rPr>
        <w:t xml:space="preserve"> 2.1 </w:t>
      </w:r>
      <w:r w:rsidRPr="00C06F98">
        <w:rPr>
          <w:rFonts w:ascii="GHEA Grapalat" w:hAnsi="GHEA Grapalat" w:cs="Sylfaen"/>
          <w:sz w:val="20"/>
          <w:lang w:val="hy-AM"/>
        </w:rPr>
        <w:t>կետով</w:t>
      </w:r>
      <w:r w:rsidRPr="00C06F98">
        <w:rPr>
          <w:rFonts w:ascii="GHEA Grapalat" w:hAnsi="GHEA Grapalat" w:cs="Arial"/>
          <w:sz w:val="20"/>
          <w:lang w:val="hy-AM"/>
        </w:rPr>
        <w:t xml:space="preserve"> </w:t>
      </w:r>
      <w:r w:rsidRPr="00C06F98">
        <w:rPr>
          <w:rFonts w:ascii="GHEA Grapalat" w:hAnsi="GHEA Grapalat" w:cs="Sylfaen"/>
          <w:sz w:val="20"/>
          <w:lang w:val="hy-AM"/>
        </w:rPr>
        <w:t>նախատեսված</w:t>
      </w:r>
      <w:r w:rsidRPr="00C06F98">
        <w:rPr>
          <w:rFonts w:ascii="GHEA Grapalat" w:hAnsi="GHEA Grapalat" w:cs="Arial"/>
          <w:sz w:val="20"/>
          <w:lang w:val="hy-AM"/>
        </w:rPr>
        <w:t xml:space="preserve"> </w:t>
      </w:r>
      <w:r w:rsidRPr="00C06F98">
        <w:rPr>
          <w:rFonts w:ascii="GHEA Grapalat" w:hAnsi="GHEA Grapalat" w:cs="Sylfaen"/>
          <w:sz w:val="20"/>
          <w:lang w:val="hy-AM"/>
        </w:rPr>
        <w:t>գրավոր</w:t>
      </w:r>
      <w:r w:rsidRPr="00C06F98">
        <w:rPr>
          <w:rFonts w:ascii="GHEA Grapalat" w:hAnsi="GHEA Grapalat" w:cs="Arial"/>
          <w:sz w:val="20"/>
          <w:lang w:val="hy-AM"/>
        </w:rPr>
        <w:t xml:space="preserve"> </w:t>
      </w:r>
      <w:r w:rsidRPr="00C06F98">
        <w:rPr>
          <w:rFonts w:ascii="GHEA Grapalat" w:hAnsi="GHEA Grapalat" w:cs="Sylfaen"/>
          <w:sz w:val="20"/>
          <w:lang w:val="hy-AM"/>
        </w:rPr>
        <w:t>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w:t>
      </w:r>
      <w:r w:rsidRPr="00C06F98">
        <w:rPr>
          <w:rFonts w:ascii="GHEA Grapalat" w:hAnsi="GHEA Grapalat" w:cs="Tahoma"/>
          <w:sz w:val="20"/>
          <w:lang w:val="hy-AM"/>
        </w:rPr>
        <w:t xml:space="preserve"> Մասնակցի հայտարարության իսկությունը գնահատող հանձնաժողովը (այսուհետ` հանձնաժողով) գնահատում է սույն հրավերով սահմանված պայմաններով:</w:t>
      </w:r>
    </w:p>
    <w:p w14:paraId="684EA155" w14:textId="77777777" w:rsidR="00396814" w:rsidRPr="00C06F98" w:rsidRDefault="00396814" w:rsidP="00396814">
      <w:pPr>
        <w:ind w:firstLine="720"/>
        <w:jc w:val="both"/>
        <w:rPr>
          <w:rFonts w:ascii="GHEA Grapalat" w:hAnsi="GHEA Grapalat" w:cs="Sylfaen"/>
          <w:sz w:val="20"/>
          <w:szCs w:val="20"/>
          <w:lang w:val="hy-AM"/>
        </w:rPr>
      </w:pPr>
      <w:r w:rsidRPr="00C06F98">
        <w:rPr>
          <w:rFonts w:ascii="GHEA Grapalat" w:hAnsi="GHEA Grapalat" w:cs="Tahoma"/>
          <w:sz w:val="20"/>
          <w:szCs w:val="20"/>
          <w:lang w:val="hy-AM"/>
        </w:rPr>
        <w:t xml:space="preserve">2.3 </w:t>
      </w:r>
      <w:bookmarkStart w:id="4" w:name="_Hlk201942661"/>
      <w:r w:rsidRPr="00C06F98">
        <w:rPr>
          <w:rFonts w:ascii="GHEA Grapalat" w:hAnsi="GHEA Grapalat" w:cs="Sylfaen"/>
          <w:sz w:val="20"/>
          <w:szCs w:val="20"/>
          <w:lang w:val="hy-AM"/>
        </w:rPr>
        <w:t xml:space="preserve">Մասնակիցի՝ Օրենքի 6-րդ հոդվածի 1-ին մասի 6-րդ կետով </w:t>
      </w:r>
      <w:bookmarkStart w:id="5" w:name="_Hlk201928997"/>
      <w:r w:rsidRPr="00C06F98">
        <w:rPr>
          <w:rFonts w:ascii="GHEA Grapalat" w:hAnsi="GHEA Grapalat" w:cs="Sylfaen"/>
          <w:sz w:val="20"/>
          <w:szCs w:val="20"/>
          <w:lang w:val="hy-AM"/>
        </w:rPr>
        <w:t xml:space="preserve">ինչպես նաև </w:t>
      </w:r>
      <w:r w:rsidRPr="00C06F98">
        <w:rPr>
          <w:rFonts w:ascii="GHEA Grapalat" w:hAnsi="GHEA Grapalat" w:cs="Calibri"/>
          <w:color w:val="000000"/>
          <w:lang w:val="hy-AM"/>
        </w:rPr>
        <w:t xml:space="preserve">ՀՀ </w:t>
      </w:r>
      <w:r w:rsidRPr="00C06F98">
        <w:rPr>
          <w:rFonts w:ascii="GHEA Grapalat" w:hAnsi="GHEA Grapalat" w:cs="Sylfaen"/>
          <w:sz w:val="20"/>
          <w:szCs w:val="20"/>
          <w:lang w:val="hy-AM"/>
        </w:rPr>
        <w:t xml:space="preserve">կառավարության 20.06.2025թ. N 817-Ա որոշման 2-րդ կետի 2-րդ ենթակետով նախատեսված ցուցակներում </w:t>
      </w:r>
      <w:bookmarkEnd w:id="5"/>
      <w:r w:rsidRPr="00C06F98">
        <w:rPr>
          <w:rFonts w:ascii="GHEA Grapalat" w:hAnsi="GHEA Grapalat" w:cs="Sylfaen"/>
          <w:sz w:val="20"/>
          <w:szCs w:val="20"/>
          <w:lang w:val="hy-AM"/>
        </w:rPr>
        <w:t>ներառվելը ,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14:paraId="2B9035F6" w14:textId="77777777" w:rsidR="00396814" w:rsidRPr="00C06F98" w:rsidRDefault="00396814" w:rsidP="00396814">
      <w:pPr>
        <w:ind w:firstLine="720"/>
        <w:jc w:val="both"/>
        <w:rPr>
          <w:rFonts w:ascii="GHEA Grapalat" w:hAnsi="GHEA Grapalat"/>
          <w:sz w:val="20"/>
          <w:szCs w:val="20"/>
          <w:lang w:val="hy-AM"/>
        </w:rPr>
      </w:pPr>
      <w:r w:rsidRPr="00C06F98">
        <w:rPr>
          <w:rFonts w:ascii="GHEA Grapalat" w:hAnsi="GHEA Grapalat"/>
          <w:color w:val="000000"/>
          <w:lang w:val="hy-AM"/>
        </w:rPr>
        <w:t xml:space="preserve"> </w:t>
      </w:r>
      <w:bookmarkEnd w:id="4"/>
      <w:r w:rsidRPr="00C06F98">
        <w:rPr>
          <w:rFonts w:ascii="GHEA Grapalat" w:hAnsi="GHEA Grapalat" w:cs="Tahoma"/>
          <w:sz w:val="20"/>
          <w:szCs w:val="20"/>
          <w:lang w:val="hy-AM"/>
        </w:rPr>
        <w:t xml:space="preserve"> </w:t>
      </w:r>
      <w:r w:rsidRPr="00C06F98">
        <w:rPr>
          <w:rFonts w:ascii="GHEA Grapalat" w:hAnsi="GHEA Grapalat" w:cs="Sylfaen"/>
          <w:sz w:val="20"/>
          <w:szCs w:val="20"/>
          <w:lang w:val="hy-AM"/>
        </w:rPr>
        <w:t>Արգելվում</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sz w:val="20"/>
          <w:szCs w:val="20"/>
          <w:lang w:val="hy-AM"/>
        </w:rPr>
        <w:t xml:space="preserve"> սույն կետով սահմանված փոխկապակցված անձանց և (կամ) </w:t>
      </w:r>
      <w:r w:rsidRPr="00C06F98">
        <w:rPr>
          <w:rFonts w:ascii="GHEA Grapalat" w:hAnsi="GHEA Grapalat" w:cs="Sylfaen"/>
          <w:sz w:val="20"/>
          <w:szCs w:val="20"/>
          <w:lang w:val="hy-AM"/>
        </w:rPr>
        <w:t>միևնույն</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անձի</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անձանց</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կողմից</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հիմնադրված</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կամ</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ավելի</w:t>
      </w:r>
      <w:r w:rsidRPr="00C06F98">
        <w:rPr>
          <w:rFonts w:ascii="GHEA Grapalat" w:hAnsi="GHEA Grapalat"/>
          <w:sz w:val="20"/>
          <w:szCs w:val="20"/>
          <w:lang w:val="hy-AM"/>
        </w:rPr>
        <w:t xml:space="preserve"> </w:t>
      </w:r>
      <w:r w:rsidRPr="00C06F98">
        <w:rPr>
          <w:rFonts w:ascii="GHEA Grapalat" w:hAnsi="GHEA Grapalat" w:cs="Sylfaen"/>
          <w:sz w:val="20"/>
          <w:szCs w:val="20"/>
          <w:lang w:val="hy-AM"/>
        </w:rPr>
        <w:t>քան</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հիսուն</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տոկոս</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միևնույն</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անձի</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անձանց</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պատկանող</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բաժնեմաս</w:t>
      </w:r>
      <w:r w:rsidRPr="00C06F98">
        <w:rPr>
          <w:rFonts w:ascii="GHEA Grapalat" w:hAnsi="GHEA Grapalat"/>
          <w:sz w:val="20"/>
          <w:szCs w:val="20"/>
          <w:lang w:val="hy-AM"/>
        </w:rPr>
        <w:t xml:space="preserve"> (փայաբաժին) </w:t>
      </w:r>
      <w:r w:rsidRPr="00C06F98">
        <w:rPr>
          <w:rFonts w:ascii="GHEA Grapalat" w:hAnsi="GHEA Grapalat" w:cs="Sylfaen"/>
          <w:sz w:val="20"/>
          <w:szCs w:val="20"/>
          <w:lang w:val="hy-AM"/>
        </w:rPr>
        <w:t>ունեցող</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կազմակերպությունների</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միաժամանակյա</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մասնակցությունը</w:t>
      </w:r>
      <w:r w:rsidRPr="00C06F98">
        <w:rPr>
          <w:rFonts w:ascii="GHEA Grapalat" w:hAnsi="GHEA Grapalat"/>
          <w:sz w:val="20"/>
          <w:szCs w:val="20"/>
          <w:lang w:val="hy-AM"/>
        </w:rPr>
        <w:t xml:space="preserve"> սույն ընթացակարգին </w:t>
      </w:r>
      <w:r w:rsidRPr="00C06F98">
        <w:rPr>
          <w:rFonts w:ascii="GHEA Grapalat" w:hAnsi="GHEA Grapalat" w:cs="Sylfaen"/>
          <w:sz w:val="20"/>
          <w:szCs w:val="20"/>
          <w:lang w:val="hy-AM"/>
        </w:rPr>
        <w:t>(միևնույն չափաբաժնին), բացառությամբ</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պետության</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կամ</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համայնքների</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կողմից</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հիմնադրված</w:t>
      </w:r>
      <w:r w:rsidRPr="00C06F98">
        <w:rPr>
          <w:rFonts w:ascii="GHEA Grapalat" w:hAnsi="GHEA Grapalat"/>
          <w:sz w:val="20"/>
          <w:szCs w:val="20"/>
          <w:lang w:val="hy-AM"/>
        </w:rPr>
        <w:t xml:space="preserve"> </w:t>
      </w:r>
      <w:r w:rsidRPr="00C06F98">
        <w:rPr>
          <w:rFonts w:ascii="GHEA Grapalat" w:hAnsi="GHEA Grapalat" w:cs="Sylfaen"/>
          <w:sz w:val="20"/>
          <w:szCs w:val="20"/>
          <w:lang w:val="hy-AM"/>
        </w:rPr>
        <w:t xml:space="preserve">կազմակերպությունների և (կամ) </w:t>
      </w:r>
      <w:r w:rsidRPr="00C06F98">
        <w:rPr>
          <w:rFonts w:ascii="GHEA Grapalat" w:hAnsi="GHEA Grapalat" w:cs="Sylfaen"/>
          <w:sz w:val="20"/>
          <w:lang w:val="hy-AM"/>
        </w:rPr>
        <w:t>համատեղ</w:t>
      </w:r>
      <w:r w:rsidRPr="00C06F98">
        <w:rPr>
          <w:rFonts w:ascii="GHEA Grapalat" w:hAnsi="GHEA Grapalat" w:cs="Times Armenian"/>
          <w:sz w:val="20"/>
          <w:lang w:val="hy-AM"/>
        </w:rPr>
        <w:t xml:space="preserve"> գ</w:t>
      </w:r>
      <w:r w:rsidRPr="00C06F98">
        <w:rPr>
          <w:rFonts w:ascii="GHEA Grapalat" w:hAnsi="GHEA Grapalat" w:cs="Sylfaen"/>
          <w:sz w:val="20"/>
          <w:lang w:val="hy-AM"/>
        </w:rPr>
        <w:t>ործունեության</w:t>
      </w:r>
      <w:r w:rsidRPr="00C06F98">
        <w:rPr>
          <w:rFonts w:ascii="GHEA Grapalat" w:hAnsi="GHEA Grapalat" w:cs="Times Armenian"/>
          <w:sz w:val="20"/>
          <w:lang w:val="hy-AM"/>
        </w:rPr>
        <w:t xml:space="preserve"> </w:t>
      </w:r>
      <w:r w:rsidRPr="00C06F98">
        <w:rPr>
          <w:rFonts w:ascii="GHEA Grapalat" w:hAnsi="GHEA Grapalat" w:cs="Sylfaen"/>
          <w:sz w:val="20"/>
          <w:lang w:val="hy-AM"/>
        </w:rPr>
        <w:t>կար</w:t>
      </w:r>
      <w:r w:rsidRPr="00C06F98">
        <w:rPr>
          <w:rFonts w:ascii="GHEA Grapalat" w:hAnsi="GHEA Grapalat" w:cs="Times Armenian"/>
          <w:sz w:val="20"/>
          <w:lang w:val="hy-AM"/>
        </w:rPr>
        <w:t>գ</w:t>
      </w:r>
      <w:r w:rsidRPr="00C06F98">
        <w:rPr>
          <w:rFonts w:ascii="GHEA Grapalat" w:hAnsi="GHEA Grapalat" w:cs="Sylfaen"/>
          <w:sz w:val="20"/>
          <w:lang w:val="hy-AM"/>
        </w:rPr>
        <w:t xml:space="preserve">ով </w:t>
      </w:r>
      <w:r w:rsidRPr="00C06F98">
        <w:rPr>
          <w:rFonts w:ascii="GHEA Grapalat" w:hAnsi="GHEA Grapalat" w:cs="Times Armenian"/>
          <w:sz w:val="20"/>
          <w:lang w:val="hy-AM"/>
        </w:rPr>
        <w:t>(</w:t>
      </w:r>
      <w:r w:rsidRPr="00C06F98">
        <w:rPr>
          <w:rFonts w:ascii="GHEA Grapalat" w:hAnsi="GHEA Grapalat" w:cs="Sylfaen"/>
          <w:sz w:val="20"/>
          <w:lang w:val="hy-AM"/>
        </w:rPr>
        <w:t>կոնսորցիումով</w:t>
      </w:r>
      <w:r w:rsidRPr="00C06F98">
        <w:rPr>
          <w:rFonts w:ascii="GHEA Grapalat" w:hAnsi="GHEA Grapalat" w:cs="Times Armenian"/>
          <w:sz w:val="20"/>
          <w:lang w:val="hy-AM"/>
        </w:rPr>
        <w:t>) գ</w:t>
      </w:r>
      <w:r w:rsidRPr="00C06F98">
        <w:rPr>
          <w:rFonts w:ascii="GHEA Grapalat" w:hAnsi="GHEA Grapalat" w:cs="Sylfaen"/>
          <w:sz w:val="20"/>
          <w:lang w:val="hy-AM"/>
        </w:rPr>
        <w:t>նումների</w:t>
      </w:r>
      <w:r w:rsidRPr="00C06F98">
        <w:rPr>
          <w:rFonts w:ascii="GHEA Grapalat" w:hAnsi="GHEA Grapalat" w:cs="Times Armenian"/>
          <w:sz w:val="20"/>
          <w:lang w:val="hy-AM"/>
        </w:rPr>
        <w:t xml:space="preserve"> գ</w:t>
      </w:r>
      <w:r w:rsidRPr="00C06F98">
        <w:rPr>
          <w:rFonts w:ascii="GHEA Grapalat" w:hAnsi="GHEA Grapalat" w:cs="Sylfaen"/>
          <w:sz w:val="20"/>
          <w:lang w:val="hy-AM"/>
        </w:rPr>
        <w:t xml:space="preserve">ործընթացին </w:t>
      </w:r>
      <w:r w:rsidRPr="00C06F98">
        <w:rPr>
          <w:rFonts w:ascii="GHEA Grapalat" w:hAnsi="GHEA Grapalat" w:cs="Sylfaen"/>
          <w:sz w:val="20"/>
          <w:szCs w:val="20"/>
          <w:lang w:val="hy-AM"/>
        </w:rPr>
        <w:t>մասնակցության դեպքերի:</w:t>
      </w:r>
    </w:p>
    <w:p w14:paraId="4607FD9B" w14:textId="77777777" w:rsidR="00CC1CD1" w:rsidRPr="00C06F98" w:rsidRDefault="00CC1CD1" w:rsidP="00CC1CD1">
      <w:pPr>
        <w:pStyle w:val="NormalWeb"/>
        <w:spacing w:before="0" w:beforeAutospacing="0" w:after="0" w:afterAutospacing="0"/>
        <w:ind w:firstLine="708"/>
        <w:jc w:val="both"/>
        <w:rPr>
          <w:rFonts w:ascii="GHEA Grapalat" w:hAnsi="GHEA Grapalat"/>
          <w:sz w:val="20"/>
          <w:szCs w:val="20"/>
          <w:lang w:val="hy-AM"/>
        </w:rPr>
      </w:pPr>
      <w:r w:rsidRPr="00C06F98">
        <w:rPr>
          <w:rFonts w:ascii="GHEA Grapalat" w:hAnsi="GHEA Grapalat"/>
          <w:sz w:val="20"/>
          <w:szCs w:val="20"/>
          <w:lang w:val="hy-AM"/>
        </w:rPr>
        <w:t>Կարգի 119-րդ կետի իմաստով`</w:t>
      </w:r>
    </w:p>
    <w:p w14:paraId="3B98F3DB" w14:textId="77777777" w:rsidR="00CC1CD1" w:rsidRPr="00C06F98"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C06F98">
        <w:rPr>
          <w:rFonts w:ascii="GHEA Grapalat" w:hAnsi="GHEA Grapalat"/>
          <w:sz w:val="20"/>
          <w:szCs w:val="20"/>
          <w:lang w:val="hy-AM"/>
        </w:rPr>
        <w:t>1</w:t>
      </w:r>
      <w:r w:rsidRPr="00C06F98">
        <w:rPr>
          <w:rFonts w:ascii="GHEA Grapalat" w:hAnsi="GHEA Grapalat"/>
          <w:color w:val="000000"/>
          <w:sz w:val="20"/>
          <w:szCs w:val="20"/>
          <w:lang w:val="hy-AM"/>
        </w:rPr>
        <w:t xml:space="preserve">) </w:t>
      </w:r>
      <w:r w:rsidRPr="00C06F98">
        <w:rPr>
          <w:rFonts w:ascii="GHEA Grapalat" w:hAnsi="GHEA Grapalat"/>
          <w:sz w:val="20"/>
          <w:szCs w:val="20"/>
          <w:lang w:val="hy-AM"/>
        </w:rPr>
        <w:t xml:space="preserve">ֆիզիկական </w:t>
      </w:r>
      <w:r w:rsidRPr="00C06F98">
        <w:rPr>
          <w:rFonts w:ascii="GHEA Grapalat" w:hAnsi="GHEA Grapalat" w:cs="GHEA Grapalat"/>
          <w:color w:val="000000"/>
          <w:sz w:val="20"/>
          <w:szCs w:val="20"/>
          <w:lang w:val="hy-AM"/>
        </w:rPr>
        <w:t xml:space="preserve">անձինք համարվում են փոխկապակցված, </w:t>
      </w:r>
      <w:r w:rsidRPr="00C06F98">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75CFFC83" w14:textId="77777777" w:rsidR="00CC1CD1" w:rsidRPr="00C06F98"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C06F98">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7171344" w14:textId="77777777" w:rsidR="00CC1CD1" w:rsidRPr="00C06F98"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C06F98">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B4B0446" w14:textId="77777777" w:rsidR="00CC1CD1" w:rsidRPr="00C06F98"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C06F98">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EFD2D6" w14:textId="77777777" w:rsidR="00CC1CD1" w:rsidRPr="00C06F98"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C06F98">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6783AAC" w14:textId="77777777" w:rsidR="00CC1CD1" w:rsidRPr="00C06F98"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C06F98">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D6FDE01" w14:textId="77777777" w:rsidR="00CC1CD1" w:rsidRPr="00C06F98"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C06F98">
        <w:rPr>
          <w:rFonts w:ascii="GHEA Grapalat" w:hAnsi="GHEA Grapalat"/>
          <w:sz w:val="20"/>
          <w:szCs w:val="20"/>
          <w:lang w:val="hy-AM"/>
        </w:rPr>
        <w:t xml:space="preserve">3) ֆիզիկական անձի կարգավիճակ չունեցող մասնակիցները </w:t>
      </w:r>
      <w:r w:rsidRPr="00C06F98">
        <w:rPr>
          <w:rFonts w:ascii="GHEA Grapalat" w:hAnsi="GHEA Grapalat"/>
          <w:color w:val="000000"/>
          <w:sz w:val="20"/>
          <w:szCs w:val="20"/>
          <w:lang w:val="hy-AM"/>
        </w:rPr>
        <w:t xml:space="preserve">համարվում են փոխկապակցված, եթե` </w:t>
      </w:r>
    </w:p>
    <w:p w14:paraId="47A4C094" w14:textId="77777777" w:rsidR="00CC1CD1" w:rsidRPr="00C06F98" w:rsidRDefault="00CC1CD1" w:rsidP="00CC1CD1">
      <w:pPr>
        <w:pStyle w:val="NormalWeb"/>
        <w:spacing w:before="0" w:beforeAutospacing="0" w:after="0" w:afterAutospacing="0"/>
        <w:ind w:firstLine="269"/>
        <w:jc w:val="both"/>
        <w:rPr>
          <w:rFonts w:ascii="GHEA Grapalat" w:hAnsi="GHEA Grapalat"/>
          <w:color w:val="000000"/>
          <w:sz w:val="20"/>
          <w:szCs w:val="20"/>
          <w:lang w:val="hy-AM"/>
        </w:rPr>
      </w:pPr>
      <w:r w:rsidRPr="00C06F98">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67CBD1E" w14:textId="77777777" w:rsidR="00CC1CD1" w:rsidRPr="00C06F98" w:rsidRDefault="00CC1CD1" w:rsidP="00CC1CD1">
      <w:pPr>
        <w:pStyle w:val="NormalWeb"/>
        <w:spacing w:before="0" w:beforeAutospacing="0" w:after="0" w:afterAutospacing="0"/>
        <w:ind w:firstLine="269"/>
        <w:jc w:val="both"/>
        <w:rPr>
          <w:rFonts w:ascii="GHEA Grapalat" w:hAnsi="GHEA Grapalat"/>
          <w:color w:val="000000"/>
          <w:sz w:val="20"/>
          <w:szCs w:val="20"/>
          <w:lang w:val="hy-AM"/>
        </w:rPr>
      </w:pPr>
      <w:r w:rsidRPr="00C06F98">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A6FE916" w14:textId="77777777" w:rsidR="00CC1CD1" w:rsidRPr="00C06F98" w:rsidRDefault="00CC1CD1" w:rsidP="00CC1CD1">
      <w:pPr>
        <w:pStyle w:val="NormalWeb"/>
        <w:spacing w:before="0" w:beforeAutospacing="0" w:after="0" w:afterAutospacing="0"/>
        <w:ind w:firstLine="708"/>
        <w:jc w:val="both"/>
        <w:rPr>
          <w:rFonts w:ascii="Sylfaen" w:hAnsi="Sylfaen"/>
          <w:sz w:val="20"/>
          <w:szCs w:val="20"/>
          <w:lang w:val="hy-AM"/>
        </w:rPr>
      </w:pPr>
      <w:r w:rsidRPr="00C06F98">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24DCBE1" w14:textId="77777777" w:rsidR="00CC1CD1" w:rsidRPr="00C06F98"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C06F98">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D935D3E" w14:textId="77777777" w:rsidR="00CC1CD1" w:rsidRPr="00C06F98" w:rsidRDefault="00CC1CD1" w:rsidP="00CC1CD1">
      <w:pPr>
        <w:ind w:firstLine="284"/>
        <w:jc w:val="both"/>
        <w:rPr>
          <w:rFonts w:ascii="GHEA Grapalat" w:hAnsi="GHEA Grapalat"/>
          <w:color w:val="000000"/>
          <w:sz w:val="20"/>
          <w:szCs w:val="20"/>
          <w:lang w:val="hy-AM"/>
        </w:rPr>
      </w:pPr>
      <w:r w:rsidRPr="00C06F98">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596CD995" w14:textId="77777777" w:rsidR="00CC1CD1" w:rsidRPr="00C06F98"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C06F98">
        <w:rPr>
          <w:rFonts w:ascii="GHEA Grapalat" w:hAnsi="GHEA Grapalat" w:cs="Arial Armenian"/>
          <w:sz w:val="20"/>
          <w:lang w:val="hy-AM"/>
        </w:rPr>
        <w:lastRenderedPageBreak/>
        <w:t xml:space="preserve">2.4 </w:t>
      </w:r>
      <w:r w:rsidRPr="00C06F98">
        <w:rPr>
          <w:rFonts w:ascii="GHEA Grapalat" w:hAnsi="GHEA Grapalat" w:cs="Sylfaen"/>
          <w:sz w:val="20"/>
          <w:lang w:val="hy-AM"/>
        </w:rPr>
        <w:t>Մասնակիցը</w:t>
      </w:r>
      <w:r w:rsidRPr="00C06F98">
        <w:rPr>
          <w:rFonts w:ascii="GHEA Grapalat" w:hAnsi="GHEA Grapalat" w:cs="Arial"/>
          <w:sz w:val="20"/>
          <w:lang w:val="hy-AM"/>
        </w:rPr>
        <w:t xml:space="preserve"> ընտրված մասնակից ճանաչվելու դեպքում </w:t>
      </w:r>
      <w:r w:rsidRPr="00C06F98">
        <w:rPr>
          <w:rFonts w:ascii="GHEA Grapalat" w:hAnsi="GHEA Grapalat"/>
          <w:color w:val="000000"/>
          <w:sz w:val="20"/>
          <w:szCs w:val="20"/>
          <w:lang w:val="hy-AM"/>
        </w:rPr>
        <w:t xml:space="preserve">ներկայացնում է որակավորման ապահովում՝ սույն հրավերով սահմանված կարգով և չափով: </w:t>
      </w:r>
    </w:p>
    <w:p w14:paraId="3FE3FC99" w14:textId="77777777" w:rsidR="00CC1CD1" w:rsidRPr="00C06F98" w:rsidRDefault="00CC1CD1" w:rsidP="00CC1CD1">
      <w:pPr>
        <w:ind w:firstLine="567"/>
        <w:jc w:val="both"/>
        <w:rPr>
          <w:rFonts w:ascii="GHEA Grapalat" w:hAnsi="GHEA Grapalat" w:cs="Arial"/>
          <w:sz w:val="20"/>
          <w:lang w:val="hy-AM"/>
        </w:rPr>
      </w:pPr>
      <w:r w:rsidRPr="00C06F98">
        <w:rPr>
          <w:rFonts w:ascii="GHEA Grapalat" w:hAnsi="GHEA Grapalat" w:cs="Arial"/>
          <w:sz w:val="20"/>
          <w:lang w:val="hy-AM"/>
        </w:rPr>
        <w:t xml:space="preserve"> </w:t>
      </w:r>
      <w:r w:rsidRPr="00C06F98">
        <w:rPr>
          <w:rFonts w:ascii="GHEA Grapalat" w:hAnsi="GHEA Grapalat" w:cs="Sylfaen"/>
          <w:sz w:val="20"/>
          <w:lang w:val="hy-AM"/>
        </w:rPr>
        <w:t xml:space="preserve">2.5 Սույն ընթացակարգի շրջանակում կնքվելիք պայմանագիրը կարող է իրականացվել ենթակապալի պայմանագիր կնքելու միջոցով։ Ենթակապալի պայմանագրի կողմ չի կարող հանդիսանալ սույն ընթացակարգին (միևնույն չափաբաժնին) մասնակցելու նպատակով հայտ ներկայացրած մասնակիցը: </w:t>
      </w:r>
    </w:p>
    <w:p w14:paraId="285E60C3" w14:textId="77777777" w:rsidR="00CC1CD1" w:rsidRPr="00C06F98" w:rsidRDefault="00CC1CD1" w:rsidP="00CC1CD1">
      <w:pPr>
        <w:pStyle w:val="BodyTextIndent2"/>
        <w:spacing w:line="240" w:lineRule="auto"/>
        <w:rPr>
          <w:rFonts w:ascii="GHEA Grapalat" w:hAnsi="GHEA Grapalat" w:cs="Sylfaen"/>
          <w:szCs w:val="24"/>
          <w:lang w:val="hy-AM"/>
        </w:rPr>
      </w:pPr>
      <w:r w:rsidRPr="00C06F98">
        <w:rPr>
          <w:rFonts w:ascii="GHEA Grapalat" w:hAnsi="GHEA Grapalat" w:cs="Sylfaen"/>
          <w:szCs w:val="24"/>
          <w:lang w:val="hy-AM"/>
        </w:rPr>
        <w:t xml:space="preserve"> 2.6 Մասնակիցները կարող են սույն ընթացակարգին մասնակցել համատեղ գործունեության կարգով (կոնսորցիումով)։ Նման դեպքում`</w:t>
      </w:r>
    </w:p>
    <w:p w14:paraId="47B2D0E3" w14:textId="77777777" w:rsidR="00CC1CD1" w:rsidRPr="00C06F98" w:rsidRDefault="00CC1CD1" w:rsidP="00CC1CD1">
      <w:pPr>
        <w:pStyle w:val="BodyTextIndent2"/>
        <w:spacing w:line="240" w:lineRule="auto"/>
        <w:rPr>
          <w:rFonts w:ascii="GHEA Grapalat" w:hAnsi="GHEA Grapalat" w:cs="Sylfaen"/>
          <w:szCs w:val="24"/>
          <w:lang w:val="hy-AM"/>
        </w:rPr>
      </w:pPr>
      <w:r w:rsidRPr="00C06F98">
        <w:rPr>
          <w:rFonts w:ascii="GHEA Grapalat" w:hAnsi="GHEA Grapalat" w:cs="Sylfaen"/>
          <w:szCs w:val="24"/>
          <w:lang w:val="hy-AM"/>
        </w:rPr>
        <w:t xml:space="preserve">1) համատեղ գործունեության պայմանագրի կողմերից որևէ մեկը չի կարող նույն ընթացակարգին </w:t>
      </w:r>
      <w:r w:rsidRPr="00C06F98">
        <w:rPr>
          <w:rFonts w:ascii="GHEA Grapalat" w:hAnsi="GHEA Grapalat" w:cs="Sylfaen"/>
          <w:lang w:val="hy-AM"/>
        </w:rPr>
        <w:t xml:space="preserve">(միևնույն չափաբաժնին) </w:t>
      </w:r>
      <w:r w:rsidRPr="00C06F98">
        <w:rPr>
          <w:rFonts w:ascii="GHEA Grapalat" w:hAnsi="GHEA Grapalat" w:cs="Sylfaen"/>
          <w:szCs w:val="24"/>
          <w:lang w:val="hy-AM"/>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2046936" w14:textId="77777777" w:rsidR="00CC1CD1" w:rsidRPr="00C06F98" w:rsidRDefault="00CC1CD1" w:rsidP="00CC1CD1">
      <w:pPr>
        <w:pStyle w:val="BodyTextIndent2"/>
        <w:spacing w:line="240" w:lineRule="auto"/>
        <w:ind w:firstLine="567"/>
        <w:rPr>
          <w:rFonts w:ascii="GHEA Grapalat" w:hAnsi="GHEA Grapalat" w:cs="Sylfaen"/>
          <w:szCs w:val="24"/>
          <w:lang w:val="hy-AM"/>
        </w:rPr>
      </w:pPr>
      <w:r w:rsidRPr="00C06F98">
        <w:rPr>
          <w:rFonts w:ascii="GHEA Grapalat" w:hAnsi="GHEA Grapalat" w:cs="Sylfaen"/>
          <w:szCs w:val="24"/>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6E4500CD" w14:textId="77777777" w:rsidR="00CC1CD1" w:rsidRPr="00C06F98" w:rsidRDefault="00CC1CD1" w:rsidP="00CC1CD1">
      <w:pPr>
        <w:ind w:firstLine="567"/>
        <w:jc w:val="both"/>
        <w:rPr>
          <w:rFonts w:ascii="GHEA Grapalat" w:hAnsi="GHEA Grapalat"/>
          <w:b/>
          <w:sz w:val="20"/>
          <w:lang w:val="hy-AM"/>
        </w:rPr>
      </w:pPr>
    </w:p>
    <w:p w14:paraId="7030738F" w14:textId="77777777" w:rsidR="00CC1CD1" w:rsidRPr="00C06F98" w:rsidRDefault="00CC1CD1" w:rsidP="00CC1CD1">
      <w:pPr>
        <w:jc w:val="center"/>
        <w:rPr>
          <w:rFonts w:ascii="GHEA Grapalat" w:hAnsi="GHEA Grapalat" w:cs="Arial"/>
          <w:b/>
          <w:sz w:val="20"/>
          <w:lang w:val="hy-AM"/>
        </w:rPr>
      </w:pPr>
      <w:r w:rsidRPr="00C06F98">
        <w:rPr>
          <w:rFonts w:ascii="GHEA Grapalat" w:hAnsi="GHEA Grapalat"/>
          <w:b/>
          <w:sz w:val="20"/>
          <w:lang w:val="hy-AM"/>
        </w:rPr>
        <w:t xml:space="preserve">3.  </w:t>
      </w:r>
      <w:r w:rsidRPr="00C06F98">
        <w:rPr>
          <w:rFonts w:ascii="GHEA Grapalat" w:hAnsi="GHEA Grapalat" w:cs="Sylfaen"/>
          <w:b/>
          <w:sz w:val="20"/>
          <w:lang w:val="hy-AM"/>
        </w:rPr>
        <w:t>ՀՐԱՎԵՐԻ</w:t>
      </w:r>
      <w:r w:rsidRPr="00C06F98">
        <w:rPr>
          <w:rFonts w:ascii="GHEA Grapalat" w:hAnsi="GHEA Grapalat" w:cs="Arial"/>
          <w:b/>
          <w:sz w:val="20"/>
          <w:lang w:val="hy-AM"/>
        </w:rPr>
        <w:t xml:space="preserve">  </w:t>
      </w:r>
      <w:r w:rsidRPr="00C06F98">
        <w:rPr>
          <w:rFonts w:ascii="GHEA Grapalat" w:hAnsi="GHEA Grapalat" w:cs="Sylfaen"/>
          <w:b/>
          <w:sz w:val="20"/>
          <w:lang w:val="hy-AM"/>
        </w:rPr>
        <w:t>ՊԱՐԶԱԲԱՆՈՒՄԸ</w:t>
      </w:r>
      <w:r w:rsidRPr="00C06F98">
        <w:rPr>
          <w:rFonts w:ascii="GHEA Grapalat" w:hAnsi="GHEA Grapalat" w:cs="Arial"/>
          <w:b/>
          <w:sz w:val="20"/>
          <w:lang w:val="hy-AM"/>
        </w:rPr>
        <w:t xml:space="preserve">  ԵՎ </w:t>
      </w:r>
      <w:r w:rsidRPr="00C06F98">
        <w:rPr>
          <w:rFonts w:ascii="GHEA Grapalat" w:hAnsi="GHEA Grapalat" w:cs="Sylfaen"/>
          <w:b/>
          <w:sz w:val="20"/>
          <w:lang w:val="hy-AM"/>
        </w:rPr>
        <w:t>ՀՐԱՎԵՐՈՒՄ</w:t>
      </w:r>
      <w:r w:rsidRPr="00C06F98">
        <w:rPr>
          <w:rFonts w:ascii="GHEA Grapalat" w:hAnsi="GHEA Grapalat" w:cs="Arial"/>
          <w:b/>
          <w:sz w:val="20"/>
          <w:lang w:val="hy-AM"/>
        </w:rPr>
        <w:t xml:space="preserve"> </w:t>
      </w:r>
      <w:r w:rsidRPr="00C06F98">
        <w:rPr>
          <w:rFonts w:ascii="GHEA Grapalat" w:hAnsi="GHEA Grapalat" w:cs="Sylfaen"/>
          <w:b/>
          <w:sz w:val="20"/>
          <w:lang w:val="hy-AM"/>
        </w:rPr>
        <w:t>ՓՈՓՈԽՈՒԹՅՈՒՆ</w:t>
      </w:r>
      <w:r w:rsidRPr="00C06F98">
        <w:rPr>
          <w:rFonts w:ascii="GHEA Grapalat" w:hAnsi="GHEA Grapalat" w:cs="Arial"/>
          <w:b/>
          <w:sz w:val="20"/>
          <w:lang w:val="hy-AM"/>
        </w:rPr>
        <w:t xml:space="preserve"> </w:t>
      </w:r>
      <w:r w:rsidRPr="00C06F98">
        <w:rPr>
          <w:rFonts w:ascii="GHEA Grapalat" w:hAnsi="GHEA Grapalat" w:cs="Sylfaen"/>
          <w:b/>
          <w:sz w:val="20"/>
          <w:lang w:val="hy-AM"/>
        </w:rPr>
        <w:t>ԿԱՏԱՐԵԼՈՒ</w:t>
      </w:r>
      <w:r w:rsidRPr="00C06F98">
        <w:rPr>
          <w:rFonts w:ascii="GHEA Grapalat" w:hAnsi="GHEA Grapalat" w:cs="Arial"/>
          <w:b/>
          <w:sz w:val="20"/>
          <w:lang w:val="hy-AM"/>
        </w:rPr>
        <w:t xml:space="preserve"> </w:t>
      </w:r>
      <w:r w:rsidRPr="00C06F98">
        <w:rPr>
          <w:rFonts w:ascii="GHEA Grapalat" w:hAnsi="GHEA Grapalat" w:cs="Sylfaen"/>
          <w:b/>
          <w:sz w:val="20"/>
          <w:lang w:val="hy-AM"/>
        </w:rPr>
        <w:t>ԿԱՐԳԸ</w:t>
      </w:r>
    </w:p>
    <w:p w14:paraId="0DCE3468" w14:textId="77777777" w:rsidR="00CC1CD1" w:rsidRPr="00C06F98" w:rsidRDefault="00CC1CD1" w:rsidP="00CC1CD1">
      <w:pPr>
        <w:jc w:val="center"/>
        <w:rPr>
          <w:rFonts w:ascii="GHEA Grapalat" w:hAnsi="GHEA Grapalat"/>
          <w:b/>
          <w:sz w:val="20"/>
          <w:lang w:val="hy-AM"/>
        </w:rPr>
      </w:pPr>
    </w:p>
    <w:p w14:paraId="3ABD2C35" w14:textId="77777777" w:rsidR="00CC1CD1" w:rsidRPr="00C06F98" w:rsidRDefault="00CC1CD1" w:rsidP="00CC1CD1">
      <w:pPr>
        <w:ind w:firstLine="567"/>
        <w:jc w:val="both"/>
        <w:rPr>
          <w:rFonts w:ascii="GHEA Grapalat" w:hAnsi="GHEA Grapalat"/>
          <w:sz w:val="20"/>
          <w:lang w:val="hy-AM"/>
        </w:rPr>
      </w:pPr>
      <w:r w:rsidRPr="00C06F98">
        <w:rPr>
          <w:rFonts w:ascii="GHEA Grapalat" w:hAnsi="GHEA Grapalat"/>
          <w:sz w:val="20"/>
          <w:lang w:val="hy-AM"/>
        </w:rPr>
        <w:t xml:space="preserve">3.1 </w:t>
      </w:r>
      <w:r w:rsidRPr="00C06F98">
        <w:rPr>
          <w:rFonts w:ascii="GHEA Grapalat" w:hAnsi="GHEA Grapalat" w:cs="Sylfaen"/>
          <w:sz w:val="20"/>
          <w:lang w:val="hy-AM"/>
        </w:rPr>
        <w:t>Օրենքի</w:t>
      </w:r>
      <w:r w:rsidRPr="00C06F98">
        <w:rPr>
          <w:rFonts w:ascii="GHEA Grapalat" w:hAnsi="GHEA Grapalat" w:cs="Arial"/>
          <w:sz w:val="20"/>
          <w:lang w:val="hy-AM"/>
        </w:rPr>
        <w:t xml:space="preserve"> 29-</w:t>
      </w:r>
      <w:r w:rsidRPr="00C06F98">
        <w:rPr>
          <w:rFonts w:ascii="GHEA Grapalat" w:hAnsi="GHEA Grapalat" w:cs="Sylfaen"/>
          <w:sz w:val="20"/>
          <w:lang w:val="hy-AM"/>
        </w:rPr>
        <w:t>րդ</w:t>
      </w:r>
      <w:r w:rsidRPr="00C06F98">
        <w:rPr>
          <w:rFonts w:ascii="GHEA Grapalat" w:hAnsi="GHEA Grapalat" w:cs="Arial"/>
          <w:sz w:val="20"/>
          <w:lang w:val="hy-AM"/>
        </w:rPr>
        <w:t xml:space="preserve"> </w:t>
      </w:r>
      <w:r w:rsidRPr="00C06F98">
        <w:rPr>
          <w:rFonts w:ascii="GHEA Grapalat" w:hAnsi="GHEA Grapalat" w:cs="Sylfaen"/>
          <w:sz w:val="20"/>
          <w:lang w:val="hy-AM"/>
        </w:rPr>
        <w:t>հոդվածի</w:t>
      </w:r>
      <w:r w:rsidRPr="00C06F98">
        <w:rPr>
          <w:rFonts w:ascii="GHEA Grapalat" w:hAnsi="GHEA Grapalat" w:cs="Arial"/>
          <w:sz w:val="20"/>
          <w:lang w:val="hy-AM"/>
        </w:rPr>
        <w:t xml:space="preserve"> </w:t>
      </w:r>
      <w:r w:rsidRPr="00C06F98">
        <w:rPr>
          <w:rFonts w:ascii="GHEA Grapalat" w:hAnsi="GHEA Grapalat" w:cs="Sylfaen"/>
          <w:sz w:val="20"/>
          <w:lang w:val="hy-AM"/>
        </w:rPr>
        <w:t>համաձայն</w:t>
      </w:r>
      <w:r w:rsidRPr="00C06F98">
        <w:rPr>
          <w:rFonts w:ascii="GHEA Grapalat" w:hAnsi="GHEA Grapalat" w:cs="Arial"/>
          <w:sz w:val="20"/>
          <w:lang w:val="hy-AM"/>
        </w:rPr>
        <w:t>` մ</w:t>
      </w:r>
      <w:r w:rsidRPr="00C06F98">
        <w:rPr>
          <w:rFonts w:ascii="GHEA Grapalat" w:hAnsi="GHEA Grapalat" w:cs="Sylfaen"/>
          <w:sz w:val="20"/>
          <w:lang w:val="hy-AM"/>
        </w:rPr>
        <w:t>ասնակիցն</w:t>
      </w:r>
      <w:r w:rsidRPr="00C06F98">
        <w:rPr>
          <w:rFonts w:ascii="GHEA Grapalat" w:hAnsi="GHEA Grapalat" w:cs="Arial"/>
          <w:sz w:val="20"/>
          <w:lang w:val="hy-AM"/>
        </w:rPr>
        <w:t xml:space="preserve"> </w:t>
      </w:r>
      <w:r w:rsidRPr="00C06F98">
        <w:rPr>
          <w:rFonts w:ascii="GHEA Grapalat" w:hAnsi="GHEA Grapalat" w:cs="Sylfaen"/>
          <w:sz w:val="20"/>
          <w:lang w:val="hy-AM"/>
        </w:rPr>
        <w:t>իրավունք</w:t>
      </w:r>
      <w:r w:rsidRPr="00C06F98">
        <w:rPr>
          <w:rFonts w:ascii="GHEA Grapalat" w:hAnsi="GHEA Grapalat" w:cs="Arial"/>
          <w:sz w:val="20"/>
          <w:lang w:val="hy-AM"/>
        </w:rPr>
        <w:t xml:space="preserve"> </w:t>
      </w:r>
      <w:r w:rsidRPr="00C06F98">
        <w:rPr>
          <w:rFonts w:ascii="GHEA Grapalat" w:hAnsi="GHEA Grapalat" w:cs="Sylfaen"/>
          <w:sz w:val="20"/>
          <w:lang w:val="hy-AM"/>
        </w:rPr>
        <w:t>ունի</w:t>
      </w:r>
      <w:r w:rsidRPr="00C06F98">
        <w:rPr>
          <w:rFonts w:ascii="GHEA Grapalat" w:hAnsi="GHEA Grapalat" w:cs="Arial"/>
          <w:sz w:val="20"/>
          <w:lang w:val="hy-AM"/>
        </w:rPr>
        <w:t xml:space="preserve"> </w:t>
      </w:r>
      <w:r w:rsidRPr="00C06F98">
        <w:rPr>
          <w:rFonts w:ascii="GHEA Grapalat" w:hAnsi="GHEA Grapalat" w:cs="Sylfaen"/>
          <w:sz w:val="20"/>
          <w:lang w:val="hy-AM"/>
        </w:rPr>
        <w:t>պատվիրատուից</w:t>
      </w:r>
      <w:r w:rsidRPr="00C06F98">
        <w:rPr>
          <w:rFonts w:ascii="GHEA Grapalat" w:hAnsi="GHEA Grapalat" w:cs="Arial"/>
          <w:sz w:val="20"/>
          <w:lang w:val="hy-AM"/>
        </w:rPr>
        <w:t xml:space="preserve"> </w:t>
      </w:r>
      <w:r w:rsidRPr="00C06F98">
        <w:rPr>
          <w:rFonts w:ascii="GHEA Grapalat" w:hAnsi="GHEA Grapalat" w:cs="Sylfaen"/>
          <w:sz w:val="20"/>
          <w:lang w:val="hy-AM"/>
        </w:rPr>
        <w:t>պահանջել</w:t>
      </w:r>
      <w:r w:rsidRPr="00C06F98">
        <w:rPr>
          <w:rFonts w:ascii="GHEA Grapalat" w:hAnsi="GHEA Grapalat" w:cs="Arial"/>
          <w:sz w:val="20"/>
          <w:lang w:val="hy-AM"/>
        </w:rPr>
        <w:t xml:space="preserve"> </w:t>
      </w:r>
      <w:r w:rsidRPr="00C06F98">
        <w:rPr>
          <w:rFonts w:ascii="GHEA Grapalat" w:hAnsi="GHEA Grapalat" w:cs="Sylfaen"/>
          <w:sz w:val="20"/>
          <w:lang w:val="hy-AM"/>
        </w:rPr>
        <w:t>հրավերի</w:t>
      </w:r>
      <w:r w:rsidRPr="00C06F98">
        <w:rPr>
          <w:rFonts w:ascii="GHEA Grapalat" w:hAnsi="GHEA Grapalat" w:cs="Arial"/>
          <w:sz w:val="20"/>
          <w:lang w:val="hy-AM"/>
        </w:rPr>
        <w:t xml:space="preserve"> </w:t>
      </w:r>
      <w:r w:rsidRPr="00C06F98">
        <w:rPr>
          <w:rFonts w:ascii="GHEA Grapalat" w:hAnsi="GHEA Grapalat" w:cs="Sylfaen"/>
          <w:sz w:val="20"/>
          <w:lang w:val="hy-AM"/>
        </w:rPr>
        <w:t>պարզաբանում</w:t>
      </w:r>
      <w:r w:rsidRPr="00C06F98">
        <w:rPr>
          <w:rFonts w:ascii="GHEA Grapalat" w:hAnsi="GHEA Grapalat" w:cs="Tahoma"/>
          <w:sz w:val="20"/>
          <w:lang w:val="hy-AM"/>
        </w:rPr>
        <w:t>։</w:t>
      </w:r>
    </w:p>
    <w:p w14:paraId="0655D076" w14:textId="77777777" w:rsidR="00CC1CD1" w:rsidRPr="00C06F98" w:rsidRDefault="00CC1CD1" w:rsidP="00CC1CD1">
      <w:pPr>
        <w:autoSpaceDE w:val="0"/>
        <w:autoSpaceDN w:val="0"/>
        <w:adjustRightInd w:val="0"/>
        <w:ind w:firstLine="567"/>
        <w:jc w:val="both"/>
        <w:rPr>
          <w:rFonts w:ascii="GHEA Grapalat" w:hAnsi="GHEA Grapalat"/>
          <w:sz w:val="20"/>
          <w:lang w:val="hy-AM"/>
        </w:rPr>
      </w:pPr>
      <w:r w:rsidRPr="00C06F98">
        <w:rPr>
          <w:rFonts w:ascii="GHEA Grapalat" w:hAnsi="GHEA Grapalat" w:cs="Sylfaen"/>
          <w:sz w:val="20"/>
          <w:lang w:val="hy-AM"/>
        </w:rPr>
        <w:t>Մասնակիցն</w:t>
      </w:r>
      <w:r w:rsidRPr="00C06F98">
        <w:rPr>
          <w:rFonts w:ascii="GHEA Grapalat" w:hAnsi="GHEA Grapalat" w:cs="Arial"/>
          <w:sz w:val="20"/>
          <w:lang w:val="hy-AM"/>
        </w:rPr>
        <w:t xml:space="preserve"> </w:t>
      </w:r>
      <w:r w:rsidRPr="00C06F98">
        <w:rPr>
          <w:rFonts w:ascii="GHEA Grapalat" w:hAnsi="GHEA Grapalat" w:cs="Sylfaen"/>
          <w:sz w:val="20"/>
          <w:lang w:val="hy-AM"/>
        </w:rPr>
        <w:t>իրավունք</w:t>
      </w:r>
      <w:r w:rsidRPr="00C06F98">
        <w:rPr>
          <w:rFonts w:ascii="GHEA Grapalat" w:hAnsi="GHEA Grapalat" w:cs="Arial"/>
          <w:sz w:val="20"/>
          <w:lang w:val="hy-AM"/>
        </w:rPr>
        <w:t xml:space="preserve"> </w:t>
      </w:r>
      <w:r w:rsidRPr="00C06F98">
        <w:rPr>
          <w:rFonts w:ascii="GHEA Grapalat" w:hAnsi="GHEA Grapalat" w:cs="Sylfaen"/>
          <w:sz w:val="20"/>
          <w:lang w:val="hy-AM"/>
        </w:rPr>
        <w:t>ունի</w:t>
      </w:r>
      <w:r w:rsidRPr="00C06F98">
        <w:rPr>
          <w:rFonts w:ascii="GHEA Grapalat" w:hAnsi="GHEA Grapalat" w:cs="Arial"/>
          <w:sz w:val="20"/>
          <w:lang w:val="hy-AM"/>
        </w:rPr>
        <w:t xml:space="preserve"> </w:t>
      </w:r>
      <w:r w:rsidRPr="00C06F98">
        <w:rPr>
          <w:rFonts w:ascii="GHEA Grapalat" w:hAnsi="GHEA Grapalat" w:cs="Sylfaen"/>
          <w:sz w:val="20"/>
          <w:lang w:val="hy-AM"/>
        </w:rPr>
        <w:t>հայտերի</w:t>
      </w:r>
      <w:r w:rsidRPr="00C06F98">
        <w:rPr>
          <w:rFonts w:ascii="GHEA Grapalat" w:hAnsi="GHEA Grapalat" w:cs="Arial"/>
          <w:sz w:val="20"/>
          <w:lang w:val="hy-AM"/>
        </w:rPr>
        <w:t xml:space="preserve"> </w:t>
      </w:r>
      <w:r w:rsidRPr="00C06F98">
        <w:rPr>
          <w:rFonts w:ascii="GHEA Grapalat" w:hAnsi="GHEA Grapalat" w:cs="Sylfaen"/>
          <w:sz w:val="20"/>
          <w:lang w:val="hy-AM"/>
        </w:rPr>
        <w:t>ներկայացման</w:t>
      </w:r>
      <w:r w:rsidRPr="00C06F98">
        <w:rPr>
          <w:rFonts w:ascii="GHEA Grapalat" w:hAnsi="GHEA Grapalat" w:cs="Arial"/>
          <w:sz w:val="20"/>
          <w:lang w:val="hy-AM"/>
        </w:rPr>
        <w:t xml:space="preserve"> </w:t>
      </w:r>
      <w:r w:rsidRPr="00C06F98">
        <w:rPr>
          <w:rFonts w:ascii="GHEA Grapalat" w:hAnsi="GHEA Grapalat" w:cs="Sylfaen"/>
          <w:sz w:val="20"/>
          <w:lang w:val="hy-AM"/>
        </w:rPr>
        <w:t>վերջնաժամկետը</w:t>
      </w:r>
      <w:r w:rsidRPr="00C06F98">
        <w:rPr>
          <w:rFonts w:ascii="GHEA Grapalat" w:hAnsi="GHEA Grapalat" w:cs="Arial"/>
          <w:sz w:val="20"/>
          <w:lang w:val="hy-AM"/>
        </w:rPr>
        <w:t xml:space="preserve"> </w:t>
      </w:r>
      <w:r w:rsidRPr="00C06F98">
        <w:rPr>
          <w:rFonts w:ascii="GHEA Grapalat" w:hAnsi="GHEA Grapalat" w:cs="Sylfaen"/>
          <w:sz w:val="20"/>
          <w:lang w:val="hy-AM"/>
        </w:rPr>
        <w:t>լրանալուց</w:t>
      </w:r>
      <w:r w:rsidRPr="00C06F98">
        <w:rPr>
          <w:rFonts w:ascii="GHEA Grapalat" w:hAnsi="GHEA Grapalat" w:cs="Arial"/>
          <w:sz w:val="20"/>
          <w:lang w:val="hy-AM"/>
        </w:rPr>
        <w:t xml:space="preserve"> </w:t>
      </w:r>
      <w:r w:rsidRPr="00C06F98">
        <w:rPr>
          <w:rFonts w:ascii="GHEA Grapalat" w:hAnsi="GHEA Grapalat" w:cs="Sylfaen"/>
          <w:sz w:val="20"/>
          <w:lang w:val="hy-AM"/>
        </w:rPr>
        <w:t>առնվազն</w:t>
      </w:r>
      <w:r w:rsidRPr="00C06F98">
        <w:rPr>
          <w:rFonts w:ascii="GHEA Grapalat" w:hAnsi="GHEA Grapalat" w:cs="Arial"/>
          <w:sz w:val="20"/>
          <w:lang w:val="hy-AM"/>
        </w:rPr>
        <w:t xml:space="preserve"> </w:t>
      </w:r>
      <w:r w:rsidRPr="00C06F98">
        <w:rPr>
          <w:rFonts w:ascii="GHEA Grapalat" w:hAnsi="GHEA Grapalat" w:cs="Sylfaen"/>
          <w:sz w:val="20"/>
          <w:lang w:val="hy-AM"/>
        </w:rPr>
        <w:t>հինգ</w:t>
      </w:r>
      <w:r w:rsidRPr="00C06F98">
        <w:rPr>
          <w:rFonts w:ascii="GHEA Grapalat" w:hAnsi="GHEA Grapalat" w:cs="Arial"/>
          <w:sz w:val="20"/>
          <w:lang w:val="hy-AM"/>
        </w:rPr>
        <w:t xml:space="preserve"> </w:t>
      </w:r>
      <w:r w:rsidRPr="00C06F98">
        <w:rPr>
          <w:rFonts w:ascii="GHEA Grapalat" w:hAnsi="GHEA Grapalat" w:cs="Sylfaen"/>
          <w:sz w:val="20"/>
          <w:lang w:val="hy-AM"/>
        </w:rPr>
        <w:t>օրացուցային</w:t>
      </w:r>
      <w:r w:rsidRPr="00C06F98">
        <w:rPr>
          <w:rFonts w:ascii="GHEA Grapalat" w:hAnsi="GHEA Grapalat" w:cs="Arial"/>
          <w:sz w:val="20"/>
          <w:lang w:val="hy-AM"/>
        </w:rPr>
        <w:t xml:space="preserve"> </w:t>
      </w:r>
      <w:r w:rsidRPr="00C06F98">
        <w:rPr>
          <w:rFonts w:ascii="GHEA Grapalat" w:hAnsi="GHEA Grapalat" w:cs="Sylfaen"/>
          <w:sz w:val="20"/>
          <w:lang w:val="hy-AM"/>
        </w:rPr>
        <w:t>օր առաջ</w:t>
      </w:r>
      <w:r w:rsidRPr="00C06F98">
        <w:rPr>
          <w:rFonts w:ascii="GHEA Grapalat" w:hAnsi="GHEA Grapalat" w:cs="Arial"/>
          <w:sz w:val="20"/>
          <w:lang w:val="hy-AM"/>
        </w:rPr>
        <w:t xml:space="preserve"> համակարգի միջոցով </w:t>
      </w:r>
      <w:r w:rsidRPr="00C06F98">
        <w:rPr>
          <w:rFonts w:ascii="GHEA Grapalat" w:hAnsi="GHEA Grapalat" w:cs="Sylfaen"/>
          <w:sz w:val="20"/>
          <w:lang w:val="hy-AM"/>
        </w:rPr>
        <w:t>հանձնաժողովից պահանջելու</w:t>
      </w:r>
      <w:r w:rsidRPr="00C06F98">
        <w:rPr>
          <w:rFonts w:ascii="GHEA Grapalat" w:hAnsi="GHEA Grapalat" w:cs="Arial"/>
          <w:sz w:val="20"/>
          <w:lang w:val="hy-AM"/>
        </w:rPr>
        <w:t xml:space="preserve"> </w:t>
      </w:r>
      <w:r w:rsidRPr="00C06F98">
        <w:rPr>
          <w:rFonts w:ascii="GHEA Grapalat" w:hAnsi="GHEA Grapalat" w:cs="Sylfaen"/>
          <w:sz w:val="20"/>
          <w:lang w:val="hy-AM"/>
        </w:rPr>
        <w:t>հրավերի</w:t>
      </w:r>
      <w:r w:rsidRPr="00C06F98">
        <w:rPr>
          <w:rFonts w:ascii="GHEA Grapalat" w:hAnsi="GHEA Grapalat" w:cs="Arial"/>
          <w:sz w:val="20"/>
          <w:lang w:val="hy-AM"/>
        </w:rPr>
        <w:t xml:space="preserve"> </w:t>
      </w:r>
      <w:r w:rsidRPr="00C06F98">
        <w:rPr>
          <w:rFonts w:ascii="GHEA Grapalat" w:hAnsi="GHEA Grapalat" w:cs="Sylfaen"/>
          <w:sz w:val="20"/>
          <w:lang w:val="hy-AM"/>
        </w:rPr>
        <w:t>պարզաբանում</w:t>
      </w:r>
      <w:r w:rsidRPr="00C06F98">
        <w:rPr>
          <w:rFonts w:ascii="GHEA Grapalat" w:hAnsi="GHEA Grapalat" w:cs="Tahoma"/>
          <w:sz w:val="20"/>
          <w:lang w:val="hy-AM"/>
        </w:rPr>
        <w:t>։</w:t>
      </w:r>
      <w:r w:rsidRPr="00C06F98">
        <w:rPr>
          <w:rFonts w:ascii="GHEA Grapalat" w:hAnsi="GHEA Grapalat"/>
          <w:sz w:val="20"/>
          <w:lang w:val="hy-AM"/>
        </w:rPr>
        <w:t xml:space="preserve"> Հանձնաժողովը </w:t>
      </w:r>
      <w:r w:rsidRPr="00C06F98">
        <w:rPr>
          <w:rFonts w:ascii="GHEA Grapalat" w:hAnsi="GHEA Grapalat" w:cs="Sylfaen"/>
          <w:sz w:val="20"/>
          <w:lang w:val="hy-AM"/>
        </w:rPr>
        <w:t>հարցումը</w:t>
      </w:r>
      <w:r w:rsidRPr="00C06F98">
        <w:rPr>
          <w:rFonts w:ascii="GHEA Grapalat" w:hAnsi="GHEA Grapalat" w:cs="Arial"/>
          <w:sz w:val="20"/>
          <w:lang w:val="hy-AM"/>
        </w:rPr>
        <w:t xml:space="preserve"> </w:t>
      </w:r>
      <w:r w:rsidRPr="00C06F98">
        <w:rPr>
          <w:rFonts w:ascii="GHEA Grapalat" w:hAnsi="GHEA Grapalat" w:cs="Sylfaen"/>
          <w:sz w:val="20"/>
          <w:lang w:val="hy-AM"/>
        </w:rPr>
        <w:t>կատարած</w:t>
      </w:r>
      <w:r w:rsidRPr="00C06F98">
        <w:rPr>
          <w:rFonts w:ascii="GHEA Grapalat" w:hAnsi="GHEA Grapalat" w:cs="Arial"/>
          <w:sz w:val="20"/>
          <w:lang w:val="hy-AM"/>
        </w:rPr>
        <w:t xml:space="preserve"> մ</w:t>
      </w:r>
      <w:r w:rsidRPr="00C06F98">
        <w:rPr>
          <w:rFonts w:ascii="GHEA Grapalat" w:hAnsi="GHEA Grapalat" w:cs="Sylfaen"/>
          <w:sz w:val="20"/>
          <w:lang w:val="hy-AM"/>
        </w:rPr>
        <w:t>ասնակցին</w:t>
      </w:r>
      <w:r w:rsidRPr="00C06F98">
        <w:rPr>
          <w:rFonts w:ascii="GHEA Grapalat" w:hAnsi="GHEA Grapalat" w:cs="Arial"/>
          <w:sz w:val="20"/>
          <w:lang w:val="hy-AM"/>
        </w:rPr>
        <w:t xml:space="preserve"> </w:t>
      </w:r>
      <w:r w:rsidRPr="00C06F98">
        <w:rPr>
          <w:rFonts w:ascii="GHEA Grapalat" w:hAnsi="GHEA Grapalat" w:cs="Sylfaen"/>
          <w:sz w:val="20"/>
          <w:lang w:val="hy-AM"/>
        </w:rPr>
        <w:t>պարզաբանումը</w:t>
      </w:r>
      <w:r w:rsidRPr="00C06F98">
        <w:rPr>
          <w:rFonts w:ascii="GHEA Grapalat" w:hAnsi="GHEA Grapalat" w:cs="Arial"/>
          <w:sz w:val="20"/>
          <w:lang w:val="hy-AM"/>
        </w:rPr>
        <w:t xml:space="preserve"> </w:t>
      </w:r>
      <w:r w:rsidRPr="00C06F98">
        <w:rPr>
          <w:rFonts w:ascii="GHEA Grapalat" w:hAnsi="GHEA Grapalat" w:cs="Sylfaen"/>
          <w:sz w:val="20"/>
          <w:lang w:val="hy-AM"/>
        </w:rPr>
        <w:t>տրամադրում</w:t>
      </w:r>
      <w:r w:rsidRPr="00C06F98">
        <w:rPr>
          <w:rFonts w:ascii="GHEA Grapalat" w:hAnsi="GHEA Grapalat" w:cs="Arial"/>
          <w:sz w:val="20"/>
          <w:lang w:val="hy-AM"/>
        </w:rPr>
        <w:t xml:space="preserve"> </w:t>
      </w:r>
      <w:r w:rsidRPr="00C06F98">
        <w:rPr>
          <w:rFonts w:ascii="GHEA Grapalat" w:hAnsi="GHEA Grapalat" w:cs="Sylfaen"/>
          <w:sz w:val="20"/>
          <w:lang w:val="hy-AM"/>
        </w:rPr>
        <w:t>է համակարգի միջոցով` հարցումը</w:t>
      </w:r>
      <w:r w:rsidRPr="00C06F98">
        <w:rPr>
          <w:rFonts w:ascii="GHEA Grapalat" w:hAnsi="GHEA Grapalat" w:cs="Arial"/>
          <w:sz w:val="20"/>
          <w:lang w:val="hy-AM"/>
        </w:rPr>
        <w:t xml:space="preserve"> </w:t>
      </w:r>
      <w:r w:rsidRPr="00C06F98">
        <w:rPr>
          <w:rFonts w:ascii="GHEA Grapalat" w:hAnsi="GHEA Grapalat" w:cs="Sylfaen"/>
          <w:sz w:val="20"/>
          <w:lang w:val="hy-AM"/>
        </w:rPr>
        <w:t>ստանալու</w:t>
      </w:r>
      <w:r w:rsidRPr="00C06F98">
        <w:rPr>
          <w:rFonts w:ascii="GHEA Grapalat" w:hAnsi="GHEA Grapalat" w:cs="Arial"/>
          <w:sz w:val="20"/>
          <w:lang w:val="hy-AM"/>
        </w:rPr>
        <w:t xml:space="preserve"> </w:t>
      </w:r>
      <w:r w:rsidRPr="00C06F98">
        <w:rPr>
          <w:rFonts w:ascii="GHEA Grapalat" w:hAnsi="GHEA Grapalat" w:cs="Sylfaen"/>
          <w:sz w:val="20"/>
          <w:lang w:val="hy-AM"/>
        </w:rPr>
        <w:t>օրվան</w:t>
      </w:r>
      <w:r w:rsidRPr="00C06F98">
        <w:rPr>
          <w:rFonts w:ascii="GHEA Grapalat" w:hAnsi="GHEA Grapalat" w:cs="Arial"/>
          <w:sz w:val="20"/>
          <w:lang w:val="hy-AM"/>
        </w:rPr>
        <w:t xml:space="preserve"> </w:t>
      </w:r>
      <w:r w:rsidRPr="00C06F98">
        <w:rPr>
          <w:rFonts w:ascii="GHEA Grapalat" w:hAnsi="GHEA Grapalat" w:cs="Sylfaen"/>
          <w:sz w:val="20"/>
          <w:lang w:val="hy-AM"/>
        </w:rPr>
        <w:t>հաջորդող</w:t>
      </w:r>
      <w:r w:rsidRPr="00C06F98">
        <w:rPr>
          <w:rFonts w:ascii="GHEA Grapalat" w:hAnsi="GHEA Grapalat" w:cs="Arial"/>
          <w:sz w:val="20"/>
          <w:lang w:val="hy-AM"/>
        </w:rPr>
        <w:t xml:space="preserve"> </w:t>
      </w:r>
      <w:r w:rsidRPr="00C06F98">
        <w:rPr>
          <w:rFonts w:ascii="GHEA Grapalat" w:hAnsi="GHEA Grapalat" w:cs="Sylfaen"/>
          <w:sz w:val="20"/>
          <w:lang w:val="hy-AM"/>
        </w:rPr>
        <w:t>երկու</w:t>
      </w:r>
      <w:r w:rsidRPr="00C06F98">
        <w:rPr>
          <w:rFonts w:ascii="GHEA Grapalat" w:hAnsi="GHEA Grapalat" w:cs="Arial"/>
          <w:sz w:val="20"/>
          <w:lang w:val="hy-AM"/>
        </w:rPr>
        <w:t xml:space="preserve"> </w:t>
      </w:r>
      <w:r w:rsidRPr="00C06F98">
        <w:rPr>
          <w:rFonts w:ascii="GHEA Grapalat" w:hAnsi="GHEA Grapalat" w:cs="Sylfaen"/>
          <w:sz w:val="20"/>
          <w:lang w:val="hy-AM"/>
        </w:rPr>
        <w:t>օրացուցային</w:t>
      </w:r>
      <w:r w:rsidRPr="00C06F98">
        <w:rPr>
          <w:rFonts w:ascii="GHEA Grapalat" w:hAnsi="GHEA Grapalat" w:cs="Arial"/>
          <w:sz w:val="20"/>
          <w:lang w:val="hy-AM"/>
        </w:rPr>
        <w:t xml:space="preserve"> </w:t>
      </w:r>
      <w:r w:rsidRPr="00C06F98">
        <w:rPr>
          <w:rFonts w:ascii="GHEA Grapalat" w:hAnsi="GHEA Grapalat" w:cs="Sylfaen"/>
          <w:sz w:val="20"/>
          <w:lang w:val="hy-AM"/>
        </w:rPr>
        <w:t>օրվա</w:t>
      </w:r>
      <w:r w:rsidRPr="00C06F98">
        <w:rPr>
          <w:rFonts w:ascii="GHEA Grapalat" w:hAnsi="GHEA Grapalat" w:cs="Arial"/>
          <w:sz w:val="20"/>
          <w:lang w:val="hy-AM"/>
        </w:rPr>
        <w:t xml:space="preserve"> </w:t>
      </w:r>
      <w:r w:rsidRPr="00C06F98">
        <w:rPr>
          <w:rFonts w:ascii="GHEA Grapalat" w:hAnsi="GHEA Grapalat" w:cs="Sylfaen"/>
          <w:sz w:val="20"/>
          <w:lang w:val="hy-AM"/>
        </w:rPr>
        <w:t>ընթացքում</w:t>
      </w:r>
      <w:r w:rsidRPr="00C06F98">
        <w:rPr>
          <w:rFonts w:ascii="GHEA Grapalat" w:hAnsi="GHEA Grapalat" w:cs="Sylfaen"/>
          <w:sz w:val="20"/>
          <w:vertAlign w:val="superscript"/>
          <w:lang w:val="hy-AM"/>
        </w:rPr>
        <w:t>5</w:t>
      </w:r>
      <w:r w:rsidRPr="00C06F98">
        <w:rPr>
          <w:rFonts w:ascii="GHEA Grapalat" w:hAnsi="GHEA Grapalat" w:cs="Tahoma"/>
          <w:sz w:val="20"/>
          <w:lang w:val="hy-AM"/>
        </w:rPr>
        <w:t xml:space="preserve">։ </w:t>
      </w:r>
      <w:r w:rsidRPr="00C06F98">
        <w:rPr>
          <w:rFonts w:ascii="GHEA Grapalat" w:hAnsi="GHEA Grapalat"/>
          <w:sz w:val="20"/>
          <w:lang w:val="hy-AM"/>
        </w:rPr>
        <w:t xml:space="preserve"> </w:t>
      </w:r>
    </w:p>
    <w:p w14:paraId="252B053A" w14:textId="77777777" w:rsidR="00CC1CD1" w:rsidRPr="00C06F98" w:rsidRDefault="00CC1CD1" w:rsidP="00CC1CD1">
      <w:pPr>
        <w:ind w:firstLine="567"/>
        <w:jc w:val="both"/>
        <w:rPr>
          <w:rFonts w:ascii="GHEA Grapalat" w:hAnsi="GHEA Grapalat"/>
          <w:sz w:val="20"/>
          <w:szCs w:val="20"/>
          <w:lang w:val="hy-AM"/>
        </w:rPr>
      </w:pPr>
      <w:r w:rsidRPr="00C06F98">
        <w:rPr>
          <w:rFonts w:ascii="GHEA Grapalat" w:hAnsi="GHEA Grapalat"/>
          <w:sz w:val="20"/>
          <w:lang w:val="hy-AM"/>
        </w:rPr>
        <w:t xml:space="preserve">3.2 </w:t>
      </w:r>
      <w:r w:rsidRPr="00C06F98">
        <w:rPr>
          <w:rFonts w:ascii="GHEA Grapalat" w:hAnsi="GHEA Grapalat" w:cs="Sylfaen"/>
          <w:sz w:val="20"/>
          <w:lang w:val="hy-AM"/>
        </w:rPr>
        <w:t>Հարցման</w:t>
      </w:r>
      <w:r w:rsidRPr="00C06F98">
        <w:rPr>
          <w:rFonts w:ascii="GHEA Grapalat" w:hAnsi="GHEA Grapalat" w:cs="Arial"/>
          <w:sz w:val="20"/>
          <w:lang w:val="hy-AM"/>
        </w:rPr>
        <w:t xml:space="preserve"> </w:t>
      </w:r>
      <w:r w:rsidRPr="00C06F98">
        <w:rPr>
          <w:rFonts w:ascii="GHEA Grapalat" w:hAnsi="GHEA Grapalat" w:cs="Sylfaen"/>
          <w:sz w:val="20"/>
          <w:lang w:val="hy-AM"/>
        </w:rPr>
        <w:t>և</w:t>
      </w:r>
      <w:r w:rsidRPr="00C06F98">
        <w:rPr>
          <w:rFonts w:ascii="GHEA Grapalat" w:hAnsi="GHEA Grapalat" w:cs="Arial"/>
          <w:sz w:val="20"/>
          <w:lang w:val="hy-AM"/>
        </w:rPr>
        <w:t xml:space="preserve"> </w:t>
      </w:r>
      <w:r w:rsidRPr="00C06F98">
        <w:rPr>
          <w:rFonts w:ascii="GHEA Grapalat" w:hAnsi="GHEA Grapalat" w:cs="Sylfaen"/>
          <w:sz w:val="20"/>
          <w:lang w:val="hy-AM"/>
        </w:rPr>
        <w:t>պարզաբանումների</w:t>
      </w:r>
      <w:r w:rsidRPr="00C06F98">
        <w:rPr>
          <w:rFonts w:ascii="GHEA Grapalat" w:hAnsi="GHEA Grapalat" w:cs="Arial"/>
          <w:sz w:val="20"/>
          <w:lang w:val="hy-AM"/>
        </w:rPr>
        <w:t xml:space="preserve"> </w:t>
      </w:r>
      <w:r w:rsidRPr="00C06F98">
        <w:rPr>
          <w:rFonts w:ascii="GHEA Grapalat" w:hAnsi="GHEA Grapalat" w:cs="Sylfaen"/>
          <w:sz w:val="20"/>
          <w:lang w:val="hy-AM"/>
        </w:rPr>
        <w:t>բովանդակության</w:t>
      </w:r>
      <w:r w:rsidRPr="00C06F98">
        <w:rPr>
          <w:rFonts w:ascii="GHEA Grapalat" w:hAnsi="GHEA Grapalat" w:cs="Arial"/>
          <w:sz w:val="20"/>
          <w:lang w:val="hy-AM"/>
        </w:rPr>
        <w:t xml:space="preserve"> </w:t>
      </w:r>
      <w:r w:rsidRPr="00C06F98">
        <w:rPr>
          <w:rFonts w:ascii="GHEA Grapalat" w:hAnsi="GHEA Grapalat" w:cs="Sylfaen"/>
          <w:sz w:val="20"/>
          <w:lang w:val="hy-AM"/>
        </w:rPr>
        <w:t>մասին</w:t>
      </w:r>
      <w:r w:rsidRPr="00C06F98">
        <w:rPr>
          <w:rFonts w:ascii="GHEA Grapalat" w:hAnsi="GHEA Grapalat" w:cs="Arial"/>
          <w:sz w:val="20"/>
          <w:lang w:val="hy-AM"/>
        </w:rPr>
        <w:t xml:space="preserve"> </w:t>
      </w:r>
      <w:r w:rsidRPr="00C06F98">
        <w:rPr>
          <w:rFonts w:ascii="GHEA Grapalat" w:hAnsi="GHEA Grapalat" w:cs="Sylfaen"/>
          <w:sz w:val="20"/>
          <w:lang w:val="hy-AM"/>
        </w:rPr>
        <w:t>հայտարարությունը</w:t>
      </w:r>
      <w:r w:rsidRPr="00C06F98">
        <w:rPr>
          <w:rFonts w:ascii="GHEA Grapalat" w:hAnsi="GHEA Grapalat" w:cs="Arial"/>
          <w:sz w:val="20"/>
          <w:lang w:val="hy-AM"/>
        </w:rPr>
        <w:t xml:space="preserve"> պարզաբանումը տրամադրելու օրը </w:t>
      </w:r>
      <w:r w:rsidRPr="00C06F98">
        <w:rPr>
          <w:rFonts w:ascii="GHEA Grapalat" w:hAnsi="GHEA Grapalat" w:cs="Sylfaen"/>
          <w:sz w:val="20"/>
          <w:lang w:val="hy-AM"/>
        </w:rPr>
        <w:t>հրապարակվում</w:t>
      </w:r>
      <w:r w:rsidRPr="00C06F98">
        <w:rPr>
          <w:rFonts w:ascii="GHEA Grapalat" w:hAnsi="GHEA Grapalat" w:cs="Arial"/>
          <w:sz w:val="20"/>
          <w:lang w:val="hy-AM"/>
        </w:rPr>
        <w:t xml:space="preserve"> </w:t>
      </w:r>
      <w:r w:rsidRPr="00C06F98">
        <w:rPr>
          <w:rFonts w:ascii="GHEA Grapalat" w:hAnsi="GHEA Grapalat" w:cs="Sylfaen"/>
          <w:sz w:val="20"/>
          <w:lang w:val="hy-AM"/>
        </w:rPr>
        <w:t>է</w:t>
      </w:r>
      <w:r w:rsidRPr="00C06F98">
        <w:rPr>
          <w:rFonts w:ascii="GHEA Grapalat" w:hAnsi="GHEA Grapalat" w:cs="Arial"/>
          <w:sz w:val="20"/>
          <w:lang w:val="hy-AM"/>
        </w:rPr>
        <w:t xml:space="preserve"> համակարգում և </w:t>
      </w:r>
      <w:r w:rsidRPr="00C06F98">
        <w:rPr>
          <w:rFonts w:ascii="GHEA Grapalat" w:hAnsi="GHEA Grapalat" w:cs="Sylfaen"/>
          <w:sz w:val="20"/>
          <w:lang w:val="hy-AM"/>
        </w:rPr>
        <w:t xml:space="preserve">www.procurement.am հասցեով գործող տեղեկագրի (այսուհետ` տեղեկագիր) </w:t>
      </w:r>
      <w:r w:rsidRPr="00C06F98">
        <w:rPr>
          <w:rFonts w:ascii="GHEA Grapalat" w:hAnsi="GHEA Grapalat"/>
          <w:lang w:val="hy-AM"/>
        </w:rPr>
        <w:t>«</w:t>
      </w:r>
      <w:r w:rsidRPr="00C06F98">
        <w:rPr>
          <w:rFonts w:ascii="GHEA Grapalat" w:hAnsi="GHEA Grapalat" w:cs="Sylfaen"/>
          <w:sz w:val="20"/>
          <w:lang w:val="hy-AM"/>
        </w:rPr>
        <w:t>Գնումների հայտարարություններ</w:t>
      </w:r>
      <w:r w:rsidRPr="00C06F98">
        <w:rPr>
          <w:rFonts w:ascii="GHEA Grapalat" w:hAnsi="GHEA Grapalat"/>
          <w:lang w:val="hy-AM"/>
        </w:rPr>
        <w:t>»</w:t>
      </w:r>
      <w:r w:rsidRPr="00C06F98">
        <w:rPr>
          <w:rFonts w:ascii="GHEA Grapalat" w:hAnsi="GHEA Grapalat" w:cs="Sylfaen"/>
          <w:sz w:val="20"/>
          <w:lang w:val="hy-AM"/>
        </w:rPr>
        <w:t xml:space="preserve"> բաժնի </w:t>
      </w:r>
      <w:r w:rsidRPr="00C06F98">
        <w:rPr>
          <w:rFonts w:ascii="GHEA Grapalat" w:hAnsi="GHEA Grapalat"/>
          <w:lang w:val="hy-AM"/>
        </w:rPr>
        <w:t>«</w:t>
      </w:r>
      <w:r w:rsidRPr="00C06F98">
        <w:rPr>
          <w:rFonts w:ascii="GHEA Grapalat" w:hAnsi="GHEA Grapalat" w:cs="Sylfaen"/>
          <w:sz w:val="20"/>
          <w:lang w:val="hy-AM"/>
        </w:rPr>
        <w:t>Հրավերների պարզաբանումների վերաբերյալ հայտարարություններ</w:t>
      </w:r>
      <w:r w:rsidRPr="00C06F98">
        <w:rPr>
          <w:rFonts w:ascii="GHEA Grapalat" w:hAnsi="GHEA Grapalat"/>
          <w:lang w:val="hy-AM"/>
        </w:rPr>
        <w:t>»</w:t>
      </w:r>
      <w:r w:rsidRPr="00C06F98">
        <w:rPr>
          <w:rFonts w:ascii="GHEA Grapalat" w:hAnsi="GHEA Grapalat" w:cs="Sylfaen"/>
          <w:sz w:val="20"/>
          <w:lang w:val="hy-AM"/>
        </w:rPr>
        <w:t xml:space="preserve"> ենթաբաբաժնում` առանց</w:t>
      </w:r>
      <w:r w:rsidRPr="00C06F98">
        <w:rPr>
          <w:rFonts w:ascii="GHEA Grapalat" w:hAnsi="GHEA Grapalat" w:cs="Arial"/>
          <w:sz w:val="20"/>
          <w:lang w:val="hy-AM"/>
        </w:rPr>
        <w:t xml:space="preserve"> </w:t>
      </w:r>
      <w:r w:rsidRPr="00C06F98">
        <w:rPr>
          <w:rFonts w:ascii="GHEA Grapalat" w:hAnsi="GHEA Grapalat" w:cs="Sylfaen"/>
          <w:sz w:val="20"/>
          <w:lang w:val="hy-AM"/>
        </w:rPr>
        <w:t>նշելու</w:t>
      </w:r>
      <w:r w:rsidRPr="00C06F98">
        <w:rPr>
          <w:rFonts w:ascii="GHEA Grapalat" w:hAnsi="GHEA Grapalat" w:cs="Arial"/>
          <w:sz w:val="20"/>
          <w:lang w:val="hy-AM"/>
        </w:rPr>
        <w:t xml:space="preserve"> </w:t>
      </w:r>
      <w:r w:rsidRPr="00C06F98">
        <w:rPr>
          <w:rFonts w:ascii="GHEA Grapalat" w:hAnsi="GHEA Grapalat" w:cs="Sylfaen"/>
          <w:sz w:val="20"/>
          <w:lang w:val="hy-AM"/>
        </w:rPr>
        <w:t>հարցումը</w:t>
      </w:r>
      <w:r w:rsidRPr="00C06F98">
        <w:rPr>
          <w:rFonts w:ascii="GHEA Grapalat" w:hAnsi="GHEA Grapalat" w:cs="Arial"/>
          <w:sz w:val="20"/>
          <w:lang w:val="hy-AM"/>
        </w:rPr>
        <w:t xml:space="preserve"> </w:t>
      </w:r>
      <w:r w:rsidRPr="00C06F98">
        <w:rPr>
          <w:rFonts w:ascii="GHEA Grapalat" w:hAnsi="GHEA Grapalat" w:cs="Sylfaen"/>
          <w:sz w:val="20"/>
          <w:lang w:val="hy-AM"/>
        </w:rPr>
        <w:t>կատարած</w:t>
      </w:r>
      <w:r w:rsidRPr="00C06F98">
        <w:rPr>
          <w:rFonts w:ascii="GHEA Grapalat" w:hAnsi="GHEA Grapalat" w:cs="Arial"/>
          <w:sz w:val="20"/>
          <w:lang w:val="hy-AM"/>
        </w:rPr>
        <w:t xml:space="preserve"> մ</w:t>
      </w:r>
      <w:r w:rsidRPr="00C06F98">
        <w:rPr>
          <w:rFonts w:ascii="GHEA Grapalat" w:hAnsi="GHEA Grapalat" w:cs="Sylfaen"/>
          <w:sz w:val="20"/>
          <w:lang w:val="hy-AM"/>
        </w:rPr>
        <w:t>ասնակցի</w:t>
      </w:r>
      <w:r w:rsidRPr="00C06F98">
        <w:rPr>
          <w:rFonts w:ascii="GHEA Grapalat" w:hAnsi="GHEA Grapalat" w:cs="Arial"/>
          <w:sz w:val="20"/>
          <w:lang w:val="hy-AM"/>
        </w:rPr>
        <w:t xml:space="preserve"> </w:t>
      </w:r>
      <w:r w:rsidRPr="00C06F98">
        <w:rPr>
          <w:rFonts w:ascii="GHEA Grapalat" w:hAnsi="GHEA Grapalat" w:cs="Sylfaen"/>
          <w:sz w:val="20"/>
          <w:lang w:val="hy-AM"/>
        </w:rPr>
        <w:t>տվյալները</w:t>
      </w:r>
      <w:r w:rsidRPr="00C06F98">
        <w:rPr>
          <w:rFonts w:ascii="GHEA Grapalat" w:hAnsi="GHEA Grapalat" w:cs="Tahoma"/>
          <w:sz w:val="20"/>
          <w:lang w:val="hy-AM"/>
        </w:rPr>
        <w:t xml:space="preserve">։ </w:t>
      </w:r>
    </w:p>
    <w:p w14:paraId="7E744B0C" w14:textId="77777777" w:rsidR="00CC1CD1" w:rsidRPr="00C06F98" w:rsidRDefault="00CC1CD1" w:rsidP="00CC1CD1">
      <w:pPr>
        <w:autoSpaceDE w:val="0"/>
        <w:autoSpaceDN w:val="0"/>
        <w:adjustRightInd w:val="0"/>
        <w:ind w:firstLine="567"/>
        <w:jc w:val="both"/>
        <w:rPr>
          <w:rFonts w:ascii="GHEA Grapalat" w:hAnsi="GHEA Grapalat" w:cs="Arial Unicode"/>
          <w:sz w:val="20"/>
          <w:lang w:val="hy-AM"/>
        </w:rPr>
      </w:pPr>
      <w:r w:rsidRPr="00C06F98">
        <w:rPr>
          <w:rFonts w:ascii="GHEA Grapalat" w:hAnsi="GHEA Grapalat" w:cs="Arial Unicode"/>
          <w:sz w:val="20"/>
          <w:lang w:val="hy-AM"/>
        </w:rPr>
        <w:t xml:space="preserve">3.3 </w:t>
      </w:r>
      <w:r w:rsidRPr="00C06F98">
        <w:rPr>
          <w:rFonts w:ascii="GHEA Grapalat" w:hAnsi="GHEA Grapalat" w:cs="Sylfaen"/>
          <w:sz w:val="20"/>
          <w:lang w:val="hy-AM"/>
        </w:rPr>
        <w:t>Պարզաբանում</w:t>
      </w:r>
      <w:r w:rsidRPr="00C06F98">
        <w:rPr>
          <w:rFonts w:ascii="GHEA Grapalat" w:hAnsi="GHEA Grapalat" w:cs="Arial Unicode"/>
          <w:sz w:val="20"/>
          <w:lang w:val="hy-AM"/>
        </w:rPr>
        <w:t xml:space="preserve"> </w:t>
      </w:r>
      <w:r w:rsidRPr="00C06F98">
        <w:rPr>
          <w:rFonts w:ascii="GHEA Grapalat" w:hAnsi="GHEA Grapalat" w:cs="Sylfaen"/>
          <w:sz w:val="20"/>
          <w:lang w:val="hy-AM"/>
        </w:rPr>
        <w:t>չի</w:t>
      </w:r>
      <w:r w:rsidRPr="00C06F98">
        <w:rPr>
          <w:rFonts w:ascii="GHEA Grapalat" w:hAnsi="GHEA Grapalat" w:cs="Arial Unicode"/>
          <w:sz w:val="20"/>
          <w:lang w:val="hy-AM"/>
        </w:rPr>
        <w:t xml:space="preserve"> </w:t>
      </w:r>
      <w:r w:rsidRPr="00C06F98">
        <w:rPr>
          <w:rFonts w:ascii="GHEA Grapalat" w:hAnsi="GHEA Grapalat" w:cs="Sylfaen"/>
          <w:sz w:val="20"/>
          <w:lang w:val="hy-AM"/>
        </w:rPr>
        <w:t>տրամադրվում</w:t>
      </w:r>
      <w:r w:rsidRPr="00C06F98">
        <w:rPr>
          <w:rFonts w:ascii="GHEA Grapalat" w:hAnsi="GHEA Grapalat" w:cs="Arial Unicode"/>
          <w:sz w:val="20"/>
          <w:lang w:val="hy-AM"/>
        </w:rPr>
        <w:t xml:space="preserve">, </w:t>
      </w:r>
      <w:r w:rsidRPr="00C06F98">
        <w:rPr>
          <w:rFonts w:ascii="GHEA Grapalat" w:hAnsi="GHEA Grapalat" w:cs="Sylfaen"/>
          <w:sz w:val="20"/>
          <w:lang w:val="hy-AM"/>
        </w:rPr>
        <w:t>եթե</w:t>
      </w:r>
      <w:r w:rsidRPr="00C06F98">
        <w:rPr>
          <w:rFonts w:ascii="GHEA Grapalat" w:hAnsi="GHEA Grapalat" w:cs="Arial Unicode"/>
          <w:sz w:val="20"/>
          <w:lang w:val="hy-AM"/>
        </w:rPr>
        <w:t xml:space="preserve"> </w:t>
      </w:r>
      <w:r w:rsidRPr="00C06F98">
        <w:rPr>
          <w:rFonts w:ascii="GHEA Grapalat" w:hAnsi="GHEA Grapalat" w:cs="Sylfaen"/>
          <w:sz w:val="20"/>
          <w:lang w:val="hy-AM"/>
        </w:rPr>
        <w:t>հարցումը</w:t>
      </w:r>
      <w:r w:rsidRPr="00C06F98">
        <w:rPr>
          <w:rFonts w:ascii="GHEA Grapalat" w:hAnsi="GHEA Grapalat" w:cs="Arial Unicode"/>
          <w:sz w:val="20"/>
          <w:lang w:val="hy-AM"/>
        </w:rPr>
        <w:t xml:space="preserve"> </w:t>
      </w:r>
      <w:r w:rsidRPr="00C06F98">
        <w:rPr>
          <w:rFonts w:ascii="GHEA Grapalat" w:hAnsi="GHEA Grapalat" w:cs="Sylfaen"/>
          <w:sz w:val="20"/>
          <w:lang w:val="hy-AM"/>
        </w:rPr>
        <w:t>կատարվել</w:t>
      </w:r>
      <w:r w:rsidRPr="00C06F98">
        <w:rPr>
          <w:rFonts w:ascii="GHEA Grapalat" w:hAnsi="GHEA Grapalat" w:cs="Arial Unicode"/>
          <w:sz w:val="20"/>
          <w:lang w:val="hy-AM"/>
        </w:rPr>
        <w:t xml:space="preserve"> </w:t>
      </w:r>
      <w:r w:rsidRPr="00C06F98">
        <w:rPr>
          <w:rFonts w:ascii="GHEA Grapalat" w:hAnsi="GHEA Grapalat" w:cs="Sylfaen"/>
          <w:sz w:val="20"/>
          <w:lang w:val="hy-AM"/>
        </w:rPr>
        <w:t>է</w:t>
      </w:r>
      <w:r w:rsidRPr="00C06F98">
        <w:rPr>
          <w:rFonts w:ascii="GHEA Grapalat" w:hAnsi="GHEA Grapalat" w:cs="Arial Unicode"/>
          <w:sz w:val="20"/>
          <w:lang w:val="hy-AM"/>
        </w:rPr>
        <w:t xml:space="preserve"> </w:t>
      </w:r>
      <w:r w:rsidRPr="00C06F98">
        <w:rPr>
          <w:rFonts w:ascii="GHEA Grapalat" w:hAnsi="GHEA Grapalat" w:cs="Sylfaen"/>
          <w:sz w:val="20"/>
          <w:lang w:val="hy-AM"/>
        </w:rPr>
        <w:t>սույն</w:t>
      </w:r>
      <w:r w:rsidRPr="00C06F98">
        <w:rPr>
          <w:rFonts w:ascii="GHEA Grapalat" w:hAnsi="GHEA Grapalat" w:cs="Arial Unicode"/>
          <w:sz w:val="20"/>
          <w:lang w:val="hy-AM"/>
        </w:rPr>
        <w:t xml:space="preserve"> </w:t>
      </w:r>
      <w:r w:rsidRPr="00C06F98">
        <w:rPr>
          <w:rFonts w:ascii="GHEA Grapalat" w:hAnsi="GHEA Grapalat" w:cs="Sylfaen"/>
          <w:sz w:val="20"/>
          <w:lang w:val="hy-AM"/>
        </w:rPr>
        <w:t>բաժնով</w:t>
      </w:r>
      <w:r w:rsidRPr="00C06F98">
        <w:rPr>
          <w:rFonts w:ascii="GHEA Grapalat" w:hAnsi="GHEA Grapalat" w:cs="Arial Unicode"/>
          <w:sz w:val="20"/>
          <w:lang w:val="hy-AM"/>
        </w:rPr>
        <w:t xml:space="preserve"> </w:t>
      </w:r>
      <w:r w:rsidRPr="00C06F98">
        <w:rPr>
          <w:rFonts w:ascii="GHEA Grapalat" w:hAnsi="GHEA Grapalat" w:cs="Sylfaen"/>
          <w:sz w:val="20"/>
          <w:lang w:val="hy-AM"/>
        </w:rPr>
        <w:t>սահմանված</w:t>
      </w:r>
      <w:r w:rsidRPr="00C06F98">
        <w:rPr>
          <w:rFonts w:ascii="GHEA Grapalat" w:hAnsi="GHEA Grapalat" w:cs="Arial Unicode"/>
          <w:sz w:val="20"/>
          <w:lang w:val="hy-AM"/>
        </w:rPr>
        <w:t xml:space="preserve"> </w:t>
      </w:r>
      <w:r w:rsidRPr="00C06F98">
        <w:rPr>
          <w:rFonts w:ascii="GHEA Grapalat" w:hAnsi="GHEA Grapalat" w:cs="Sylfaen"/>
          <w:sz w:val="20"/>
          <w:lang w:val="hy-AM"/>
        </w:rPr>
        <w:t>ժամկետի</w:t>
      </w:r>
      <w:r w:rsidRPr="00C06F98">
        <w:rPr>
          <w:rFonts w:ascii="GHEA Grapalat" w:hAnsi="GHEA Grapalat" w:cs="Arial Unicode"/>
          <w:sz w:val="20"/>
          <w:lang w:val="hy-AM"/>
        </w:rPr>
        <w:t xml:space="preserve"> </w:t>
      </w:r>
      <w:r w:rsidRPr="00C06F98">
        <w:rPr>
          <w:rFonts w:ascii="GHEA Grapalat" w:hAnsi="GHEA Grapalat" w:cs="Sylfaen"/>
          <w:sz w:val="20"/>
          <w:lang w:val="hy-AM"/>
        </w:rPr>
        <w:t>խախտմամբ</w:t>
      </w:r>
      <w:r w:rsidRPr="00C06F98">
        <w:rPr>
          <w:rFonts w:ascii="GHEA Grapalat" w:hAnsi="GHEA Grapalat" w:cs="Arial Unicode"/>
          <w:sz w:val="20"/>
          <w:lang w:val="hy-AM"/>
        </w:rPr>
        <w:t xml:space="preserve">, </w:t>
      </w:r>
      <w:r w:rsidRPr="00C06F98">
        <w:rPr>
          <w:rFonts w:ascii="GHEA Grapalat" w:hAnsi="GHEA Grapalat" w:cs="Sylfaen"/>
          <w:sz w:val="20"/>
          <w:lang w:val="hy-AM"/>
        </w:rPr>
        <w:t>ինչպես</w:t>
      </w:r>
      <w:r w:rsidRPr="00C06F98">
        <w:rPr>
          <w:rFonts w:ascii="GHEA Grapalat" w:hAnsi="GHEA Grapalat" w:cs="Arial Unicode"/>
          <w:sz w:val="20"/>
          <w:lang w:val="hy-AM"/>
        </w:rPr>
        <w:t xml:space="preserve"> </w:t>
      </w:r>
      <w:r w:rsidRPr="00C06F98">
        <w:rPr>
          <w:rFonts w:ascii="GHEA Grapalat" w:hAnsi="GHEA Grapalat" w:cs="Sylfaen"/>
          <w:sz w:val="20"/>
          <w:lang w:val="hy-AM"/>
        </w:rPr>
        <w:t>նաև</w:t>
      </w:r>
      <w:r w:rsidRPr="00C06F98">
        <w:rPr>
          <w:rFonts w:ascii="GHEA Grapalat" w:hAnsi="GHEA Grapalat" w:cs="Arial Unicode"/>
          <w:sz w:val="20"/>
          <w:lang w:val="hy-AM"/>
        </w:rPr>
        <w:t xml:space="preserve">, </w:t>
      </w:r>
      <w:r w:rsidRPr="00C06F98">
        <w:rPr>
          <w:rFonts w:ascii="GHEA Grapalat" w:hAnsi="GHEA Grapalat" w:cs="Sylfaen"/>
          <w:sz w:val="20"/>
          <w:lang w:val="hy-AM"/>
        </w:rPr>
        <w:t>եթե</w:t>
      </w:r>
      <w:r w:rsidRPr="00C06F98">
        <w:rPr>
          <w:rFonts w:ascii="GHEA Grapalat" w:hAnsi="GHEA Grapalat" w:cs="Arial Unicode"/>
          <w:sz w:val="20"/>
          <w:lang w:val="hy-AM"/>
        </w:rPr>
        <w:t xml:space="preserve"> </w:t>
      </w:r>
      <w:r w:rsidRPr="00C06F98">
        <w:rPr>
          <w:rFonts w:ascii="GHEA Grapalat" w:hAnsi="GHEA Grapalat" w:cs="Sylfaen"/>
          <w:sz w:val="20"/>
          <w:lang w:val="hy-AM"/>
        </w:rPr>
        <w:t>հարցումը</w:t>
      </w:r>
      <w:r w:rsidRPr="00C06F98">
        <w:rPr>
          <w:rFonts w:ascii="GHEA Grapalat" w:hAnsi="GHEA Grapalat" w:cs="Arial Unicode"/>
          <w:sz w:val="20"/>
          <w:lang w:val="hy-AM"/>
        </w:rPr>
        <w:t xml:space="preserve"> </w:t>
      </w:r>
      <w:r w:rsidRPr="00C06F98">
        <w:rPr>
          <w:rFonts w:ascii="GHEA Grapalat" w:hAnsi="GHEA Grapalat" w:cs="Sylfaen"/>
          <w:sz w:val="20"/>
          <w:lang w:val="hy-AM"/>
        </w:rPr>
        <w:t>դուրս</w:t>
      </w:r>
      <w:r w:rsidRPr="00C06F98">
        <w:rPr>
          <w:rFonts w:ascii="GHEA Grapalat" w:hAnsi="GHEA Grapalat" w:cs="Arial Unicode"/>
          <w:sz w:val="20"/>
          <w:lang w:val="hy-AM"/>
        </w:rPr>
        <w:t xml:space="preserve"> </w:t>
      </w:r>
      <w:r w:rsidRPr="00C06F98">
        <w:rPr>
          <w:rFonts w:ascii="GHEA Grapalat" w:hAnsi="GHEA Grapalat" w:cs="Sylfaen"/>
          <w:sz w:val="20"/>
          <w:lang w:val="hy-AM"/>
        </w:rPr>
        <w:t>է</w:t>
      </w:r>
      <w:r w:rsidRPr="00C06F98">
        <w:rPr>
          <w:rFonts w:ascii="GHEA Grapalat" w:hAnsi="GHEA Grapalat" w:cs="Arial Unicode"/>
          <w:sz w:val="20"/>
          <w:lang w:val="hy-AM"/>
        </w:rPr>
        <w:t xml:space="preserve"> սույն </w:t>
      </w:r>
      <w:r w:rsidRPr="00C06F98">
        <w:rPr>
          <w:rFonts w:ascii="GHEA Grapalat" w:hAnsi="GHEA Grapalat" w:cs="Sylfaen"/>
          <w:sz w:val="20"/>
          <w:lang w:val="hy-AM"/>
        </w:rPr>
        <w:t>հրավերի</w:t>
      </w:r>
      <w:r w:rsidRPr="00C06F98">
        <w:rPr>
          <w:rFonts w:ascii="GHEA Grapalat" w:hAnsi="GHEA Grapalat" w:cs="Arial Unicode"/>
          <w:sz w:val="20"/>
          <w:lang w:val="hy-AM"/>
        </w:rPr>
        <w:t xml:space="preserve"> </w:t>
      </w:r>
      <w:r w:rsidRPr="00C06F98">
        <w:rPr>
          <w:rFonts w:ascii="GHEA Grapalat" w:hAnsi="GHEA Grapalat" w:cs="Sylfaen"/>
          <w:sz w:val="20"/>
          <w:lang w:val="hy-AM"/>
        </w:rPr>
        <w:t>բովանդակության</w:t>
      </w:r>
      <w:r w:rsidRPr="00C06F98">
        <w:rPr>
          <w:rFonts w:ascii="GHEA Grapalat" w:hAnsi="GHEA Grapalat" w:cs="Arial Unicode"/>
          <w:sz w:val="20"/>
          <w:lang w:val="hy-AM"/>
        </w:rPr>
        <w:t xml:space="preserve"> </w:t>
      </w:r>
      <w:r w:rsidRPr="00C06F98">
        <w:rPr>
          <w:rFonts w:ascii="GHEA Grapalat" w:hAnsi="GHEA Grapalat" w:cs="Sylfaen"/>
          <w:sz w:val="20"/>
          <w:lang w:val="hy-AM"/>
        </w:rPr>
        <w:t>շրջանակից կամ եթե հարցումը վերաբերում է վերջինիս կողմից առաջարկվելիք սարքերի և սարքավորումների տեխնիկական բնութագրերի` սույն հրավերով նախատեսված տեխնիկական բնութագրերին համարժեքության համա</w:t>
      </w:r>
      <w:r w:rsidRPr="00C06F98">
        <w:rPr>
          <w:rFonts w:ascii="GHEA Grapalat" w:hAnsi="GHEA Grapalat" w:cs="Sylfaen"/>
          <w:sz w:val="20"/>
          <w:lang w:val="hy-AM"/>
        </w:rPr>
        <w:softHyphen/>
        <w:t>պատասխանությանը</w:t>
      </w:r>
      <w:r w:rsidRPr="00C06F98">
        <w:rPr>
          <w:rFonts w:ascii="GHEA Grapalat" w:hAnsi="GHEA Grapalat" w:cs="Tahoma"/>
          <w:sz w:val="20"/>
          <w:lang w:val="hy-AM"/>
        </w:rPr>
        <w:t>։</w:t>
      </w:r>
      <w:r w:rsidRPr="00C06F98">
        <w:rPr>
          <w:rFonts w:ascii="GHEA Grapalat" w:hAnsi="GHEA Grapalat" w:cs="Arial Unicode"/>
          <w:sz w:val="20"/>
          <w:lang w:val="hy-AM"/>
        </w:rPr>
        <w:t xml:space="preserve"> </w:t>
      </w:r>
      <w:r w:rsidRPr="00C06F98">
        <w:rPr>
          <w:rFonts w:ascii="GHEA Grapalat" w:hAnsi="GHEA Grapalat"/>
          <w:sz w:val="20"/>
          <w:szCs w:val="20"/>
          <w:lang w:val="hy-AM"/>
        </w:rPr>
        <w:t xml:space="preserve">Ընդ որում, մասնակիցը գրավոր ծանուցվում է պարզաբանում չտրամադրելու հիմքերի մասին` </w:t>
      </w:r>
      <w:r w:rsidRPr="00C06F98">
        <w:rPr>
          <w:rFonts w:ascii="GHEA Grapalat" w:hAnsi="GHEA Grapalat" w:cs="Sylfaen"/>
          <w:sz w:val="20"/>
          <w:szCs w:val="20"/>
          <w:lang w:val="hy-AM"/>
        </w:rPr>
        <w:t>հարցումը</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ստանալու</w:t>
      </w:r>
      <w:r w:rsidRPr="00C06F98">
        <w:rPr>
          <w:rFonts w:ascii="GHEA Grapalat" w:hAnsi="GHEA Grapalat"/>
          <w:sz w:val="20"/>
          <w:szCs w:val="20"/>
          <w:lang w:val="hy-AM"/>
        </w:rPr>
        <w:t xml:space="preserve"> </w:t>
      </w:r>
      <w:r w:rsidRPr="00C06F98">
        <w:rPr>
          <w:rFonts w:ascii="GHEA Grapalat" w:hAnsi="GHEA Grapalat" w:cs="Sylfaen"/>
          <w:sz w:val="20"/>
          <w:szCs w:val="20"/>
          <w:lang w:val="hy-AM"/>
        </w:rPr>
        <w:t>օրվան</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հաջորդող</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երկու օրացուցային</w:t>
      </w:r>
      <w:r w:rsidRPr="00C06F98">
        <w:rPr>
          <w:rFonts w:ascii="GHEA Grapalat" w:hAnsi="GHEA Grapalat"/>
          <w:sz w:val="20"/>
          <w:szCs w:val="20"/>
          <w:lang w:val="hy-AM"/>
        </w:rPr>
        <w:t xml:space="preserve"> </w:t>
      </w:r>
      <w:r w:rsidRPr="00C06F98">
        <w:rPr>
          <w:rFonts w:ascii="GHEA Grapalat" w:hAnsi="GHEA Grapalat" w:cs="Sylfaen"/>
          <w:sz w:val="20"/>
          <w:szCs w:val="20"/>
          <w:lang w:val="hy-AM"/>
        </w:rPr>
        <w:t>օրվա</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ընթացքում</w:t>
      </w:r>
      <w:r w:rsidRPr="00C06F98">
        <w:rPr>
          <w:rFonts w:ascii="GHEA Grapalat" w:hAnsi="GHEA Grapalat"/>
          <w:sz w:val="20"/>
          <w:szCs w:val="20"/>
          <w:lang w:val="hy-AM"/>
        </w:rPr>
        <w:t>:</w:t>
      </w:r>
    </w:p>
    <w:p w14:paraId="4E70086A" w14:textId="77777777" w:rsidR="00CC1CD1" w:rsidRPr="00C06F98" w:rsidRDefault="00CC1CD1" w:rsidP="00CC1CD1">
      <w:pPr>
        <w:autoSpaceDE w:val="0"/>
        <w:autoSpaceDN w:val="0"/>
        <w:adjustRightInd w:val="0"/>
        <w:ind w:firstLine="567"/>
        <w:jc w:val="both"/>
        <w:rPr>
          <w:rFonts w:ascii="GHEA Grapalat" w:hAnsi="GHEA Grapalat" w:cs="Arial Unicode"/>
          <w:sz w:val="20"/>
          <w:lang w:val="hy-AM"/>
        </w:rPr>
      </w:pPr>
      <w:r w:rsidRPr="00C06F98">
        <w:rPr>
          <w:rFonts w:ascii="GHEA Grapalat" w:hAnsi="GHEA Grapalat" w:cs="Arial Unicode"/>
          <w:sz w:val="20"/>
          <w:lang w:val="hy-AM"/>
        </w:rPr>
        <w:t xml:space="preserve">3.4 </w:t>
      </w:r>
      <w:r w:rsidRPr="00C06F98">
        <w:rPr>
          <w:rFonts w:ascii="GHEA Grapalat" w:hAnsi="GHEA Grapalat" w:cs="Sylfaen"/>
          <w:sz w:val="20"/>
          <w:lang w:val="hy-AM"/>
        </w:rPr>
        <w:t>Հայտերի</w:t>
      </w:r>
      <w:r w:rsidRPr="00C06F98">
        <w:rPr>
          <w:rFonts w:ascii="GHEA Grapalat" w:hAnsi="GHEA Grapalat" w:cs="Arial Unicode"/>
          <w:sz w:val="20"/>
          <w:lang w:val="hy-AM"/>
        </w:rPr>
        <w:t xml:space="preserve"> </w:t>
      </w:r>
      <w:r w:rsidRPr="00C06F98">
        <w:rPr>
          <w:rFonts w:ascii="GHEA Grapalat" w:hAnsi="GHEA Grapalat" w:cs="Sylfaen"/>
          <w:sz w:val="20"/>
          <w:lang w:val="hy-AM"/>
        </w:rPr>
        <w:t>ներկայացման</w:t>
      </w:r>
      <w:r w:rsidRPr="00C06F98">
        <w:rPr>
          <w:rFonts w:ascii="GHEA Grapalat" w:hAnsi="GHEA Grapalat" w:cs="Arial Unicode"/>
          <w:sz w:val="20"/>
          <w:lang w:val="hy-AM"/>
        </w:rPr>
        <w:t xml:space="preserve"> </w:t>
      </w:r>
      <w:r w:rsidRPr="00C06F98">
        <w:rPr>
          <w:rFonts w:ascii="GHEA Grapalat" w:hAnsi="GHEA Grapalat" w:cs="Sylfaen"/>
          <w:sz w:val="20"/>
          <w:lang w:val="hy-AM"/>
        </w:rPr>
        <w:t>վերջնաժամկետը</w:t>
      </w:r>
      <w:r w:rsidRPr="00C06F98">
        <w:rPr>
          <w:rFonts w:ascii="GHEA Grapalat" w:hAnsi="GHEA Grapalat" w:cs="Arial Unicode"/>
          <w:sz w:val="20"/>
          <w:lang w:val="hy-AM"/>
        </w:rPr>
        <w:t xml:space="preserve"> </w:t>
      </w:r>
      <w:r w:rsidRPr="00C06F98">
        <w:rPr>
          <w:rFonts w:ascii="GHEA Grapalat" w:hAnsi="GHEA Grapalat" w:cs="Sylfaen"/>
          <w:sz w:val="20"/>
          <w:lang w:val="hy-AM"/>
        </w:rPr>
        <w:t>լրանալուց</w:t>
      </w:r>
      <w:r w:rsidRPr="00C06F98">
        <w:rPr>
          <w:rFonts w:ascii="GHEA Grapalat" w:hAnsi="GHEA Grapalat" w:cs="Arial Unicode"/>
          <w:sz w:val="20"/>
          <w:lang w:val="hy-AM"/>
        </w:rPr>
        <w:t xml:space="preserve"> </w:t>
      </w:r>
      <w:r w:rsidRPr="00C06F98">
        <w:rPr>
          <w:rFonts w:ascii="GHEA Grapalat" w:hAnsi="GHEA Grapalat" w:cs="Sylfaen"/>
          <w:sz w:val="20"/>
          <w:lang w:val="hy-AM"/>
        </w:rPr>
        <w:t>առնվազն</w:t>
      </w:r>
      <w:r w:rsidRPr="00C06F98">
        <w:rPr>
          <w:rFonts w:ascii="GHEA Grapalat" w:hAnsi="GHEA Grapalat" w:cs="Arial Unicode"/>
          <w:sz w:val="20"/>
          <w:lang w:val="hy-AM"/>
        </w:rPr>
        <w:t xml:space="preserve"> </w:t>
      </w:r>
      <w:r w:rsidRPr="00C06F98">
        <w:rPr>
          <w:rFonts w:ascii="GHEA Grapalat" w:hAnsi="GHEA Grapalat" w:cs="Sylfaen"/>
          <w:sz w:val="20"/>
          <w:lang w:val="hy-AM"/>
        </w:rPr>
        <w:t>հինգ</w:t>
      </w:r>
      <w:r w:rsidRPr="00C06F98">
        <w:rPr>
          <w:rFonts w:ascii="GHEA Grapalat" w:hAnsi="GHEA Grapalat" w:cs="Arial Unicode"/>
          <w:sz w:val="20"/>
          <w:lang w:val="hy-AM"/>
        </w:rPr>
        <w:t xml:space="preserve"> </w:t>
      </w:r>
      <w:r w:rsidRPr="00C06F98">
        <w:rPr>
          <w:rFonts w:ascii="GHEA Grapalat" w:hAnsi="GHEA Grapalat" w:cs="Sylfaen"/>
          <w:sz w:val="20"/>
          <w:lang w:val="hy-AM"/>
        </w:rPr>
        <w:t>օրացուցային</w:t>
      </w:r>
      <w:r w:rsidRPr="00C06F98">
        <w:rPr>
          <w:rFonts w:ascii="GHEA Grapalat" w:hAnsi="GHEA Grapalat" w:cs="Arial Unicode"/>
          <w:sz w:val="20"/>
          <w:lang w:val="hy-AM"/>
        </w:rPr>
        <w:t xml:space="preserve"> </w:t>
      </w:r>
      <w:r w:rsidRPr="00C06F98">
        <w:rPr>
          <w:rFonts w:ascii="GHEA Grapalat" w:hAnsi="GHEA Grapalat" w:cs="Sylfaen"/>
          <w:sz w:val="20"/>
          <w:lang w:val="hy-AM"/>
        </w:rPr>
        <w:t>օր</w:t>
      </w:r>
      <w:r w:rsidRPr="00C06F98">
        <w:rPr>
          <w:rFonts w:ascii="GHEA Grapalat" w:hAnsi="GHEA Grapalat" w:cs="Arial Unicode"/>
          <w:sz w:val="20"/>
          <w:lang w:val="hy-AM"/>
        </w:rPr>
        <w:t xml:space="preserve"> </w:t>
      </w:r>
      <w:r w:rsidRPr="00C06F98">
        <w:rPr>
          <w:rFonts w:ascii="GHEA Grapalat" w:hAnsi="GHEA Grapalat" w:cs="Sylfaen"/>
          <w:sz w:val="20"/>
          <w:lang w:val="hy-AM"/>
        </w:rPr>
        <w:t>առաջ</w:t>
      </w:r>
      <w:r w:rsidRPr="00C06F98">
        <w:rPr>
          <w:rFonts w:ascii="GHEA Grapalat" w:hAnsi="GHEA Grapalat" w:cs="Arial Unicode"/>
          <w:sz w:val="20"/>
          <w:lang w:val="hy-AM"/>
        </w:rPr>
        <w:t xml:space="preserve"> </w:t>
      </w:r>
      <w:r w:rsidRPr="00C06F98">
        <w:rPr>
          <w:rFonts w:ascii="GHEA Grapalat" w:hAnsi="GHEA Grapalat" w:cs="Sylfaen"/>
          <w:sz w:val="20"/>
          <w:lang w:val="hy-AM"/>
        </w:rPr>
        <w:t>հրավերում</w:t>
      </w:r>
      <w:r w:rsidRPr="00C06F98">
        <w:rPr>
          <w:rFonts w:ascii="GHEA Grapalat" w:hAnsi="GHEA Grapalat" w:cs="Arial Unicode"/>
          <w:sz w:val="20"/>
          <w:lang w:val="hy-AM"/>
        </w:rPr>
        <w:t xml:space="preserve"> </w:t>
      </w:r>
      <w:r w:rsidRPr="00C06F98">
        <w:rPr>
          <w:rFonts w:ascii="GHEA Grapalat" w:hAnsi="GHEA Grapalat" w:cs="Sylfaen"/>
          <w:sz w:val="20"/>
          <w:lang w:val="hy-AM"/>
        </w:rPr>
        <w:t>կարող</w:t>
      </w:r>
      <w:r w:rsidRPr="00C06F98">
        <w:rPr>
          <w:rFonts w:ascii="GHEA Grapalat" w:hAnsi="GHEA Grapalat" w:cs="Arial Unicode"/>
          <w:sz w:val="20"/>
          <w:lang w:val="hy-AM"/>
        </w:rPr>
        <w:t xml:space="preserve"> </w:t>
      </w:r>
      <w:r w:rsidRPr="00C06F98">
        <w:rPr>
          <w:rFonts w:ascii="GHEA Grapalat" w:hAnsi="GHEA Grapalat" w:cs="Sylfaen"/>
          <w:sz w:val="20"/>
          <w:lang w:val="hy-AM"/>
        </w:rPr>
        <w:t>են</w:t>
      </w:r>
      <w:r w:rsidRPr="00C06F98">
        <w:rPr>
          <w:rFonts w:ascii="GHEA Grapalat" w:hAnsi="GHEA Grapalat" w:cs="Arial Unicode"/>
          <w:sz w:val="20"/>
          <w:lang w:val="hy-AM"/>
        </w:rPr>
        <w:t xml:space="preserve"> </w:t>
      </w:r>
      <w:r w:rsidRPr="00C06F98">
        <w:rPr>
          <w:rFonts w:ascii="GHEA Grapalat" w:hAnsi="GHEA Grapalat" w:cs="Sylfaen"/>
          <w:sz w:val="20"/>
          <w:lang w:val="hy-AM"/>
        </w:rPr>
        <w:t>կատարվել</w:t>
      </w:r>
      <w:r w:rsidRPr="00C06F98">
        <w:rPr>
          <w:rFonts w:ascii="GHEA Grapalat" w:hAnsi="GHEA Grapalat" w:cs="Arial Unicode"/>
          <w:sz w:val="20"/>
          <w:lang w:val="hy-AM"/>
        </w:rPr>
        <w:t xml:space="preserve"> </w:t>
      </w:r>
      <w:r w:rsidRPr="00C06F98">
        <w:rPr>
          <w:rFonts w:ascii="GHEA Grapalat" w:hAnsi="GHEA Grapalat" w:cs="Sylfaen"/>
          <w:sz w:val="20"/>
          <w:lang w:val="hy-AM"/>
        </w:rPr>
        <w:t>փոփոխություններ</w:t>
      </w:r>
      <w:r w:rsidRPr="00C06F98">
        <w:rPr>
          <w:rFonts w:ascii="GHEA Grapalat" w:hAnsi="GHEA Grapalat" w:cs="Tahoma"/>
          <w:sz w:val="20"/>
          <w:lang w:val="hy-AM"/>
        </w:rPr>
        <w:t>։</w:t>
      </w:r>
      <w:r w:rsidRPr="00C06F98">
        <w:rPr>
          <w:rFonts w:ascii="GHEA Grapalat" w:hAnsi="GHEA Grapalat" w:cs="Arial Unicode"/>
          <w:sz w:val="20"/>
          <w:lang w:val="hy-AM"/>
        </w:rPr>
        <w:t xml:space="preserve"> </w:t>
      </w:r>
      <w:r w:rsidRPr="00C06F98">
        <w:rPr>
          <w:rFonts w:ascii="GHEA Grapalat" w:hAnsi="GHEA Grapalat" w:cs="Sylfaen"/>
          <w:sz w:val="20"/>
          <w:lang w:val="hy-AM"/>
        </w:rPr>
        <w:t>Փոփոխություն</w:t>
      </w:r>
      <w:r w:rsidRPr="00C06F98">
        <w:rPr>
          <w:rFonts w:ascii="GHEA Grapalat" w:hAnsi="GHEA Grapalat" w:cs="Arial Unicode"/>
          <w:sz w:val="20"/>
          <w:lang w:val="hy-AM"/>
        </w:rPr>
        <w:t xml:space="preserve"> </w:t>
      </w:r>
      <w:r w:rsidRPr="00C06F98">
        <w:rPr>
          <w:rFonts w:ascii="GHEA Grapalat" w:hAnsi="GHEA Grapalat" w:cs="Sylfaen"/>
          <w:sz w:val="20"/>
          <w:lang w:val="hy-AM"/>
        </w:rPr>
        <w:t>կատարելու</w:t>
      </w:r>
      <w:r w:rsidRPr="00C06F98">
        <w:rPr>
          <w:rFonts w:ascii="GHEA Grapalat" w:hAnsi="GHEA Grapalat" w:cs="Arial Unicode"/>
          <w:sz w:val="20"/>
          <w:lang w:val="hy-AM"/>
        </w:rPr>
        <w:t xml:space="preserve"> </w:t>
      </w:r>
      <w:r w:rsidRPr="00C06F98">
        <w:rPr>
          <w:rFonts w:ascii="GHEA Grapalat" w:hAnsi="GHEA Grapalat" w:cs="Sylfaen"/>
          <w:sz w:val="20"/>
          <w:lang w:val="hy-AM"/>
        </w:rPr>
        <w:t>օրվան</w:t>
      </w:r>
      <w:r w:rsidRPr="00C06F98">
        <w:rPr>
          <w:rFonts w:ascii="GHEA Grapalat" w:hAnsi="GHEA Grapalat" w:cs="Arial Unicode"/>
          <w:sz w:val="20"/>
          <w:lang w:val="hy-AM"/>
        </w:rPr>
        <w:t xml:space="preserve"> </w:t>
      </w:r>
      <w:r w:rsidRPr="00C06F98">
        <w:rPr>
          <w:rFonts w:ascii="GHEA Grapalat" w:hAnsi="GHEA Grapalat" w:cs="Sylfaen"/>
          <w:sz w:val="20"/>
          <w:lang w:val="hy-AM"/>
        </w:rPr>
        <w:t>հաջորդող</w:t>
      </w:r>
      <w:r w:rsidRPr="00C06F98">
        <w:rPr>
          <w:rFonts w:ascii="GHEA Grapalat" w:hAnsi="GHEA Grapalat" w:cs="Arial Unicode"/>
          <w:sz w:val="20"/>
          <w:lang w:val="hy-AM"/>
        </w:rPr>
        <w:t xml:space="preserve"> </w:t>
      </w:r>
      <w:r w:rsidRPr="00C06F98">
        <w:rPr>
          <w:rFonts w:ascii="GHEA Grapalat" w:hAnsi="GHEA Grapalat" w:cs="Sylfaen"/>
          <w:sz w:val="20"/>
          <w:lang w:val="hy-AM"/>
        </w:rPr>
        <w:t>երեք</w:t>
      </w:r>
      <w:r w:rsidRPr="00C06F98">
        <w:rPr>
          <w:rFonts w:ascii="GHEA Grapalat" w:hAnsi="GHEA Grapalat" w:cs="Arial Unicode"/>
          <w:sz w:val="20"/>
          <w:lang w:val="hy-AM"/>
        </w:rPr>
        <w:t xml:space="preserve"> </w:t>
      </w:r>
      <w:r w:rsidRPr="00C06F98">
        <w:rPr>
          <w:rFonts w:ascii="GHEA Grapalat" w:hAnsi="GHEA Grapalat" w:cs="Sylfaen"/>
          <w:sz w:val="20"/>
          <w:lang w:val="hy-AM"/>
        </w:rPr>
        <w:t>օրացուցային</w:t>
      </w:r>
      <w:r w:rsidRPr="00C06F98">
        <w:rPr>
          <w:rFonts w:ascii="GHEA Grapalat" w:hAnsi="GHEA Grapalat" w:cs="Arial Unicode"/>
          <w:sz w:val="20"/>
          <w:lang w:val="hy-AM"/>
        </w:rPr>
        <w:t xml:space="preserve"> </w:t>
      </w:r>
      <w:r w:rsidRPr="00C06F98">
        <w:rPr>
          <w:rFonts w:ascii="GHEA Grapalat" w:hAnsi="GHEA Grapalat" w:cs="Sylfaen"/>
          <w:sz w:val="20"/>
          <w:lang w:val="hy-AM"/>
        </w:rPr>
        <w:t>օրվա</w:t>
      </w:r>
      <w:r w:rsidRPr="00C06F98">
        <w:rPr>
          <w:rFonts w:ascii="GHEA Grapalat" w:hAnsi="GHEA Grapalat" w:cs="Arial Unicode"/>
          <w:sz w:val="20"/>
          <w:lang w:val="hy-AM"/>
        </w:rPr>
        <w:t xml:space="preserve"> </w:t>
      </w:r>
      <w:r w:rsidRPr="00C06F98">
        <w:rPr>
          <w:rFonts w:ascii="GHEA Grapalat" w:hAnsi="GHEA Grapalat" w:cs="Sylfaen"/>
          <w:sz w:val="20"/>
          <w:lang w:val="hy-AM"/>
        </w:rPr>
        <w:t>ընթացքում</w:t>
      </w:r>
      <w:r w:rsidRPr="00C06F98">
        <w:rPr>
          <w:rFonts w:ascii="GHEA Grapalat" w:hAnsi="GHEA Grapalat" w:cs="Arial Unicode"/>
          <w:sz w:val="20"/>
          <w:lang w:val="hy-AM"/>
        </w:rPr>
        <w:t xml:space="preserve"> </w:t>
      </w:r>
      <w:r w:rsidRPr="00C06F98">
        <w:rPr>
          <w:rFonts w:ascii="GHEA Grapalat" w:hAnsi="GHEA Grapalat" w:cs="Sylfaen"/>
          <w:sz w:val="20"/>
          <w:lang w:val="hy-AM"/>
        </w:rPr>
        <w:t>փոփոխություն</w:t>
      </w:r>
      <w:r w:rsidRPr="00C06F98">
        <w:rPr>
          <w:rFonts w:ascii="GHEA Grapalat" w:hAnsi="GHEA Grapalat" w:cs="Arial Unicode"/>
          <w:sz w:val="20"/>
          <w:lang w:val="hy-AM"/>
        </w:rPr>
        <w:t xml:space="preserve"> </w:t>
      </w:r>
      <w:r w:rsidRPr="00C06F98">
        <w:rPr>
          <w:rFonts w:ascii="GHEA Grapalat" w:hAnsi="GHEA Grapalat" w:cs="Sylfaen"/>
          <w:sz w:val="20"/>
          <w:lang w:val="hy-AM"/>
        </w:rPr>
        <w:t>կատարելու</w:t>
      </w:r>
      <w:r w:rsidRPr="00C06F98">
        <w:rPr>
          <w:rFonts w:ascii="GHEA Grapalat" w:hAnsi="GHEA Grapalat" w:cs="Arial Unicode"/>
          <w:sz w:val="20"/>
          <w:lang w:val="hy-AM"/>
        </w:rPr>
        <w:t xml:space="preserve"> </w:t>
      </w:r>
      <w:r w:rsidRPr="00C06F98">
        <w:rPr>
          <w:rFonts w:ascii="GHEA Grapalat" w:hAnsi="GHEA Grapalat" w:cs="Sylfaen"/>
          <w:sz w:val="20"/>
          <w:lang w:val="hy-AM"/>
        </w:rPr>
        <w:t>և</w:t>
      </w:r>
      <w:r w:rsidRPr="00C06F98">
        <w:rPr>
          <w:rFonts w:ascii="GHEA Grapalat" w:hAnsi="GHEA Grapalat" w:cs="Arial Unicode"/>
          <w:sz w:val="20"/>
          <w:lang w:val="hy-AM"/>
        </w:rPr>
        <w:t xml:space="preserve"> </w:t>
      </w:r>
      <w:r w:rsidRPr="00C06F98">
        <w:rPr>
          <w:rFonts w:ascii="GHEA Grapalat" w:hAnsi="GHEA Grapalat" w:cs="Sylfaen"/>
          <w:sz w:val="20"/>
          <w:lang w:val="hy-AM"/>
        </w:rPr>
        <w:t>դրանք</w:t>
      </w:r>
      <w:r w:rsidRPr="00C06F98">
        <w:rPr>
          <w:rFonts w:ascii="GHEA Grapalat" w:hAnsi="GHEA Grapalat" w:cs="Arial Unicode"/>
          <w:sz w:val="20"/>
          <w:lang w:val="hy-AM"/>
        </w:rPr>
        <w:t xml:space="preserve"> </w:t>
      </w:r>
      <w:r w:rsidRPr="00C06F98">
        <w:rPr>
          <w:rFonts w:ascii="GHEA Grapalat" w:hAnsi="GHEA Grapalat" w:cs="Sylfaen"/>
          <w:sz w:val="20"/>
          <w:lang w:val="hy-AM"/>
        </w:rPr>
        <w:t>տրամադրելու</w:t>
      </w:r>
      <w:r w:rsidRPr="00C06F98">
        <w:rPr>
          <w:rFonts w:ascii="GHEA Grapalat" w:hAnsi="GHEA Grapalat" w:cs="Arial Unicode"/>
          <w:sz w:val="20"/>
          <w:lang w:val="hy-AM"/>
        </w:rPr>
        <w:t xml:space="preserve"> </w:t>
      </w:r>
      <w:r w:rsidRPr="00C06F98">
        <w:rPr>
          <w:rFonts w:ascii="GHEA Grapalat" w:hAnsi="GHEA Grapalat" w:cs="Sylfaen"/>
          <w:sz w:val="20"/>
          <w:lang w:val="hy-AM"/>
        </w:rPr>
        <w:t>պայմանների</w:t>
      </w:r>
      <w:r w:rsidRPr="00C06F98">
        <w:rPr>
          <w:rFonts w:ascii="GHEA Grapalat" w:hAnsi="GHEA Grapalat" w:cs="Arial Unicode"/>
          <w:sz w:val="20"/>
          <w:lang w:val="hy-AM"/>
        </w:rPr>
        <w:t xml:space="preserve"> </w:t>
      </w:r>
      <w:r w:rsidRPr="00C06F98">
        <w:rPr>
          <w:rFonts w:ascii="GHEA Grapalat" w:hAnsi="GHEA Grapalat" w:cs="Sylfaen"/>
          <w:sz w:val="20"/>
          <w:lang w:val="hy-AM"/>
        </w:rPr>
        <w:t>մասին</w:t>
      </w:r>
      <w:r w:rsidRPr="00C06F98">
        <w:rPr>
          <w:rFonts w:ascii="GHEA Grapalat" w:hAnsi="GHEA Grapalat" w:cs="Arial Unicode"/>
          <w:sz w:val="20"/>
          <w:lang w:val="hy-AM"/>
        </w:rPr>
        <w:t xml:space="preserve"> </w:t>
      </w:r>
      <w:r w:rsidRPr="00C06F98">
        <w:rPr>
          <w:rFonts w:ascii="GHEA Grapalat" w:hAnsi="GHEA Grapalat" w:cs="Sylfaen"/>
          <w:sz w:val="20"/>
          <w:lang w:val="hy-AM"/>
        </w:rPr>
        <w:t>հայտարարություն</w:t>
      </w:r>
      <w:r w:rsidRPr="00C06F98">
        <w:rPr>
          <w:rFonts w:ascii="GHEA Grapalat" w:hAnsi="GHEA Grapalat" w:cs="Arial Unicode"/>
          <w:sz w:val="20"/>
          <w:lang w:val="hy-AM"/>
        </w:rPr>
        <w:t xml:space="preserve"> </w:t>
      </w:r>
      <w:r w:rsidRPr="00C06F98">
        <w:rPr>
          <w:rFonts w:ascii="GHEA Grapalat" w:hAnsi="GHEA Grapalat" w:cs="Sylfaen"/>
          <w:sz w:val="20"/>
          <w:lang w:val="hy-AM"/>
        </w:rPr>
        <w:t>է</w:t>
      </w:r>
      <w:r w:rsidRPr="00C06F98">
        <w:rPr>
          <w:rFonts w:ascii="GHEA Grapalat" w:hAnsi="GHEA Grapalat" w:cs="Arial Unicode"/>
          <w:sz w:val="20"/>
          <w:lang w:val="hy-AM"/>
        </w:rPr>
        <w:t xml:space="preserve"> </w:t>
      </w:r>
      <w:r w:rsidRPr="00C06F98">
        <w:rPr>
          <w:rFonts w:ascii="GHEA Grapalat" w:hAnsi="GHEA Grapalat" w:cs="Sylfaen"/>
          <w:sz w:val="20"/>
          <w:lang w:val="hy-AM"/>
        </w:rPr>
        <w:t>հրապարակվում</w:t>
      </w:r>
      <w:r w:rsidRPr="00C06F98">
        <w:rPr>
          <w:rFonts w:ascii="GHEA Grapalat" w:hAnsi="GHEA Grapalat" w:cs="Arial Unicode"/>
          <w:sz w:val="20"/>
          <w:lang w:val="hy-AM"/>
        </w:rPr>
        <w:t xml:space="preserve"> համակարգում և </w:t>
      </w:r>
      <w:r w:rsidRPr="00C06F98">
        <w:rPr>
          <w:rFonts w:ascii="GHEA Grapalat" w:hAnsi="GHEA Grapalat" w:cs="Sylfaen"/>
          <w:sz w:val="20"/>
          <w:lang w:val="hy-AM"/>
        </w:rPr>
        <w:t>տեղեկագրում</w:t>
      </w:r>
      <w:r w:rsidRPr="00C06F98">
        <w:rPr>
          <w:rFonts w:ascii="GHEA Grapalat" w:hAnsi="GHEA Grapalat" w:cs="Tahoma"/>
          <w:sz w:val="20"/>
          <w:lang w:val="hy-AM"/>
        </w:rPr>
        <w:t>։</w:t>
      </w:r>
      <w:r w:rsidRPr="00C06F98">
        <w:rPr>
          <w:rFonts w:ascii="GHEA Grapalat" w:hAnsi="GHEA Grapalat" w:cs="Tahoma"/>
          <w:sz w:val="20"/>
          <w:vertAlign w:val="superscript"/>
          <w:lang w:val="hy-AM"/>
        </w:rPr>
        <w:t>5</w:t>
      </w:r>
      <w:r w:rsidRPr="00C06F98">
        <w:rPr>
          <w:rFonts w:ascii="GHEA Grapalat" w:hAnsi="GHEA Grapalat" w:cs="Arial Unicode"/>
          <w:sz w:val="20"/>
          <w:lang w:val="hy-AM"/>
        </w:rPr>
        <w:t xml:space="preserve"> </w:t>
      </w:r>
    </w:p>
    <w:p w14:paraId="3AFFAA7E" w14:textId="77777777" w:rsidR="00CC1CD1" w:rsidRPr="00C06F98" w:rsidRDefault="00CC1CD1" w:rsidP="00CC1CD1">
      <w:pPr>
        <w:autoSpaceDE w:val="0"/>
        <w:autoSpaceDN w:val="0"/>
        <w:adjustRightInd w:val="0"/>
        <w:ind w:firstLine="567"/>
        <w:jc w:val="both"/>
        <w:rPr>
          <w:rFonts w:ascii="GHEA Grapalat" w:hAnsi="GHEA Grapalat" w:cs="Arial Unicode"/>
          <w:sz w:val="20"/>
          <w:lang w:val="hy-AM"/>
        </w:rPr>
      </w:pPr>
      <w:r w:rsidRPr="00C06F98">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7D3C7165" w14:textId="77777777" w:rsidR="00CC1CD1" w:rsidRPr="00C06F98" w:rsidRDefault="00CC1CD1" w:rsidP="00CC1CD1">
      <w:pPr>
        <w:autoSpaceDE w:val="0"/>
        <w:autoSpaceDN w:val="0"/>
        <w:adjustRightInd w:val="0"/>
        <w:ind w:firstLine="567"/>
        <w:jc w:val="both"/>
        <w:rPr>
          <w:rFonts w:ascii="GHEA Grapalat" w:hAnsi="GHEA Grapalat" w:cs="Arial Unicode"/>
          <w:sz w:val="20"/>
          <w:lang w:val="hy-AM"/>
        </w:rPr>
      </w:pPr>
      <w:r w:rsidRPr="00C06F98">
        <w:rPr>
          <w:rFonts w:ascii="GHEA Grapalat" w:hAnsi="GHEA Grapalat" w:cs="Arial Unicode"/>
          <w:sz w:val="20"/>
          <w:lang w:val="hy-AM"/>
        </w:rPr>
        <w:t xml:space="preserve">3.6  </w:t>
      </w:r>
      <w:r w:rsidRPr="00C06F98">
        <w:rPr>
          <w:rFonts w:ascii="GHEA Grapalat" w:hAnsi="GHEA Grapalat" w:cs="Sylfaen"/>
          <w:lang w:val="hy-AM"/>
        </w:rPr>
        <w:t xml:space="preserve"> </w:t>
      </w:r>
      <w:r w:rsidRPr="00C06F98">
        <w:rPr>
          <w:rFonts w:ascii="GHEA Grapalat" w:hAnsi="GHEA Grapalat" w:cs="Sylfaen"/>
          <w:sz w:val="20"/>
          <w:lang w:val="hy-AM"/>
        </w:rPr>
        <w:t>Հրավերում</w:t>
      </w:r>
      <w:r w:rsidRPr="00C06F98">
        <w:rPr>
          <w:rFonts w:ascii="GHEA Grapalat" w:hAnsi="GHEA Grapalat" w:cs="Arial Unicode"/>
          <w:sz w:val="20"/>
          <w:lang w:val="hy-AM"/>
        </w:rPr>
        <w:t xml:space="preserve"> </w:t>
      </w:r>
      <w:r w:rsidRPr="00C06F98">
        <w:rPr>
          <w:rFonts w:ascii="GHEA Grapalat" w:hAnsi="GHEA Grapalat" w:cs="Sylfaen"/>
          <w:sz w:val="20"/>
          <w:lang w:val="hy-AM"/>
        </w:rPr>
        <w:t>փոփոխություններ</w:t>
      </w:r>
      <w:r w:rsidRPr="00C06F98">
        <w:rPr>
          <w:rFonts w:ascii="GHEA Grapalat" w:hAnsi="GHEA Grapalat" w:cs="Arial Unicode"/>
          <w:sz w:val="20"/>
          <w:lang w:val="hy-AM"/>
        </w:rPr>
        <w:t xml:space="preserve"> </w:t>
      </w:r>
      <w:r w:rsidRPr="00C06F98">
        <w:rPr>
          <w:rFonts w:ascii="GHEA Grapalat" w:hAnsi="GHEA Grapalat" w:cs="Sylfaen"/>
          <w:sz w:val="20"/>
          <w:lang w:val="hy-AM"/>
        </w:rPr>
        <w:t>կատարվելու</w:t>
      </w:r>
      <w:r w:rsidRPr="00C06F98">
        <w:rPr>
          <w:rFonts w:ascii="GHEA Grapalat" w:hAnsi="GHEA Grapalat" w:cs="Arial Unicode"/>
          <w:sz w:val="20"/>
          <w:lang w:val="hy-AM"/>
        </w:rPr>
        <w:t xml:space="preserve"> </w:t>
      </w:r>
      <w:r w:rsidRPr="00C06F98">
        <w:rPr>
          <w:rFonts w:ascii="GHEA Grapalat" w:hAnsi="GHEA Grapalat" w:cs="Sylfaen"/>
          <w:sz w:val="20"/>
          <w:lang w:val="hy-AM"/>
        </w:rPr>
        <w:t>դեպքում</w:t>
      </w:r>
      <w:r w:rsidRPr="00C06F98">
        <w:rPr>
          <w:rFonts w:ascii="GHEA Grapalat" w:hAnsi="GHEA Grapalat" w:cs="Arial Unicode"/>
          <w:sz w:val="20"/>
          <w:lang w:val="hy-AM"/>
        </w:rPr>
        <w:t xml:space="preserve"> </w:t>
      </w:r>
      <w:r w:rsidRPr="00C06F98">
        <w:rPr>
          <w:rFonts w:ascii="GHEA Grapalat" w:hAnsi="GHEA Grapalat" w:cs="Sylfaen"/>
          <w:sz w:val="20"/>
          <w:lang w:val="hy-AM"/>
        </w:rPr>
        <w:t>հայտերը</w:t>
      </w:r>
      <w:r w:rsidRPr="00C06F98">
        <w:rPr>
          <w:rFonts w:ascii="GHEA Grapalat" w:hAnsi="GHEA Grapalat" w:cs="Arial Unicode"/>
          <w:sz w:val="20"/>
          <w:lang w:val="hy-AM"/>
        </w:rPr>
        <w:t xml:space="preserve"> </w:t>
      </w:r>
      <w:r w:rsidRPr="00C06F98">
        <w:rPr>
          <w:rFonts w:ascii="GHEA Grapalat" w:hAnsi="GHEA Grapalat" w:cs="Sylfaen"/>
          <w:sz w:val="20"/>
          <w:lang w:val="hy-AM"/>
        </w:rPr>
        <w:t>ներկայացնելու</w:t>
      </w:r>
      <w:r w:rsidRPr="00C06F98">
        <w:rPr>
          <w:rFonts w:ascii="GHEA Grapalat" w:hAnsi="GHEA Grapalat" w:cs="Arial Unicode"/>
          <w:sz w:val="20"/>
          <w:lang w:val="hy-AM"/>
        </w:rPr>
        <w:t xml:space="preserve"> </w:t>
      </w:r>
      <w:r w:rsidRPr="00C06F98">
        <w:rPr>
          <w:rFonts w:ascii="GHEA Grapalat" w:hAnsi="GHEA Grapalat" w:cs="Sylfaen"/>
          <w:sz w:val="20"/>
          <w:lang w:val="hy-AM"/>
        </w:rPr>
        <w:t>վերջնաժամկետը</w:t>
      </w:r>
      <w:r w:rsidRPr="00C06F98">
        <w:rPr>
          <w:rFonts w:ascii="GHEA Grapalat" w:hAnsi="GHEA Grapalat" w:cs="Arial Unicode"/>
          <w:sz w:val="20"/>
          <w:lang w:val="hy-AM"/>
        </w:rPr>
        <w:t xml:space="preserve"> </w:t>
      </w:r>
      <w:r w:rsidRPr="00C06F98">
        <w:rPr>
          <w:rFonts w:ascii="GHEA Grapalat" w:hAnsi="GHEA Grapalat" w:cs="Sylfaen"/>
          <w:sz w:val="20"/>
          <w:lang w:val="hy-AM"/>
        </w:rPr>
        <w:t>հաշվվում</w:t>
      </w:r>
      <w:r w:rsidRPr="00C06F98">
        <w:rPr>
          <w:rFonts w:ascii="GHEA Grapalat" w:hAnsi="GHEA Grapalat" w:cs="Arial Unicode"/>
          <w:sz w:val="20"/>
          <w:lang w:val="hy-AM"/>
        </w:rPr>
        <w:t xml:space="preserve"> </w:t>
      </w:r>
      <w:r w:rsidRPr="00C06F98">
        <w:rPr>
          <w:rFonts w:ascii="GHEA Grapalat" w:hAnsi="GHEA Grapalat" w:cs="Sylfaen"/>
          <w:sz w:val="20"/>
          <w:lang w:val="hy-AM"/>
        </w:rPr>
        <w:t>է</w:t>
      </w:r>
      <w:r w:rsidRPr="00C06F98">
        <w:rPr>
          <w:rFonts w:ascii="GHEA Grapalat" w:hAnsi="GHEA Grapalat" w:cs="Arial Unicode"/>
          <w:sz w:val="20"/>
          <w:lang w:val="hy-AM"/>
        </w:rPr>
        <w:t xml:space="preserve"> </w:t>
      </w:r>
      <w:r w:rsidRPr="00C06F98">
        <w:rPr>
          <w:rFonts w:ascii="GHEA Grapalat" w:hAnsi="GHEA Grapalat" w:cs="Sylfaen"/>
          <w:sz w:val="20"/>
          <w:lang w:val="hy-AM"/>
        </w:rPr>
        <w:t>այդ</w:t>
      </w:r>
      <w:r w:rsidRPr="00C06F98">
        <w:rPr>
          <w:rFonts w:ascii="GHEA Grapalat" w:hAnsi="GHEA Grapalat" w:cs="Arial Unicode"/>
          <w:sz w:val="20"/>
          <w:lang w:val="hy-AM"/>
        </w:rPr>
        <w:t xml:space="preserve"> </w:t>
      </w:r>
      <w:r w:rsidRPr="00C06F98">
        <w:rPr>
          <w:rFonts w:ascii="GHEA Grapalat" w:hAnsi="GHEA Grapalat" w:cs="Sylfaen"/>
          <w:sz w:val="20"/>
          <w:lang w:val="hy-AM"/>
        </w:rPr>
        <w:t>փոփոխությունների</w:t>
      </w:r>
      <w:r w:rsidRPr="00C06F98">
        <w:rPr>
          <w:rFonts w:ascii="GHEA Grapalat" w:hAnsi="GHEA Grapalat" w:cs="Arial Unicode"/>
          <w:sz w:val="20"/>
          <w:lang w:val="hy-AM"/>
        </w:rPr>
        <w:t xml:space="preserve"> </w:t>
      </w:r>
      <w:r w:rsidRPr="00C06F98">
        <w:rPr>
          <w:rFonts w:ascii="GHEA Grapalat" w:hAnsi="GHEA Grapalat" w:cs="Sylfaen"/>
          <w:sz w:val="20"/>
          <w:lang w:val="hy-AM"/>
        </w:rPr>
        <w:t>մասին</w:t>
      </w:r>
      <w:r w:rsidRPr="00C06F98">
        <w:rPr>
          <w:rFonts w:ascii="GHEA Grapalat" w:hAnsi="GHEA Grapalat" w:cs="Arial Unicode"/>
          <w:sz w:val="20"/>
          <w:lang w:val="hy-AM"/>
        </w:rPr>
        <w:t xml:space="preserve"> համակարգում և </w:t>
      </w:r>
      <w:r w:rsidRPr="00C06F98">
        <w:rPr>
          <w:rFonts w:ascii="GHEA Grapalat" w:hAnsi="GHEA Grapalat" w:cs="Sylfaen"/>
          <w:sz w:val="20"/>
          <w:lang w:val="hy-AM"/>
        </w:rPr>
        <w:t>տեղեկագրում</w:t>
      </w:r>
      <w:r w:rsidRPr="00C06F98">
        <w:rPr>
          <w:rFonts w:ascii="GHEA Grapalat" w:hAnsi="GHEA Grapalat" w:cs="Arial"/>
          <w:sz w:val="20"/>
          <w:lang w:val="hy-AM"/>
        </w:rPr>
        <w:t xml:space="preserve"> </w:t>
      </w:r>
      <w:r w:rsidRPr="00C06F98">
        <w:rPr>
          <w:rFonts w:ascii="GHEA Grapalat" w:hAnsi="GHEA Grapalat" w:cs="Sylfaen"/>
          <w:sz w:val="20"/>
          <w:lang w:val="hy-AM"/>
        </w:rPr>
        <w:t>հայտարարության</w:t>
      </w:r>
      <w:r w:rsidRPr="00C06F98">
        <w:rPr>
          <w:rFonts w:ascii="GHEA Grapalat" w:hAnsi="GHEA Grapalat" w:cs="Arial Unicode"/>
          <w:sz w:val="20"/>
          <w:lang w:val="hy-AM"/>
        </w:rPr>
        <w:t xml:space="preserve"> </w:t>
      </w:r>
      <w:r w:rsidRPr="00C06F98">
        <w:rPr>
          <w:rFonts w:ascii="GHEA Grapalat" w:hAnsi="GHEA Grapalat" w:cs="Sylfaen"/>
          <w:sz w:val="20"/>
          <w:lang w:val="hy-AM"/>
        </w:rPr>
        <w:t>հրապարակման</w:t>
      </w:r>
      <w:r w:rsidRPr="00C06F98">
        <w:rPr>
          <w:rFonts w:ascii="GHEA Grapalat" w:hAnsi="GHEA Grapalat" w:cs="Arial Unicode"/>
          <w:sz w:val="20"/>
          <w:lang w:val="hy-AM"/>
        </w:rPr>
        <w:t xml:space="preserve"> </w:t>
      </w:r>
      <w:r w:rsidRPr="00C06F98">
        <w:rPr>
          <w:rFonts w:ascii="GHEA Grapalat" w:hAnsi="GHEA Grapalat" w:cs="Sylfaen"/>
          <w:sz w:val="20"/>
          <w:lang w:val="hy-AM"/>
        </w:rPr>
        <w:t>օրվանից</w:t>
      </w:r>
      <w:r w:rsidRPr="00C06F98">
        <w:rPr>
          <w:rFonts w:ascii="GHEA Grapalat" w:hAnsi="GHEA Grapalat" w:cs="Tahoma"/>
          <w:sz w:val="20"/>
          <w:lang w:val="hy-AM"/>
        </w:rPr>
        <w:t>։</w:t>
      </w:r>
      <w:r w:rsidRPr="00C06F98">
        <w:rPr>
          <w:rFonts w:ascii="GHEA Grapalat" w:hAnsi="GHEA Grapalat" w:cs="Arial Unicode"/>
          <w:sz w:val="20"/>
          <w:lang w:val="hy-AM"/>
        </w:rPr>
        <w:t xml:space="preserve"> </w:t>
      </w:r>
      <w:r w:rsidRPr="00C06F98">
        <w:rPr>
          <w:rFonts w:ascii="GHEA Grapalat" w:hAnsi="GHEA Grapalat" w:cs="Sylfaen"/>
          <w:sz w:val="20"/>
          <w:lang w:val="hy-AM"/>
        </w:rPr>
        <w:t>Այդ</w:t>
      </w:r>
      <w:r w:rsidRPr="00C06F98">
        <w:rPr>
          <w:rFonts w:ascii="GHEA Grapalat" w:hAnsi="GHEA Grapalat" w:cs="Arial Unicode"/>
          <w:sz w:val="20"/>
          <w:lang w:val="hy-AM"/>
        </w:rPr>
        <w:t xml:space="preserve"> </w:t>
      </w:r>
      <w:r w:rsidRPr="00C06F98">
        <w:rPr>
          <w:rFonts w:ascii="GHEA Grapalat" w:hAnsi="GHEA Grapalat" w:cs="Sylfaen"/>
          <w:sz w:val="20"/>
          <w:lang w:val="hy-AM"/>
        </w:rPr>
        <w:t>դեպքում</w:t>
      </w:r>
      <w:r w:rsidRPr="00C06F98">
        <w:rPr>
          <w:rFonts w:ascii="GHEA Grapalat" w:hAnsi="GHEA Grapalat" w:cs="Arial Unicode"/>
          <w:sz w:val="20"/>
          <w:lang w:val="hy-AM"/>
        </w:rPr>
        <w:t xml:space="preserve"> </w:t>
      </w:r>
      <w:r w:rsidRPr="00C06F98">
        <w:rPr>
          <w:rFonts w:ascii="GHEA Grapalat" w:hAnsi="GHEA Grapalat" w:cs="Sylfaen"/>
          <w:sz w:val="20"/>
          <w:lang w:val="hy-AM"/>
        </w:rPr>
        <w:t>մասնակիցները</w:t>
      </w:r>
      <w:r w:rsidRPr="00C06F98">
        <w:rPr>
          <w:rFonts w:ascii="GHEA Grapalat" w:hAnsi="GHEA Grapalat" w:cs="Arial Unicode"/>
          <w:sz w:val="20"/>
          <w:lang w:val="hy-AM"/>
        </w:rPr>
        <w:t xml:space="preserve"> </w:t>
      </w:r>
      <w:r w:rsidRPr="00C06F98">
        <w:rPr>
          <w:rFonts w:ascii="GHEA Grapalat" w:hAnsi="GHEA Grapalat" w:cs="Sylfaen"/>
          <w:sz w:val="20"/>
          <w:lang w:val="hy-AM"/>
        </w:rPr>
        <w:t>պարտավոր</w:t>
      </w:r>
      <w:r w:rsidRPr="00C06F98">
        <w:rPr>
          <w:rFonts w:ascii="GHEA Grapalat" w:hAnsi="GHEA Grapalat" w:cs="Arial Unicode"/>
          <w:sz w:val="20"/>
          <w:lang w:val="hy-AM"/>
        </w:rPr>
        <w:t xml:space="preserve"> </w:t>
      </w:r>
      <w:r w:rsidRPr="00C06F98">
        <w:rPr>
          <w:rFonts w:ascii="GHEA Grapalat" w:hAnsi="GHEA Grapalat" w:cs="Sylfaen"/>
          <w:sz w:val="20"/>
          <w:lang w:val="hy-AM"/>
        </w:rPr>
        <w:t>են</w:t>
      </w:r>
      <w:r w:rsidRPr="00C06F98">
        <w:rPr>
          <w:rFonts w:ascii="GHEA Grapalat" w:hAnsi="GHEA Grapalat" w:cs="Arial Unicode"/>
          <w:sz w:val="20"/>
          <w:lang w:val="hy-AM"/>
        </w:rPr>
        <w:t xml:space="preserve"> </w:t>
      </w:r>
      <w:r w:rsidRPr="00C06F98">
        <w:rPr>
          <w:rFonts w:ascii="GHEA Grapalat" w:hAnsi="GHEA Grapalat" w:cs="Sylfaen"/>
          <w:sz w:val="20"/>
          <w:lang w:val="hy-AM"/>
        </w:rPr>
        <w:t>երկարաձգել</w:t>
      </w:r>
      <w:r w:rsidRPr="00C06F98">
        <w:rPr>
          <w:rFonts w:ascii="GHEA Grapalat" w:hAnsi="GHEA Grapalat" w:cs="Arial Unicode"/>
          <w:sz w:val="20"/>
          <w:lang w:val="hy-AM"/>
        </w:rPr>
        <w:t xml:space="preserve"> </w:t>
      </w:r>
      <w:r w:rsidRPr="00C06F98">
        <w:rPr>
          <w:rFonts w:ascii="GHEA Grapalat" w:hAnsi="GHEA Grapalat" w:cs="Sylfaen"/>
          <w:sz w:val="20"/>
          <w:lang w:val="hy-AM"/>
        </w:rPr>
        <w:t>իրենց</w:t>
      </w:r>
      <w:r w:rsidRPr="00C06F98">
        <w:rPr>
          <w:rFonts w:ascii="GHEA Grapalat" w:hAnsi="GHEA Grapalat" w:cs="Arial Unicode"/>
          <w:sz w:val="20"/>
          <w:lang w:val="hy-AM"/>
        </w:rPr>
        <w:t xml:space="preserve"> </w:t>
      </w:r>
      <w:r w:rsidRPr="00C06F98">
        <w:rPr>
          <w:rFonts w:ascii="GHEA Grapalat" w:hAnsi="GHEA Grapalat" w:cs="Sylfaen"/>
          <w:sz w:val="20"/>
          <w:lang w:val="hy-AM"/>
        </w:rPr>
        <w:t>ներկայացրած</w:t>
      </w:r>
      <w:r w:rsidRPr="00C06F98">
        <w:rPr>
          <w:rFonts w:ascii="GHEA Grapalat" w:hAnsi="GHEA Grapalat" w:cs="Arial Unicode"/>
          <w:sz w:val="20"/>
          <w:lang w:val="hy-AM"/>
        </w:rPr>
        <w:t xml:space="preserve"> </w:t>
      </w:r>
      <w:r w:rsidRPr="00C06F98">
        <w:rPr>
          <w:rFonts w:ascii="GHEA Grapalat" w:hAnsi="GHEA Grapalat" w:cs="Sylfaen"/>
          <w:sz w:val="20"/>
          <w:lang w:val="hy-AM"/>
        </w:rPr>
        <w:t>հայտի</w:t>
      </w:r>
      <w:r w:rsidRPr="00C06F98">
        <w:rPr>
          <w:rFonts w:ascii="GHEA Grapalat" w:hAnsi="GHEA Grapalat" w:cs="Arial Unicode"/>
          <w:sz w:val="20"/>
          <w:lang w:val="hy-AM"/>
        </w:rPr>
        <w:t xml:space="preserve"> </w:t>
      </w:r>
      <w:r w:rsidRPr="00C06F98">
        <w:rPr>
          <w:rFonts w:ascii="GHEA Grapalat" w:hAnsi="GHEA Grapalat" w:cs="Sylfaen"/>
          <w:sz w:val="20"/>
          <w:lang w:val="hy-AM"/>
        </w:rPr>
        <w:t>ապահովման</w:t>
      </w:r>
      <w:r w:rsidRPr="00C06F98">
        <w:rPr>
          <w:rFonts w:ascii="GHEA Grapalat" w:hAnsi="GHEA Grapalat" w:cs="Arial Unicode"/>
          <w:sz w:val="20"/>
          <w:lang w:val="hy-AM"/>
        </w:rPr>
        <w:t xml:space="preserve"> վավերականության </w:t>
      </w:r>
      <w:r w:rsidRPr="00C06F98">
        <w:rPr>
          <w:rFonts w:ascii="GHEA Grapalat" w:hAnsi="GHEA Grapalat" w:cs="Sylfaen"/>
          <w:sz w:val="20"/>
          <w:lang w:val="hy-AM"/>
        </w:rPr>
        <w:t>ժամկետը</w:t>
      </w:r>
      <w:r w:rsidRPr="00C06F98">
        <w:rPr>
          <w:rFonts w:ascii="GHEA Grapalat" w:hAnsi="GHEA Grapalat" w:cs="Arial Unicode"/>
          <w:sz w:val="20"/>
          <w:lang w:val="hy-AM"/>
        </w:rPr>
        <w:t xml:space="preserve"> </w:t>
      </w:r>
      <w:r w:rsidRPr="00C06F98">
        <w:rPr>
          <w:rFonts w:ascii="GHEA Grapalat" w:hAnsi="GHEA Grapalat" w:cs="Sylfaen"/>
          <w:sz w:val="20"/>
          <w:lang w:val="hy-AM"/>
        </w:rPr>
        <w:t>կամ</w:t>
      </w:r>
      <w:r w:rsidRPr="00C06F98">
        <w:rPr>
          <w:rFonts w:ascii="GHEA Grapalat" w:hAnsi="GHEA Grapalat" w:cs="Arial Unicode"/>
          <w:sz w:val="20"/>
          <w:lang w:val="hy-AM"/>
        </w:rPr>
        <w:t xml:space="preserve"> </w:t>
      </w:r>
      <w:r w:rsidRPr="00C06F98">
        <w:rPr>
          <w:rFonts w:ascii="GHEA Grapalat" w:hAnsi="GHEA Grapalat" w:cs="Sylfaen"/>
          <w:sz w:val="20"/>
          <w:lang w:val="hy-AM"/>
        </w:rPr>
        <w:t>ներկայացնել</w:t>
      </w:r>
      <w:r w:rsidRPr="00C06F98">
        <w:rPr>
          <w:rFonts w:ascii="GHEA Grapalat" w:hAnsi="GHEA Grapalat" w:cs="Arial Unicode"/>
          <w:sz w:val="20"/>
          <w:lang w:val="hy-AM"/>
        </w:rPr>
        <w:t xml:space="preserve"> </w:t>
      </w:r>
      <w:r w:rsidRPr="00C06F98">
        <w:rPr>
          <w:rFonts w:ascii="GHEA Grapalat" w:hAnsi="GHEA Grapalat" w:cs="Sylfaen"/>
          <w:sz w:val="20"/>
          <w:lang w:val="hy-AM"/>
        </w:rPr>
        <w:t>հայտի</w:t>
      </w:r>
      <w:r w:rsidRPr="00C06F98">
        <w:rPr>
          <w:rFonts w:ascii="GHEA Grapalat" w:hAnsi="GHEA Grapalat" w:cs="Arial Unicode"/>
          <w:sz w:val="20"/>
          <w:lang w:val="hy-AM"/>
        </w:rPr>
        <w:t xml:space="preserve"> </w:t>
      </w:r>
      <w:r w:rsidRPr="00C06F98">
        <w:rPr>
          <w:rFonts w:ascii="GHEA Grapalat" w:hAnsi="GHEA Grapalat" w:cs="Sylfaen"/>
          <w:sz w:val="20"/>
          <w:lang w:val="hy-AM"/>
        </w:rPr>
        <w:t>նոր</w:t>
      </w:r>
      <w:r w:rsidRPr="00C06F98">
        <w:rPr>
          <w:rFonts w:ascii="GHEA Grapalat" w:hAnsi="GHEA Grapalat" w:cs="Arial Unicode"/>
          <w:sz w:val="20"/>
          <w:lang w:val="hy-AM"/>
        </w:rPr>
        <w:t xml:space="preserve"> </w:t>
      </w:r>
      <w:r w:rsidRPr="00C06F98">
        <w:rPr>
          <w:rFonts w:ascii="GHEA Grapalat" w:hAnsi="GHEA Grapalat" w:cs="Sylfaen"/>
          <w:sz w:val="20"/>
          <w:lang w:val="hy-AM"/>
        </w:rPr>
        <w:t>ապահովում</w:t>
      </w:r>
      <w:r w:rsidRPr="00C06F98">
        <w:rPr>
          <w:rStyle w:val="FootnoteReference"/>
          <w:rFonts w:ascii="GHEA Grapalat" w:hAnsi="GHEA Grapalat" w:cs="Sylfaen"/>
          <w:color w:val="FFFFFF"/>
          <w:sz w:val="20"/>
          <w:shd w:val="clear" w:color="auto" w:fill="FFFFFF"/>
          <w:lang w:val="hy-AM"/>
        </w:rPr>
        <w:footnoteReference w:id="3"/>
      </w:r>
      <w:r w:rsidRPr="00C06F98">
        <w:rPr>
          <w:rFonts w:ascii="GHEA Grapalat" w:hAnsi="GHEA Grapalat" w:cs="Tahoma"/>
          <w:sz w:val="20"/>
          <w:lang w:val="hy-AM"/>
        </w:rPr>
        <w:t>։</w:t>
      </w:r>
      <w:r w:rsidRPr="00C06F98">
        <w:rPr>
          <w:rFonts w:ascii="GHEA Grapalat" w:hAnsi="GHEA Grapalat" w:cs="Tahoma"/>
          <w:sz w:val="20"/>
          <w:vertAlign w:val="superscript"/>
          <w:lang w:val="hy-AM"/>
        </w:rPr>
        <w:t>6</w:t>
      </w:r>
      <w:r w:rsidRPr="00C06F98">
        <w:rPr>
          <w:rFonts w:ascii="GHEA Grapalat" w:hAnsi="GHEA Grapalat" w:cs="Arial Unicode"/>
          <w:sz w:val="20"/>
          <w:lang w:val="hy-AM"/>
        </w:rPr>
        <w:t xml:space="preserve"> </w:t>
      </w:r>
    </w:p>
    <w:p w14:paraId="470B399C" w14:textId="77777777" w:rsidR="00B051BE" w:rsidRPr="00C06F98" w:rsidRDefault="00B051BE" w:rsidP="00836C5F">
      <w:pPr>
        <w:ind w:firstLine="567"/>
        <w:jc w:val="both"/>
        <w:rPr>
          <w:rFonts w:ascii="GHEA Grapalat" w:hAnsi="GHEA Grapalat"/>
          <w:b/>
          <w:sz w:val="20"/>
          <w:lang w:val="hy-AM"/>
        </w:rPr>
      </w:pPr>
    </w:p>
    <w:p w14:paraId="14ADE673" w14:textId="77777777" w:rsidR="00096865" w:rsidRPr="00C06F98" w:rsidRDefault="00955A1E" w:rsidP="00EF3662">
      <w:pPr>
        <w:jc w:val="center"/>
        <w:rPr>
          <w:rFonts w:ascii="GHEA Grapalat" w:hAnsi="GHEA Grapalat" w:cs="Arial"/>
          <w:b/>
          <w:sz w:val="20"/>
          <w:lang w:val="hy-AM"/>
        </w:rPr>
      </w:pPr>
      <w:r w:rsidRPr="00C06F98">
        <w:rPr>
          <w:rFonts w:ascii="GHEA Grapalat" w:hAnsi="GHEA Grapalat"/>
          <w:b/>
          <w:sz w:val="20"/>
          <w:lang w:val="hy-AM"/>
        </w:rPr>
        <w:t xml:space="preserve">4.  </w:t>
      </w:r>
      <w:r w:rsidRPr="00C06F98">
        <w:rPr>
          <w:rFonts w:ascii="GHEA Grapalat" w:hAnsi="GHEA Grapalat" w:cs="Sylfaen"/>
          <w:b/>
          <w:sz w:val="20"/>
          <w:lang w:val="hy-AM"/>
        </w:rPr>
        <w:t>ՀԱՅՏԸ</w:t>
      </w:r>
      <w:r w:rsidRPr="00C06F98">
        <w:rPr>
          <w:rFonts w:ascii="GHEA Grapalat" w:hAnsi="GHEA Grapalat" w:cs="Arial"/>
          <w:b/>
          <w:sz w:val="20"/>
          <w:lang w:val="hy-AM"/>
        </w:rPr>
        <w:t xml:space="preserve"> </w:t>
      </w:r>
      <w:r w:rsidRPr="00C06F98">
        <w:rPr>
          <w:rFonts w:ascii="GHEA Grapalat" w:hAnsi="GHEA Grapalat" w:cs="Sylfaen"/>
          <w:b/>
          <w:sz w:val="20"/>
          <w:lang w:val="hy-AM"/>
        </w:rPr>
        <w:t>ՆԵՐԿԱՅԱՑՆԵԼՈՒ</w:t>
      </w:r>
      <w:r w:rsidRPr="00C06F98">
        <w:rPr>
          <w:rFonts w:ascii="GHEA Grapalat" w:hAnsi="GHEA Grapalat" w:cs="Arial"/>
          <w:b/>
          <w:sz w:val="20"/>
          <w:lang w:val="hy-AM"/>
        </w:rPr>
        <w:t xml:space="preserve"> </w:t>
      </w:r>
      <w:r w:rsidRPr="00C06F98">
        <w:rPr>
          <w:rFonts w:ascii="GHEA Grapalat" w:hAnsi="GHEA Grapalat" w:cs="Sylfaen"/>
          <w:b/>
          <w:sz w:val="20"/>
          <w:lang w:val="hy-AM"/>
        </w:rPr>
        <w:t>ԿԱՐԳԸ</w:t>
      </w:r>
    </w:p>
    <w:p w14:paraId="6E6E75E8" w14:textId="77777777" w:rsidR="00096865" w:rsidRPr="00C06F98" w:rsidRDefault="00096865" w:rsidP="00EF3662">
      <w:pPr>
        <w:jc w:val="center"/>
        <w:rPr>
          <w:rFonts w:ascii="GHEA Grapalat" w:hAnsi="GHEA Grapalat"/>
          <w:b/>
          <w:sz w:val="20"/>
          <w:lang w:val="hy-AM"/>
        </w:rPr>
      </w:pPr>
      <w:r w:rsidRPr="00C06F98">
        <w:rPr>
          <w:rFonts w:ascii="GHEA Grapalat" w:hAnsi="GHEA Grapalat"/>
          <w:b/>
          <w:sz w:val="20"/>
          <w:lang w:val="hy-AM"/>
        </w:rPr>
        <w:t xml:space="preserve">  </w:t>
      </w:r>
    </w:p>
    <w:p w14:paraId="1EAE44F6" w14:textId="4309EE66" w:rsidR="00096865" w:rsidRPr="00C06F98" w:rsidRDefault="00096865" w:rsidP="00EF3662">
      <w:pPr>
        <w:ind w:firstLine="567"/>
        <w:jc w:val="both"/>
        <w:rPr>
          <w:rFonts w:ascii="GHEA Grapalat" w:hAnsi="GHEA Grapalat" w:cs="Sylfaen"/>
          <w:sz w:val="20"/>
          <w:lang w:val="hy-AM"/>
        </w:rPr>
      </w:pPr>
      <w:r w:rsidRPr="00C06F98">
        <w:rPr>
          <w:rFonts w:ascii="GHEA Grapalat" w:hAnsi="GHEA Grapalat"/>
          <w:sz w:val="20"/>
          <w:lang w:val="hy-AM"/>
        </w:rPr>
        <w:t>4</w:t>
      </w:r>
      <w:r w:rsidRPr="00C06F98">
        <w:rPr>
          <w:rFonts w:ascii="GHEA Grapalat" w:hAnsi="GHEA Grapalat" w:cs="Sylfaen"/>
          <w:sz w:val="20"/>
          <w:lang w:val="hy-AM"/>
        </w:rPr>
        <w:t xml:space="preserve">.1 Սույն ընթացակարգին մասնակցելու համար </w:t>
      </w:r>
      <w:r w:rsidR="000946A3" w:rsidRPr="00C06F98">
        <w:rPr>
          <w:rFonts w:ascii="GHEA Grapalat" w:hAnsi="GHEA Grapalat" w:cs="Sylfaen"/>
          <w:sz w:val="20"/>
          <w:lang w:val="hy-AM"/>
        </w:rPr>
        <w:t xml:space="preserve">մասնակիցը </w:t>
      </w:r>
      <w:r w:rsidR="00926875" w:rsidRPr="00C06F98">
        <w:rPr>
          <w:rFonts w:ascii="GHEA Grapalat" w:hAnsi="GHEA Grapalat" w:cs="Sylfaen"/>
          <w:sz w:val="20"/>
          <w:lang w:val="hy-AM"/>
        </w:rPr>
        <w:t xml:space="preserve">համակարգի միջոցով հանձնաժողովին ներկայացնում է </w:t>
      </w:r>
      <w:r w:rsidR="000946A3" w:rsidRPr="00C06F98">
        <w:rPr>
          <w:rFonts w:ascii="GHEA Grapalat" w:hAnsi="GHEA Grapalat" w:cs="Sylfaen"/>
          <w:sz w:val="20"/>
          <w:lang w:val="hy-AM"/>
        </w:rPr>
        <w:t>հայտ</w:t>
      </w:r>
      <w:r w:rsidR="004D5671" w:rsidRPr="00C06F98">
        <w:rPr>
          <w:rFonts w:ascii="GHEA Grapalat" w:hAnsi="GHEA Grapalat" w:cs="Tahoma"/>
          <w:sz w:val="20"/>
          <w:lang w:val="hy-AM"/>
        </w:rPr>
        <w:t>։</w:t>
      </w:r>
      <w:r w:rsidRPr="00C06F98">
        <w:rPr>
          <w:rFonts w:ascii="GHEA Grapalat" w:hAnsi="GHEA Grapalat"/>
          <w:sz w:val="20"/>
          <w:lang w:val="hy-AM"/>
        </w:rPr>
        <w:t xml:space="preserve"> </w:t>
      </w:r>
      <w:r w:rsidR="00220ACB" w:rsidRPr="00C06F98">
        <w:rPr>
          <w:rFonts w:ascii="GHEA Grapalat" w:hAnsi="GHEA Grapalat" w:cs="Sylfaen"/>
          <w:sz w:val="20"/>
          <w:lang w:val="hy-AM"/>
        </w:rPr>
        <w:t xml:space="preserve">Հայտը սույն հրավերի հիման վրա </w:t>
      </w:r>
      <w:r w:rsidR="00051B7F" w:rsidRPr="00C06F98">
        <w:rPr>
          <w:rFonts w:ascii="GHEA Grapalat" w:hAnsi="GHEA Grapalat" w:cs="Sylfaen"/>
          <w:sz w:val="20"/>
          <w:lang w:val="hy-AM"/>
        </w:rPr>
        <w:t>մ</w:t>
      </w:r>
      <w:r w:rsidR="00220ACB" w:rsidRPr="00C06F98">
        <w:rPr>
          <w:rFonts w:ascii="GHEA Grapalat" w:hAnsi="GHEA Grapalat" w:cs="Sylfaen"/>
          <w:sz w:val="20"/>
          <w:lang w:val="hy-AM"/>
        </w:rPr>
        <w:t>ասնակցի կողմից ներկայացվող առաջարկն</w:t>
      </w:r>
      <w:r w:rsidR="005F1F95" w:rsidRPr="00C06F98">
        <w:rPr>
          <w:rFonts w:ascii="GHEA Grapalat" w:hAnsi="GHEA Grapalat" w:cs="Sylfaen"/>
          <w:sz w:val="20"/>
          <w:lang w:val="hy-AM"/>
        </w:rPr>
        <w:t xml:space="preserve"> է:</w:t>
      </w:r>
    </w:p>
    <w:p w14:paraId="2C512B37" w14:textId="77777777" w:rsidR="006351A5" w:rsidRPr="00C06F98" w:rsidRDefault="006351A5" w:rsidP="006351A5">
      <w:pPr>
        <w:pStyle w:val="BodyTextIndent2"/>
        <w:spacing w:line="240" w:lineRule="auto"/>
        <w:ind w:firstLine="567"/>
        <w:rPr>
          <w:rFonts w:ascii="GHEA Grapalat" w:hAnsi="GHEA Grapalat" w:cs="Sylfaen"/>
          <w:color w:val="FF0000"/>
          <w:szCs w:val="24"/>
          <w:lang w:val="hy-AM"/>
        </w:rPr>
      </w:pPr>
      <w:r w:rsidRPr="00C06F98">
        <w:rPr>
          <w:rFonts w:ascii="GHEA Grapalat" w:hAnsi="GHEA Grapalat" w:cs="Sylfaen"/>
          <w:color w:val="FF0000"/>
          <w:lang w:val="hy-AM"/>
        </w:rPr>
        <w:t>Մասնակիցը</w:t>
      </w:r>
      <w:r w:rsidRPr="00C06F98">
        <w:rPr>
          <w:rFonts w:ascii="GHEA Grapalat" w:hAnsi="GHEA Grapalat"/>
          <w:color w:val="FF0000"/>
          <w:lang w:val="hy-AM"/>
        </w:rPr>
        <w:t xml:space="preserve"> </w:t>
      </w:r>
      <w:r w:rsidRPr="00C06F98">
        <w:rPr>
          <w:rFonts w:ascii="GHEA Grapalat" w:hAnsi="GHEA Grapalat" w:cs="Sylfaen"/>
          <w:color w:val="FF0000"/>
          <w:lang w:val="hy-AM"/>
        </w:rPr>
        <w:t>կարող</w:t>
      </w:r>
      <w:r w:rsidRPr="00C06F98">
        <w:rPr>
          <w:rFonts w:ascii="GHEA Grapalat" w:hAnsi="GHEA Grapalat"/>
          <w:color w:val="FF0000"/>
          <w:lang w:val="hy-AM"/>
        </w:rPr>
        <w:t xml:space="preserve"> </w:t>
      </w:r>
      <w:r w:rsidRPr="00C06F98">
        <w:rPr>
          <w:rFonts w:ascii="GHEA Grapalat" w:hAnsi="GHEA Grapalat" w:cs="Sylfaen"/>
          <w:color w:val="FF0000"/>
          <w:lang w:val="hy-AM"/>
        </w:rPr>
        <w:t>է</w:t>
      </w:r>
      <w:r w:rsidRPr="00C06F98">
        <w:rPr>
          <w:rFonts w:ascii="GHEA Grapalat" w:hAnsi="GHEA Grapalat"/>
          <w:color w:val="FF0000"/>
          <w:lang w:val="hy-AM"/>
        </w:rPr>
        <w:t xml:space="preserve"> </w:t>
      </w:r>
      <w:r w:rsidRPr="00C06F98">
        <w:rPr>
          <w:rFonts w:ascii="GHEA Grapalat" w:hAnsi="GHEA Grapalat" w:cs="Sylfaen"/>
          <w:color w:val="FF0000"/>
          <w:lang w:val="hy-AM"/>
        </w:rPr>
        <w:t>հայտ</w:t>
      </w:r>
      <w:r w:rsidRPr="00C06F98">
        <w:rPr>
          <w:rFonts w:ascii="GHEA Grapalat" w:hAnsi="GHEA Grapalat"/>
          <w:color w:val="FF0000"/>
          <w:lang w:val="hy-AM"/>
        </w:rPr>
        <w:t xml:space="preserve"> </w:t>
      </w:r>
      <w:r w:rsidRPr="00C06F98">
        <w:rPr>
          <w:rFonts w:ascii="GHEA Grapalat" w:hAnsi="GHEA Grapalat" w:cs="Sylfaen"/>
          <w:color w:val="FF0000"/>
          <w:lang w:val="hy-AM"/>
        </w:rPr>
        <w:t>ներկայացնել</w:t>
      </w:r>
      <w:r w:rsidRPr="00C06F98">
        <w:rPr>
          <w:rFonts w:ascii="GHEA Grapalat" w:hAnsi="GHEA Grapalat"/>
          <w:color w:val="FF0000"/>
          <w:lang w:val="hy-AM"/>
        </w:rPr>
        <w:t xml:space="preserve"> </w:t>
      </w:r>
      <w:r w:rsidRPr="00C06F98">
        <w:rPr>
          <w:rFonts w:ascii="GHEA Grapalat" w:hAnsi="GHEA Grapalat" w:cs="Sylfaen"/>
          <w:color w:val="FF0000"/>
          <w:lang w:val="hy-AM"/>
        </w:rPr>
        <w:t>ինչպես</w:t>
      </w:r>
      <w:r w:rsidRPr="00C06F98">
        <w:rPr>
          <w:rFonts w:ascii="GHEA Grapalat" w:hAnsi="GHEA Grapalat"/>
          <w:color w:val="FF0000"/>
          <w:lang w:val="hy-AM"/>
        </w:rPr>
        <w:t xml:space="preserve"> </w:t>
      </w:r>
      <w:r w:rsidRPr="00C06F98">
        <w:rPr>
          <w:rFonts w:ascii="GHEA Grapalat" w:hAnsi="GHEA Grapalat" w:cs="Sylfaen"/>
          <w:color w:val="FF0000"/>
          <w:lang w:val="hy-AM"/>
        </w:rPr>
        <w:t>յուրաքանչյուր</w:t>
      </w:r>
      <w:r w:rsidRPr="00C06F98">
        <w:rPr>
          <w:rFonts w:ascii="GHEA Grapalat" w:hAnsi="GHEA Grapalat"/>
          <w:color w:val="FF0000"/>
          <w:lang w:val="hy-AM"/>
        </w:rPr>
        <w:t xml:space="preserve"> </w:t>
      </w:r>
      <w:r w:rsidRPr="00C06F98">
        <w:rPr>
          <w:rFonts w:ascii="GHEA Grapalat" w:hAnsi="GHEA Grapalat" w:cs="Sylfaen"/>
          <w:color w:val="FF0000"/>
          <w:lang w:val="hy-AM"/>
        </w:rPr>
        <w:t>չափաբաժնի</w:t>
      </w:r>
      <w:r w:rsidRPr="00C06F98">
        <w:rPr>
          <w:rFonts w:ascii="GHEA Grapalat" w:hAnsi="GHEA Grapalat"/>
          <w:color w:val="FF0000"/>
          <w:lang w:val="hy-AM"/>
        </w:rPr>
        <w:t xml:space="preserve">, </w:t>
      </w:r>
      <w:r w:rsidRPr="00C06F98">
        <w:rPr>
          <w:rFonts w:ascii="GHEA Grapalat" w:hAnsi="GHEA Grapalat" w:cs="Sylfaen"/>
          <w:color w:val="FF0000"/>
          <w:lang w:val="hy-AM"/>
        </w:rPr>
        <w:t>այնպես</w:t>
      </w:r>
      <w:r w:rsidRPr="00C06F98">
        <w:rPr>
          <w:rFonts w:ascii="GHEA Grapalat" w:hAnsi="GHEA Grapalat"/>
          <w:color w:val="FF0000"/>
          <w:lang w:val="hy-AM"/>
        </w:rPr>
        <w:t xml:space="preserve"> </w:t>
      </w:r>
      <w:r w:rsidRPr="00C06F98">
        <w:rPr>
          <w:rFonts w:ascii="GHEA Grapalat" w:hAnsi="GHEA Grapalat" w:cs="Sylfaen"/>
          <w:color w:val="FF0000"/>
          <w:lang w:val="hy-AM"/>
        </w:rPr>
        <w:t>էլ</w:t>
      </w:r>
      <w:r w:rsidRPr="00C06F98">
        <w:rPr>
          <w:rFonts w:ascii="GHEA Grapalat" w:hAnsi="GHEA Grapalat"/>
          <w:color w:val="FF0000"/>
          <w:lang w:val="hy-AM"/>
        </w:rPr>
        <w:t xml:space="preserve"> </w:t>
      </w:r>
      <w:r w:rsidRPr="00C06F98">
        <w:rPr>
          <w:rFonts w:ascii="GHEA Grapalat" w:hAnsi="GHEA Grapalat" w:cs="Sylfaen"/>
          <w:color w:val="FF0000"/>
          <w:lang w:val="hy-AM"/>
        </w:rPr>
        <w:t>մի</w:t>
      </w:r>
      <w:r w:rsidRPr="00C06F98">
        <w:rPr>
          <w:rFonts w:ascii="GHEA Grapalat" w:hAnsi="GHEA Grapalat"/>
          <w:color w:val="FF0000"/>
          <w:lang w:val="hy-AM"/>
        </w:rPr>
        <w:t xml:space="preserve"> </w:t>
      </w:r>
      <w:r w:rsidRPr="00C06F98">
        <w:rPr>
          <w:rFonts w:ascii="GHEA Grapalat" w:hAnsi="GHEA Grapalat" w:cs="Sylfaen"/>
          <w:color w:val="FF0000"/>
          <w:lang w:val="hy-AM"/>
        </w:rPr>
        <w:t>քանի</w:t>
      </w:r>
      <w:r w:rsidRPr="00C06F98">
        <w:rPr>
          <w:rFonts w:ascii="GHEA Grapalat" w:hAnsi="GHEA Grapalat"/>
          <w:color w:val="FF0000"/>
          <w:lang w:val="hy-AM"/>
        </w:rPr>
        <w:t xml:space="preserve"> </w:t>
      </w:r>
      <w:r w:rsidRPr="00C06F98">
        <w:rPr>
          <w:rFonts w:ascii="GHEA Grapalat" w:hAnsi="GHEA Grapalat" w:cs="Sylfaen"/>
          <w:color w:val="FF0000"/>
          <w:lang w:val="hy-AM"/>
        </w:rPr>
        <w:t>կամ</w:t>
      </w:r>
      <w:r w:rsidRPr="00C06F98">
        <w:rPr>
          <w:rFonts w:ascii="GHEA Grapalat" w:hAnsi="GHEA Grapalat"/>
          <w:color w:val="FF0000"/>
          <w:lang w:val="hy-AM"/>
        </w:rPr>
        <w:t xml:space="preserve"> </w:t>
      </w:r>
      <w:r w:rsidRPr="00C06F98">
        <w:rPr>
          <w:rFonts w:ascii="GHEA Grapalat" w:hAnsi="GHEA Grapalat" w:cs="Sylfaen"/>
          <w:color w:val="FF0000"/>
          <w:lang w:val="hy-AM"/>
        </w:rPr>
        <w:t>բոլոր</w:t>
      </w:r>
      <w:r w:rsidRPr="00C06F98">
        <w:rPr>
          <w:rFonts w:ascii="GHEA Grapalat" w:hAnsi="GHEA Grapalat"/>
          <w:color w:val="FF0000"/>
          <w:lang w:val="hy-AM"/>
        </w:rPr>
        <w:t xml:space="preserve"> </w:t>
      </w:r>
      <w:r w:rsidRPr="00C06F98">
        <w:rPr>
          <w:rFonts w:ascii="GHEA Grapalat" w:hAnsi="GHEA Grapalat" w:cs="Sylfaen"/>
          <w:color w:val="FF0000"/>
          <w:lang w:val="hy-AM"/>
        </w:rPr>
        <w:t>չափաբաժինների</w:t>
      </w:r>
      <w:r w:rsidRPr="00C06F98">
        <w:rPr>
          <w:rFonts w:ascii="GHEA Grapalat" w:hAnsi="GHEA Grapalat"/>
          <w:color w:val="FF0000"/>
          <w:lang w:val="hy-AM"/>
        </w:rPr>
        <w:t xml:space="preserve"> </w:t>
      </w:r>
      <w:r w:rsidRPr="00C06F98">
        <w:rPr>
          <w:rFonts w:ascii="GHEA Grapalat" w:hAnsi="GHEA Grapalat" w:cs="Sylfaen"/>
          <w:color w:val="FF0000"/>
          <w:lang w:val="hy-AM"/>
        </w:rPr>
        <w:t>համար</w:t>
      </w:r>
      <w:r w:rsidRPr="00C06F98">
        <w:rPr>
          <w:rFonts w:ascii="GHEA Grapalat" w:hAnsi="GHEA Grapalat" w:cs="Sylfaen"/>
          <w:color w:val="FF0000"/>
          <w:vertAlign w:val="superscript"/>
          <w:lang w:val="hy-AM"/>
        </w:rPr>
        <w:t>7</w:t>
      </w:r>
      <w:r w:rsidRPr="00C06F98">
        <w:rPr>
          <w:rStyle w:val="FootnoteReference"/>
          <w:rFonts w:ascii="GHEA Grapalat" w:hAnsi="GHEA Grapalat" w:cs="Sylfaen"/>
          <w:color w:val="FF0000"/>
          <w:lang w:val="hy-AM"/>
        </w:rPr>
        <w:footnoteReference w:id="4"/>
      </w:r>
      <w:r w:rsidRPr="00C06F98">
        <w:rPr>
          <w:rFonts w:ascii="GHEA Grapalat" w:hAnsi="GHEA Grapalat" w:cs="Sylfaen"/>
          <w:color w:val="FF0000"/>
          <w:szCs w:val="24"/>
          <w:lang w:val="hy-AM"/>
        </w:rPr>
        <w:t xml:space="preserve">։  </w:t>
      </w:r>
    </w:p>
    <w:p w14:paraId="558CC1FF" w14:textId="77777777" w:rsidR="00096865" w:rsidRPr="00C06F98" w:rsidRDefault="000946A3" w:rsidP="00EF3662">
      <w:pPr>
        <w:pStyle w:val="BodyTextIndent2"/>
        <w:spacing w:line="240" w:lineRule="auto"/>
        <w:ind w:firstLine="567"/>
        <w:rPr>
          <w:rFonts w:ascii="GHEA Grapalat" w:hAnsi="GHEA Grapalat" w:cs="Sylfaen"/>
          <w:szCs w:val="24"/>
          <w:lang w:val="hy-AM"/>
        </w:rPr>
      </w:pPr>
      <w:r w:rsidRPr="00C06F98">
        <w:rPr>
          <w:rFonts w:ascii="GHEA Grapalat" w:hAnsi="GHEA Grapalat" w:cs="Sylfaen"/>
          <w:szCs w:val="24"/>
          <w:lang w:val="hy-AM"/>
        </w:rPr>
        <w:t>Հ</w:t>
      </w:r>
      <w:r w:rsidR="00096865" w:rsidRPr="00C06F98">
        <w:rPr>
          <w:rFonts w:ascii="GHEA Grapalat" w:hAnsi="GHEA Grapalat" w:cs="Sylfaen"/>
          <w:szCs w:val="24"/>
          <w:lang w:val="hy-AM"/>
        </w:rPr>
        <w:t xml:space="preserve">այտը ներկայացվում </w:t>
      </w:r>
      <w:r w:rsidRPr="00C06F98">
        <w:rPr>
          <w:rFonts w:ascii="GHEA Grapalat" w:hAnsi="GHEA Grapalat" w:cs="Sylfaen"/>
          <w:szCs w:val="24"/>
          <w:lang w:val="hy-AM"/>
        </w:rPr>
        <w:t xml:space="preserve">է </w:t>
      </w:r>
      <w:r w:rsidR="00096865" w:rsidRPr="00C06F98">
        <w:rPr>
          <w:rFonts w:ascii="GHEA Grapalat" w:hAnsi="GHEA Grapalat" w:cs="Sylfaen"/>
          <w:szCs w:val="24"/>
          <w:lang w:val="hy-AM"/>
        </w:rPr>
        <w:t>մինչև դրա համար սույն հրավերով սահմանված ժամկետի ավարտը</w:t>
      </w:r>
      <w:r w:rsidR="004D5671" w:rsidRPr="00C06F98">
        <w:rPr>
          <w:rFonts w:ascii="GHEA Grapalat" w:hAnsi="GHEA Grapalat" w:cs="Sylfaen"/>
          <w:szCs w:val="24"/>
          <w:lang w:val="hy-AM"/>
        </w:rPr>
        <w:t>։</w:t>
      </w:r>
    </w:p>
    <w:p w14:paraId="13FB459B" w14:textId="736A5D1A" w:rsidR="00096865" w:rsidRPr="00C06F98" w:rsidRDefault="000946A3" w:rsidP="00EF3662">
      <w:pPr>
        <w:pStyle w:val="BodyTextIndent2"/>
        <w:spacing w:line="240" w:lineRule="auto"/>
        <w:ind w:firstLine="567"/>
        <w:rPr>
          <w:rFonts w:ascii="GHEA Grapalat" w:hAnsi="GHEA Grapalat" w:cs="Sylfaen"/>
          <w:szCs w:val="24"/>
          <w:lang w:val="hy-AM"/>
        </w:rPr>
      </w:pPr>
      <w:r w:rsidRPr="00C06F98">
        <w:rPr>
          <w:rFonts w:ascii="GHEA Grapalat" w:hAnsi="GHEA Grapalat" w:cs="Sylfaen"/>
          <w:szCs w:val="24"/>
          <w:lang w:val="hy-AM"/>
        </w:rPr>
        <w:t>Հ</w:t>
      </w:r>
      <w:r w:rsidR="00096865" w:rsidRPr="00C06F98">
        <w:rPr>
          <w:rFonts w:ascii="GHEA Grapalat" w:hAnsi="GHEA Grapalat" w:cs="Sylfaen"/>
          <w:szCs w:val="24"/>
          <w:lang w:val="hy-AM"/>
        </w:rPr>
        <w:t xml:space="preserve">այտի պատրաստման կարգը նկարագրված է սույն հրավերի </w:t>
      </w:r>
      <w:r w:rsidR="00DD4F48" w:rsidRPr="00C06F98">
        <w:rPr>
          <w:rFonts w:ascii="GHEA Grapalat" w:hAnsi="GHEA Grapalat" w:cs="Sylfaen"/>
          <w:szCs w:val="24"/>
          <w:lang w:val="hy-AM"/>
        </w:rPr>
        <w:t>2-րդ</w:t>
      </w:r>
      <w:r w:rsidR="00096865" w:rsidRPr="00C06F98">
        <w:rPr>
          <w:rFonts w:ascii="GHEA Grapalat" w:hAnsi="GHEA Grapalat" w:cs="Sylfaen"/>
          <w:szCs w:val="24"/>
          <w:lang w:val="hy-AM"/>
        </w:rPr>
        <w:t xml:space="preserve"> մասում` </w:t>
      </w:r>
      <w:r w:rsidR="00F57EA6" w:rsidRPr="00C06F98">
        <w:rPr>
          <w:rFonts w:ascii="GHEA Grapalat" w:hAnsi="GHEA Grapalat" w:cs="Sylfaen"/>
          <w:szCs w:val="24"/>
          <w:lang w:val="hy-AM"/>
        </w:rPr>
        <w:t>բաց մրցույթ</w:t>
      </w:r>
      <w:r w:rsidR="00AE26C8" w:rsidRPr="00C06F98">
        <w:rPr>
          <w:rFonts w:ascii="GHEA Grapalat" w:hAnsi="GHEA Grapalat" w:cs="Sylfaen"/>
          <w:szCs w:val="24"/>
          <w:lang w:val="hy-AM"/>
        </w:rPr>
        <w:t xml:space="preserve">ի </w:t>
      </w:r>
      <w:r w:rsidR="00096865" w:rsidRPr="00C06F98">
        <w:rPr>
          <w:rFonts w:ascii="GHEA Grapalat" w:hAnsi="GHEA Grapalat" w:cs="Sylfaen"/>
          <w:szCs w:val="24"/>
          <w:lang w:val="hy-AM"/>
        </w:rPr>
        <w:t>հայտերը պատրաստելու հրահանգում</w:t>
      </w:r>
      <w:r w:rsidR="004D5671" w:rsidRPr="00C06F98">
        <w:rPr>
          <w:rFonts w:ascii="GHEA Grapalat" w:hAnsi="GHEA Grapalat" w:cs="Sylfaen"/>
          <w:szCs w:val="24"/>
          <w:lang w:val="hy-AM"/>
        </w:rPr>
        <w:t>։</w:t>
      </w:r>
    </w:p>
    <w:p w14:paraId="29AA095A" w14:textId="5CC3D185" w:rsidR="008B1605" w:rsidRPr="00C06F98" w:rsidRDefault="00096865" w:rsidP="00EF3662">
      <w:pPr>
        <w:pStyle w:val="BodyTextIndent2"/>
        <w:spacing w:line="240" w:lineRule="auto"/>
        <w:ind w:firstLine="567"/>
        <w:rPr>
          <w:rFonts w:ascii="GHEA Grapalat" w:hAnsi="GHEA Grapalat" w:cs="Sylfaen"/>
          <w:szCs w:val="24"/>
          <w:lang w:val="hy-AM"/>
        </w:rPr>
      </w:pPr>
      <w:r w:rsidRPr="00C06F98">
        <w:rPr>
          <w:rFonts w:ascii="GHEA Grapalat" w:hAnsi="GHEA Grapalat" w:cs="Sylfaen"/>
          <w:szCs w:val="24"/>
          <w:lang w:val="hy-AM"/>
        </w:rPr>
        <w:t xml:space="preserve">4.2  Ընթացակարգի հայտերն անհրաժեշտ է ներկայացնել </w:t>
      </w:r>
      <w:r w:rsidR="005F1F95" w:rsidRPr="00C06F98">
        <w:rPr>
          <w:rFonts w:ascii="GHEA Grapalat" w:hAnsi="GHEA Grapalat" w:cs="Sylfaen"/>
          <w:szCs w:val="24"/>
          <w:lang w:val="hy-AM"/>
        </w:rPr>
        <w:t xml:space="preserve">համակարգի միջոցով </w:t>
      </w:r>
      <w:r w:rsidRPr="00C06F98">
        <w:rPr>
          <w:rFonts w:ascii="GHEA Grapalat" w:hAnsi="GHEA Grapalat" w:cs="Sylfaen"/>
          <w:szCs w:val="24"/>
          <w:lang w:val="hy-AM"/>
        </w:rPr>
        <w:t xml:space="preserve">ոչ ուշ, քան սույն ընթացակարգի հայտարարությունը և հրավերը </w:t>
      </w:r>
      <w:r w:rsidR="005F1F95" w:rsidRPr="00C06F98">
        <w:rPr>
          <w:rFonts w:ascii="GHEA Grapalat" w:hAnsi="GHEA Grapalat" w:cs="Sylfaen"/>
          <w:szCs w:val="24"/>
          <w:lang w:val="hy-AM"/>
        </w:rPr>
        <w:t xml:space="preserve">համակարգում </w:t>
      </w:r>
      <w:r w:rsidR="00585E16" w:rsidRPr="00C06F98">
        <w:rPr>
          <w:rFonts w:ascii="GHEA Grapalat" w:hAnsi="GHEA Grapalat" w:cs="Sylfaen"/>
          <w:szCs w:val="24"/>
          <w:lang w:val="hy-AM"/>
        </w:rPr>
        <w:t>հ</w:t>
      </w:r>
      <w:r w:rsidRPr="00C06F98">
        <w:rPr>
          <w:rFonts w:ascii="GHEA Grapalat" w:hAnsi="GHEA Grapalat" w:cs="Sylfaen"/>
          <w:szCs w:val="24"/>
          <w:lang w:val="hy-AM"/>
        </w:rPr>
        <w:t xml:space="preserve">րապարակվելու </w:t>
      </w:r>
      <w:r w:rsidR="00960672" w:rsidRPr="00C06F98">
        <w:rPr>
          <w:rFonts w:ascii="GHEA Grapalat" w:hAnsi="GHEA Grapalat" w:cs="Sylfaen"/>
          <w:szCs w:val="24"/>
          <w:lang w:val="hy-AM"/>
        </w:rPr>
        <w:t xml:space="preserve">օրվանից հաշված </w:t>
      </w:r>
      <w:r w:rsidR="00973E8B" w:rsidRPr="00C06F98">
        <w:rPr>
          <w:rFonts w:ascii="GHEA Grapalat" w:hAnsi="GHEA Grapalat"/>
          <w:b/>
          <w:lang w:val="hy-AM"/>
        </w:rPr>
        <w:t xml:space="preserve">մինչև 2026 թվականի </w:t>
      </w:r>
      <w:r w:rsidR="006C5F59">
        <w:rPr>
          <w:rFonts w:ascii="GHEA Grapalat" w:hAnsi="GHEA Grapalat"/>
          <w:b/>
          <w:lang w:val="hy-AM"/>
        </w:rPr>
        <w:t>մարտի 27</w:t>
      </w:r>
      <w:r w:rsidR="00960672" w:rsidRPr="00C06F98">
        <w:rPr>
          <w:rFonts w:ascii="GHEA Grapalat" w:hAnsi="GHEA Grapalat"/>
          <w:b/>
          <w:lang w:val="hy-AM"/>
        </w:rPr>
        <w:t xml:space="preserve">-ը, ժամը </w:t>
      </w:r>
      <w:r w:rsidR="00E977C6" w:rsidRPr="00C06F98">
        <w:rPr>
          <w:rFonts w:ascii="GHEA Grapalat" w:hAnsi="GHEA Grapalat"/>
          <w:b/>
          <w:lang w:val="hy-AM"/>
        </w:rPr>
        <w:t>09:30</w:t>
      </w:r>
      <w:r w:rsidR="00960672" w:rsidRPr="00C06F98">
        <w:rPr>
          <w:rFonts w:ascii="GHEA Grapalat" w:hAnsi="GHEA Grapalat" w:cs="Sylfaen"/>
          <w:szCs w:val="24"/>
          <w:lang w:val="hy-AM"/>
        </w:rPr>
        <w:t>-ն։</w:t>
      </w:r>
      <w:r w:rsidRPr="00C06F98">
        <w:rPr>
          <w:rFonts w:ascii="GHEA Grapalat" w:hAnsi="GHEA Grapalat" w:cs="Sylfaen"/>
          <w:szCs w:val="24"/>
          <w:lang w:val="hy-AM"/>
        </w:rPr>
        <w:t xml:space="preserve">  </w:t>
      </w:r>
      <w:r w:rsidR="008B1605" w:rsidRPr="00C06F98">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C06F98">
        <w:rPr>
          <w:rFonts w:ascii="GHEA Grapalat" w:hAnsi="GHEA Grapalat" w:cs="Sylfaen"/>
          <w:szCs w:val="24"/>
          <w:lang w:val="hy-AM"/>
        </w:rPr>
        <w:t xml:space="preserve">համակարգի </w:t>
      </w:r>
      <w:r w:rsidR="008B1605" w:rsidRPr="00C06F98">
        <w:rPr>
          <w:rFonts w:ascii="GHEA Grapalat" w:hAnsi="GHEA Grapalat" w:cs="Sylfaen"/>
          <w:szCs w:val="24"/>
          <w:lang w:val="hy-AM"/>
        </w:rPr>
        <w:t>կողմից։</w:t>
      </w:r>
    </w:p>
    <w:p w14:paraId="7B358474" w14:textId="77777777" w:rsidR="00B67CCD" w:rsidRPr="00C06F98" w:rsidRDefault="00B67CCD" w:rsidP="00EF3662">
      <w:pPr>
        <w:pStyle w:val="BodyTextIndent2"/>
        <w:spacing w:line="240" w:lineRule="auto"/>
        <w:ind w:firstLine="567"/>
        <w:rPr>
          <w:rFonts w:ascii="GHEA Grapalat" w:hAnsi="GHEA Grapalat" w:cs="Sylfaen"/>
          <w:szCs w:val="24"/>
          <w:lang w:val="hy-AM"/>
        </w:rPr>
      </w:pPr>
      <w:r w:rsidRPr="00C06F98">
        <w:rPr>
          <w:rFonts w:ascii="GHEA Grapalat" w:hAnsi="GHEA Grapalat" w:cs="Sylfaen"/>
          <w:szCs w:val="24"/>
          <w:lang w:val="hy-AM"/>
        </w:rPr>
        <w:t>4.</w:t>
      </w:r>
      <w:r w:rsidR="0028726A" w:rsidRPr="00C06F98">
        <w:rPr>
          <w:rFonts w:ascii="GHEA Grapalat" w:hAnsi="GHEA Grapalat" w:cs="Sylfaen"/>
          <w:szCs w:val="24"/>
          <w:lang w:val="hy-AM"/>
        </w:rPr>
        <w:t xml:space="preserve">3 </w:t>
      </w:r>
      <w:r w:rsidRPr="00C06F98">
        <w:rPr>
          <w:rFonts w:ascii="GHEA Grapalat" w:hAnsi="GHEA Grapalat" w:cs="Sylfaen"/>
          <w:szCs w:val="24"/>
          <w:lang w:val="hy-AM"/>
        </w:rPr>
        <w:t>Մասնակիցը հայտով ներկայացնում է`</w:t>
      </w:r>
    </w:p>
    <w:p w14:paraId="4F275046" w14:textId="77777777" w:rsidR="003850A0" w:rsidRPr="00C06F98" w:rsidRDefault="003850A0" w:rsidP="003850A0">
      <w:pPr>
        <w:pStyle w:val="BodyTextIndent2"/>
        <w:spacing w:line="240" w:lineRule="auto"/>
        <w:ind w:firstLine="567"/>
        <w:rPr>
          <w:rFonts w:ascii="GHEA Grapalat" w:hAnsi="GHEA Grapalat" w:cs="Sylfaen"/>
          <w:szCs w:val="24"/>
          <w:lang w:val="hy-AM"/>
        </w:rPr>
      </w:pPr>
      <w:bookmarkStart w:id="7" w:name="_Hlk9261647"/>
      <w:r w:rsidRPr="00C06F98">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C06F98">
        <w:rPr>
          <w:rFonts w:ascii="GHEA Grapalat" w:hAnsi="GHEA Grapalat" w:cs="Sylfaen"/>
          <w:szCs w:val="24"/>
          <w:lang w:val="hy-AM"/>
        </w:rPr>
        <w:t>`</w:t>
      </w:r>
      <w:r w:rsidR="006818C6" w:rsidRPr="00C06F9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C06F98">
        <w:rPr>
          <w:rFonts w:ascii="GHEA Grapalat" w:hAnsi="GHEA Grapalat" w:cs="Sylfaen"/>
          <w:szCs w:val="24"/>
          <w:lang w:val="hy-AM"/>
        </w:rPr>
        <w:t>, որը ներառում է`</w:t>
      </w:r>
    </w:p>
    <w:p w14:paraId="323F6A44" w14:textId="608E3F39" w:rsidR="003850A0" w:rsidRPr="00C06F98" w:rsidRDefault="003850A0" w:rsidP="003850A0">
      <w:pPr>
        <w:pStyle w:val="BodyTextIndent2"/>
        <w:spacing w:line="240" w:lineRule="auto"/>
        <w:ind w:firstLine="567"/>
        <w:rPr>
          <w:rFonts w:ascii="GHEA Grapalat" w:hAnsi="GHEA Grapalat" w:cs="Sylfaen"/>
          <w:szCs w:val="24"/>
          <w:lang w:val="hy-AM"/>
        </w:rPr>
      </w:pPr>
      <w:r w:rsidRPr="00C06F98">
        <w:rPr>
          <w:rFonts w:ascii="GHEA Grapalat" w:hAnsi="GHEA Grapalat" w:cs="Sylfaen"/>
          <w:szCs w:val="24"/>
          <w:lang w:val="hy-AM"/>
        </w:rPr>
        <w:t xml:space="preserve">ա) </w:t>
      </w:r>
      <w:r w:rsidR="000356CC" w:rsidRPr="00C06F98">
        <w:rPr>
          <w:rFonts w:ascii="GHEA Grapalat" w:hAnsi="GHEA Grapalat" w:cs="Sylfaen"/>
          <w:szCs w:val="24"/>
          <w:lang w:val="hy-AM"/>
        </w:rPr>
        <w:t xml:space="preserve">հավաստում </w:t>
      </w:r>
      <w:r w:rsidRPr="00C06F98">
        <w:rPr>
          <w:rFonts w:ascii="GHEA Grapalat" w:hAnsi="GHEA Grapalat" w:cs="Sylfaen"/>
          <w:szCs w:val="24"/>
          <w:lang w:val="hy-AM"/>
        </w:rPr>
        <w:t>սույն հրավերով սահմանված մասնակ</w:t>
      </w:r>
      <w:r w:rsidRPr="00C06F98">
        <w:rPr>
          <w:rFonts w:ascii="GHEA Grapalat" w:hAnsi="GHEA Grapalat" w:cs="Sylfaen"/>
          <w:szCs w:val="24"/>
          <w:lang w:val="hy-AM"/>
        </w:rPr>
        <w:softHyphen/>
        <w:t xml:space="preserve">ցության իրավունքի պահանջներին իր </w:t>
      </w:r>
      <w:r w:rsidR="005C6B8D" w:rsidRPr="00C06F98">
        <w:rPr>
          <w:rFonts w:ascii="GHEA Grapalat" w:hAnsi="GHEA Grapalat" w:cs="Sylfaen"/>
          <w:szCs w:val="24"/>
          <w:lang w:val="hy-AM"/>
        </w:rPr>
        <w:t xml:space="preserve">և իրեն փոխկապակցված անձանց </w:t>
      </w:r>
      <w:r w:rsidRPr="00C06F98">
        <w:rPr>
          <w:rFonts w:ascii="GHEA Grapalat" w:hAnsi="GHEA Grapalat" w:cs="Sylfaen"/>
          <w:szCs w:val="24"/>
          <w:lang w:val="hy-AM"/>
        </w:rPr>
        <w:t>տվյալների համապատասխանության մասին.</w:t>
      </w:r>
    </w:p>
    <w:p w14:paraId="45DC8E91" w14:textId="4C8925E2" w:rsidR="00C63E1C" w:rsidRPr="00C06F98" w:rsidRDefault="003850A0" w:rsidP="00972668">
      <w:pPr>
        <w:shd w:val="clear" w:color="auto" w:fill="FFFFFF"/>
        <w:ind w:firstLine="567"/>
        <w:jc w:val="both"/>
        <w:rPr>
          <w:rFonts w:ascii="GHEA Grapalat" w:hAnsi="GHEA Grapalat" w:cs="Sylfaen"/>
          <w:sz w:val="20"/>
          <w:lang w:val="hy-AM"/>
        </w:rPr>
      </w:pPr>
      <w:r w:rsidRPr="00C06F98">
        <w:rPr>
          <w:rFonts w:ascii="GHEA Grapalat" w:hAnsi="GHEA Grapalat" w:cs="Sylfaen"/>
          <w:sz w:val="20"/>
          <w:lang w:val="hy-AM"/>
        </w:rPr>
        <w:t>բ)</w:t>
      </w:r>
      <w:r w:rsidRPr="00C06F98">
        <w:rPr>
          <w:rFonts w:ascii="GHEA Grapalat" w:hAnsi="GHEA Grapalat" w:cs="Sylfaen"/>
          <w:lang w:val="hy-AM"/>
        </w:rPr>
        <w:t xml:space="preserve"> </w:t>
      </w:r>
      <w:r w:rsidR="00C63E1C" w:rsidRPr="00C06F98">
        <w:rPr>
          <w:rFonts w:ascii="GHEA Grapalat" w:hAnsi="GHEA Grapalat" w:cs="Sylfaen"/>
          <w:sz w:val="20"/>
          <w:lang w:val="hy-AM"/>
        </w:rPr>
        <w:t>հավաստում՝ ընտրված մասնակից ճանաչվելու դեպքում, սույն հրավեր</w:t>
      </w:r>
      <w:r w:rsidR="00E93C59" w:rsidRPr="00C06F98">
        <w:rPr>
          <w:rFonts w:ascii="GHEA Grapalat" w:hAnsi="GHEA Grapalat" w:cs="Sylfaen"/>
          <w:sz w:val="20"/>
          <w:lang w:val="hy-AM"/>
        </w:rPr>
        <w:t>ով</w:t>
      </w:r>
      <w:r w:rsidR="00EA68B2" w:rsidRPr="00C06F98">
        <w:rPr>
          <w:rFonts w:ascii="GHEA Grapalat" w:hAnsi="GHEA Grapalat" w:cs="Sylfaen"/>
          <w:sz w:val="20"/>
          <w:lang w:val="hy-AM"/>
        </w:rPr>
        <w:t xml:space="preserve"> </w:t>
      </w:r>
      <w:r w:rsidR="00C63E1C" w:rsidRPr="00C06F98">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C06F98">
        <w:rPr>
          <w:rFonts w:ascii="GHEA Grapalat" w:hAnsi="GHEA Grapalat" w:cs="Sylfaen"/>
          <w:sz w:val="20"/>
          <w:lang w:val="hy-AM"/>
        </w:rPr>
        <w:t>.</w:t>
      </w:r>
      <w:r w:rsidR="00C63E1C" w:rsidRPr="00C06F98">
        <w:rPr>
          <w:rFonts w:ascii="GHEA Grapalat" w:hAnsi="GHEA Grapalat" w:cs="Sylfaen"/>
          <w:sz w:val="20"/>
          <w:lang w:val="hy-AM"/>
        </w:rPr>
        <w:t xml:space="preserve"> </w:t>
      </w:r>
    </w:p>
    <w:p w14:paraId="39561EAD" w14:textId="71B92C81" w:rsidR="003850A0" w:rsidRPr="00C06F98" w:rsidRDefault="003850A0" w:rsidP="003850A0">
      <w:pPr>
        <w:pStyle w:val="BodyTextIndent2"/>
        <w:spacing w:line="240" w:lineRule="auto"/>
        <w:ind w:firstLine="567"/>
        <w:rPr>
          <w:rFonts w:ascii="GHEA Grapalat" w:hAnsi="GHEA Grapalat" w:cs="Sylfaen"/>
          <w:szCs w:val="24"/>
          <w:lang w:val="hy-AM"/>
        </w:rPr>
      </w:pPr>
      <w:r w:rsidRPr="00C06F98">
        <w:rPr>
          <w:rFonts w:ascii="GHEA Grapalat" w:hAnsi="GHEA Grapalat" w:cs="Sylfaen"/>
          <w:szCs w:val="24"/>
          <w:lang w:val="hy-AM"/>
        </w:rPr>
        <w:t>գ) հայտարարություն սույն ընթացակարգի շրջանակում</w:t>
      </w:r>
      <w:r w:rsidR="00273411" w:rsidRPr="00C06F98">
        <w:rPr>
          <w:rFonts w:ascii="GHEA Grapalat" w:hAnsi="GHEA Grapalat" w:cs="Sylfaen"/>
          <w:szCs w:val="24"/>
          <w:lang w:val="hy-AM"/>
        </w:rPr>
        <w:t xml:space="preserve"> անբարեխիղճ մրցակցության,</w:t>
      </w:r>
      <w:r w:rsidRPr="00C06F98">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Pr="00C06F98" w:rsidRDefault="003850A0" w:rsidP="003850A0">
      <w:pPr>
        <w:pStyle w:val="BodyTextIndent2"/>
        <w:spacing w:line="240" w:lineRule="auto"/>
        <w:ind w:firstLine="567"/>
        <w:rPr>
          <w:rFonts w:ascii="GHEA Grapalat" w:hAnsi="GHEA Grapalat" w:cs="Sylfaen"/>
          <w:szCs w:val="24"/>
          <w:lang w:val="hy-AM"/>
        </w:rPr>
      </w:pPr>
      <w:bookmarkStart w:id="8" w:name="_Hlk9261892"/>
      <w:bookmarkEnd w:id="7"/>
      <w:r w:rsidRPr="00C06F9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7B983F8E" w:rsidR="00BE4408" w:rsidRPr="00C06F98" w:rsidRDefault="00D968C4" w:rsidP="007E39F5">
      <w:pPr>
        <w:pStyle w:val="BodyTextIndent2"/>
        <w:spacing w:line="240" w:lineRule="auto"/>
        <w:ind w:firstLine="567"/>
        <w:rPr>
          <w:rFonts w:ascii="GHEA Grapalat" w:hAnsi="GHEA Grapalat" w:cs="Sylfaen"/>
          <w:szCs w:val="24"/>
          <w:lang w:val="hy-AM"/>
        </w:rPr>
      </w:pPr>
      <w:r w:rsidRPr="00C06F98">
        <w:rPr>
          <w:rFonts w:ascii="GHEA Grapalat" w:hAnsi="GHEA Grapalat"/>
          <w:lang w:val="hy-AM"/>
        </w:rPr>
        <w:t>ե</w:t>
      </w:r>
      <w:r w:rsidR="00BE4408" w:rsidRPr="00C06F98">
        <w:rPr>
          <w:rFonts w:ascii="GHEA Grapalat" w:hAnsi="GHEA Grapalat"/>
          <w:lang w:val="hy-AM"/>
        </w:rPr>
        <w:t xml:space="preserve">) </w:t>
      </w:r>
      <w:r w:rsidR="00BE4408" w:rsidRPr="00C06F98">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C06F98">
        <w:rPr>
          <w:rFonts w:ascii="GHEA Grapalat" w:hAnsi="GHEA Grapalat" w:cs="Sylfaen"/>
          <w:szCs w:val="24"/>
          <w:lang w:val="hy-AM"/>
        </w:rPr>
        <w:t>.</w:t>
      </w:r>
      <w:r w:rsidRPr="00C06F98">
        <w:rPr>
          <w:rStyle w:val="FootnoteReference"/>
          <w:rFonts w:ascii="GHEA Grapalat" w:hAnsi="GHEA Grapalat" w:cs="Sylfaen"/>
          <w:szCs w:val="24"/>
          <w:lang w:val="hy-AM"/>
        </w:rPr>
        <w:footnoteReference w:id="5"/>
      </w:r>
    </w:p>
    <w:p w14:paraId="77C5B023" w14:textId="77777777" w:rsidR="00B67CCD" w:rsidRPr="00C06F98" w:rsidRDefault="00246F46" w:rsidP="00612BDF">
      <w:pPr>
        <w:pStyle w:val="norm"/>
        <w:spacing w:line="240" w:lineRule="auto"/>
        <w:ind w:firstLine="630"/>
        <w:rPr>
          <w:rFonts w:ascii="GHEA Grapalat" w:hAnsi="GHEA Grapalat" w:cs="Sylfaen"/>
          <w:sz w:val="20"/>
          <w:szCs w:val="24"/>
          <w:lang w:val="hy-AM" w:eastAsia="en-US"/>
        </w:rPr>
      </w:pPr>
      <w:r w:rsidRPr="00C06F98">
        <w:rPr>
          <w:rFonts w:ascii="GHEA Grapalat" w:hAnsi="GHEA Grapalat" w:cs="Sylfaen"/>
          <w:sz w:val="20"/>
          <w:lang w:val="hy-AM"/>
        </w:rPr>
        <w:t xml:space="preserve"> </w:t>
      </w:r>
      <w:bookmarkEnd w:id="8"/>
      <w:r w:rsidR="003850A0" w:rsidRPr="00C06F98">
        <w:rPr>
          <w:rFonts w:ascii="GHEA Grapalat" w:hAnsi="GHEA Grapalat" w:cs="Sylfaen"/>
          <w:sz w:val="20"/>
          <w:szCs w:val="24"/>
          <w:lang w:val="hy-AM" w:eastAsia="en-US"/>
        </w:rPr>
        <w:t>2</w:t>
      </w:r>
      <w:r w:rsidR="003E3FD0" w:rsidRPr="00C06F98">
        <w:rPr>
          <w:rFonts w:ascii="GHEA Grapalat" w:hAnsi="GHEA Grapalat" w:cs="Sylfaen"/>
          <w:sz w:val="20"/>
          <w:szCs w:val="24"/>
          <w:lang w:val="hy-AM" w:eastAsia="en-US"/>
        </w:rPr>
        <w:t>)</w:t>
      </w:r>
      <w:r w:rsidR="00B67CCD" w:rsidRPr="00C06F98">
        <w:rPr>
          <w:rFonts w:ascii="GHEA Grapalat" w:hAnsi="GHEA Grapalat" w:cs="Sylfaen"/>
          <w:sz w:val="20"/>
          <w:szCs w:val="24"/>
          <w:lang w:val="hy-AM" w:eastAsia="en-US"/>
        </w:rPr>
        <w:t xml:space="preserve"> </w:t>
      </w:r>
      <w:r w:rsidR="0047117B" w:rsidRPr="00C06F98">
        <w:rPr>
          <w:rFonts w:ascii="GHEA Grapalat" w:hAnsi="GHEA Grapalat" w:cs="Sylfaen"/>
          <w:sz w:val="20"/>
          <w:szCs w:val="24"/>
          <w:lang w:val="hy-AM" w:eastAsia="en-US"/>
        </w:rPr>
        <w:t xml:space="preserve">իր կողմից հաստատված </w:t>
      </w:r>
      <w:r w:rsidR="00B67CCD" w:rsidRPr="00C06F98">
        <w:rPr>
          <w:rFonts w:ascii="GHEA Grapalat" w:hAnsi="GHEA Grapalat" w:cs="Sylfaen"/>
          <w:sz w:val="20"/>
          <w:szCs w:val="24"/>
          <w:lang w:val="hy-AM" w:eastAsia="en-US"/>
        </w:rPr>
        <w:t>գնային առաջարկ</w:t>
      </w:r>
      <w:r w:rsidR="00612BDF" w:rsidRPr="00C06F98">
        <w:rPr>
          <w:rFonts w:ascii="GHEA Grapalat" w:hAnsi="GHEA Grapalat" w:cs="Sylfaen"/>
          <w:sz w:val="20"/>
          <w:szCs w:val="24"/>
          <w:lang w:val="hy-AM" w:eastAsia="en-US"/>
        </w:rPr>
        <w:t>.</w:t>
      </w:r>
    </w:p>
    <w:p w14:paraId="1F94C905" w14:textId="77777777" w:rsidR="00861B3B" w:rsidRPr="00C06F98" w:rsidRDefault="007A68C0" w:rsidP="00861B3B">
      <w:pPr>
        <w:ind w:firstLine="567"/>
        <w:jc w:val="both"/>
        <w:rPr>
          <w:rFonts w:ascii="GHEA Grapalat" w:hAnsi="GHEA Grapalat"/>
          <w:sz w:val="20"/>
          <w:lang w:val="hy-AM"/>
        </w:rPr>
      </w:pPr>
      <w:r w:rsidRPr="00C06F98">
        <w:rPr>
          <w:rFonts w:ascii="GHEA Grapalat" w:hAnsi="GHEA Grapalat" w:cs="Sylfaen"/>
          <w:sz w:val="20"/>
          <w:lang w:val="hy-AM"/>
        </w:rPr>
        <w:t xml:space="preserve">  </w:t>
      </w:r>
      <w:bookmarkStart w:id="9" w:name="_Hlk143681420"/>
      <w:r w:rsidRPr="00C06F98">
        <w:rPr>
          <w:rFonts w:ascii="GHEA Grapalat" w:hAnsi="GHEA Grapalat" w:cs="Sylfaen"/>
          <w:sz w:val="20"/>
          <w:lang w:val="hy-AM"/>
        </w:rPr>
        <w:t>3) հայտի ապահովում կանխիկ փողի կամ բանկային երաշխիքի ձևով</w:t>
      </w:r>
      <w:r w:rsidRPr="00C06F98">
        <w:rPr>
          <w:rFonts w:ascii="GHEA Grapalat" w:hAnsi="GHEA Grapalat"/>
          <w:sz w:val="20"/>
          <w:lang w:val="hy-AM"/>
        </w:rPr>
        <w:t>.</w:t>
      </w:r>
      <w:r w:rsidRPr="00C06F98">
        <w:rPr>
          <w:rStyle w:val="FootnoteReference"/>
          <w:rFonts w:ascii="GHEA Grapalat" w:hAnsi="GHEA Grapalat"/>
          <w:sz w:val="20"/>
          <w:lang w:val="hy-AM"/>
        </w:rPr>
        <w:footnoteReference w:id="6"/>
      </w:r>
      <w:r w:rsidRPr="00C06F98">
        <w:rPr>
          <w:rFonts w:ascii="GHEA Grapalat" w:hAnsi="GHEA Grapalat"/>
          <w:sz w:val="20"/>
          <w:lang w:val="hy-AM"/>
        </w:rPr>
        <w:t xml:space="preserve"> </w:t>
      </w:r>
      <w:bookmarkEnd w:id="9"/>
    </w:p>
    <w:p w14:paraId="0ABED36C" w14:textId="5117F813" w:rsidR="007A68C0" w:rsidRPr="00C06F98" w:rsidRDefault="007A68C0" w:rsidP="00861B3B">
      <w:pPr>
        <w:ind w:firstLine="567"/>
        <w:jc w:val="both"/>
        <w:rPr>
          <w:rFonts w:ascii="GHEA Grapalat" w:hAnsi="GHEA Grapalat" w:cs="Sylfaen"/>
          <w:color w:val="FF0000"/>
          <w:sz w:val="20"/>
          <w:lang w:val="hy-AM"/>
        </w:rPr>
      </w:pPr>
      <w:r w:rsidRPr="00C06F98">
        <w:rPr>
          <w:rFonts w:ascii="GHEA Grapalat" w:hAnsi="GHEA Grapalat" w:cs="Sylfaen"/>
          <w:color w:val="FF0000"/>
          <w:sz w:val="20"/>
          <w:lang w:val="hy-AM"/>
        </w:rPr>
        <w:t>4) շինարարական աշխատանքների գնման դեպքում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sidRPr="00C06F98">
        <w:rPr>
          <w:rFonts w:ascii="GHEA Grapalat" w:hAnsi="GHEA Grapalat" w:cs="Sylfaen"/>
          <w:color w:val="FF0000"/>
          <w:sz w:val="20"/>
          <w:vertAlign w:val="superscript"/>
          <w:lang w:val="hy-AM"/>
        </w:rPr>
        <w:t>9</w:t>
      </w:r>
    </w:p>
    <w:p w14:paraId="55C18DFB" w14:textId="77777777" w:rsidR="007A68C0" w:rsidRPr="00C06F98" w:rsidRDefault="007A68C0" w:rsidP="007A68C0">
      <w:pPr>
        <w:pStyle w:val="norm"/>
        <w:spacing w:line="240" w:lineRule="auto"/>
        <w:rPr>
          <w:rFonts w:ascii="GHEA Grapalat" w:hAnsi="GHEA Grapalat" w:cs="Sylfaen"/>
          <w:sz w:val="20"/>
          <w:szCs w:val="24"/>
          <w:lang w:val="hy-AM" w:eastAsia="en-US"/>
        </w:rPr>
      </w:pPr>
      <w:r w:rsidRPr="00C06F98">
        <w:rPr>
          <w:rFonts w:ascii="GHEA Grapalat" w:hAnsi="GHEA Grapalat" w:cs="Sylfaen"/>
          <w:sz w:val="20"/>
          <w:szCs w:val="24"/>
          <w:lang w:val="hy-AM" w:eastAsia="en-US"/>
        </w:rPr>
        <w:lastRenderedPageBreak/>
        <w:t>5) ենթակապալի պայմանագրի պատճենը և դրա կողմ հանդիսացող անձի տվյալները,  եթե կնքվելիք պայմանագիրն իրականացվելու է ենթակապալի միջոցով:</w:t>
      </w:r>
    </w:p>
    <w:p w14:paraId="7D70B56A" w14:textId="77777777" w:rsidR="007A68C0" w:rsidRPr="00C06F98" w:rsidRDefault="007A68C0" w:rsidP="007A68C0">
      <w:pPr>
        <w:pStyle w:val="norm"/>
        <w:spacing w:line="240" w:lineRule="auto"/>
        <w:rPr>
          <w:rFonts w:ascii="GHEA Grapalat" w:hAnsi="GHEA Grapalat" w:cs="Sylfaen"/>
          <w:sz w:val="20"/>
          <w:szCs w:val="24"/>
          <w:lang w:val="hy-AM" w:eastAsia="en-US"/>
        </w:rPr>
      </w:pPr>
      <w:r w:rsidRPr="00C06F98">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67EC9E8A" w14:textId="77777777" w:rsidR="007A68C0" w:rsidRPr="00C06F98" w:rsidRDefault="007A68C0" w:rsidP="007A68C0">
      <w:pPr>
        <w:pStyle w:val="norm"/>
        <w:spacing w:line="240" w:lineRule="auto"/>
        <w:rPr>
          <w:rFonts w:ascii="GHEA Grapalat" w:hAnsi="GHEA Grapalat" w:cs="Sylfaen"/>
          <w:sz w:val="20"/>
          <w:szCs w:val="24"/>
          <w:lang w:val="hy-AM" w:eastAsia="en-US"/>
        </w:rPr>
      </w:pPr>
      <w:bookmarkStart w:id="10" w:name="_Hlk9262052"/>
      <w:r w:rsidRPr="00C06F9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B8AF7DC" w14:textId="77777777" w:rsidR="007A68C0" w:rsidRPr="00C06F98" w:rsidRDefault="007A68C0" w:rsidP="007A68C0">
      <w:pPr>
        <w:pStyle w:val="norm"/>
        <w:numPr>
          <w:ilvl w:val="0"/>
          <w:numId w:val="18"/>
        </w:numPr>
        <w:spacing w:line="240" w:lineRule="auto"/>
        <w:ind w:left="0" w:firstLine="810"/>
        <w:rPr>
          <w:rFonts w:ascii="GHEA Grapalat" w:hAnsi="GHEA Grapalat" w:cs="Sylfaen"/>
          <w:sz w:val="20"/>
          <w:szCs w:val="24"/>
          <w:lang w:val="hy-AM" w:eastAsia="en-US"/>
        </w:rPr>
      </w:pPr>
      <w:r w:rsidRPr="00C06F98">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53AA0F" w14:textId="77777777" w:rsidR="007A68C0" w:rsidRPr="00C06F98" w:rsidRDefault="007A68C0" w:rsidP="007A68C0">
      <w:pPr>
        <w:pStyle w:val="norm"/>
        <w:numPr>
          <w:ilvl w:val="0"/>
          <w:numId w:val="18"/>
        </w:numPr>
        <w:spacing w:line="240" w:lineRule="auto"/>
        <w:ind w:left="0" w:firstLine="810"/>
        <w:rPr>
          <w:rFonts w:ascii="GHEA Grapalat" w:hAnsi="GHEA Grapalat" w:cs="Sylfaen"/>
          <w:sz w:val="20"/>
          <w:szCs w:val="24"/>
          <w:lang w:val="hy-AM" w:eastAsia="en-US"/>
        </w:rPr>
      </w:pPr>
      <w:r w:rsidRPr="00C06F9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119B65DD" w14:textId="77777777" w:rsidR="00037DDE" w:rsidRPr="00C06F98"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C06F98" w:rsidRDefault="00C8055A" w:rsidP="00EF3662">
      <w:pPr>
        <w:jc w:val="center"/>
        <w:rPr>
          <w:rFonts w:ascii="GHEA Grapalat" w:hAnsi="GHEA Grapalat" w:cs="Arial"/>
          <w:b/>
          <w:sz w:val="20"/>
          <w:lang w:val="hy-AM"/>
        </w:rPr>
      </w:pPr>
      <w:r w:rsidRPr="00C06F98">
        <w:rPr>
          <w:rFonts w:ascii="GHEA Grapalat" w:hAnsi="GHEA Grapalat"/>
          <w:b/>
          <w:sz w:val="20"/>
          <w:lang w:val="hy-AM"/>
        </w:rPr>
        <w:t>5</w:t>
      </w:r>
      <w:r w:rsidR="00A45946" w:rsidRPr="00C06F98">
        <w:rPr>
          <w:rFonts w:ascii="GHEA Grapalat" w:hAnsi="GHEA Grapalat"/>
          <w:b/>
          <w:sz w:val="20"/>
          <w:lang w:val="hy-AM"/>
        </w:rPr>
        <w:t xml:space="preserve">.   </w:t>
      </w:r>
      <w:r w:rsidR="00A45946" w:rsidRPr="00C06F98">
        <w:rPr>
          <w:rFonts w:ascii="GHEA Grapalat" w:hAnsi="GHEA Grapalat" w:cs="Sylfaen"/>
          <w:b/>
          <w:sz w:val="20"/>
          <w:lang w:val="hy-AM"/>
        </w:rPr>
        <w:t>ՀԱՅՏԻ</w:t>
      </w:r>
      <w:r w:rsidR="00A45946" w:rsidRPr="00C06F98">
        <w:rPr>
          <w:rFonts w:ascii="GHEA Grapalat" w:hAnsi="GHEA Grapalat" w:cs="Arial"/>
          <w:b/>
          <w:sz w:val="20"/>
          <w:lang w:val="hy-AM"/>
        </w:rPr>
        <w:t xml:space="preserve">   </w:t>
      </w:r>
      <w:r w:rsidR="00A45946" w:rsidRPr="00C06F98">
        <w:rPr>
          <w:rFonts w:ascii="GHEA Grapalat" w:hAnsi="GHEA Grapalat" w:cs="Sylfaen"/>
          <w:b/>
          <w:sz w:val="20"/>
          <w:lang w:val="hy-AM"/>
        </w:rPr>
        <w:t>ԳՆԱՅԻՆ</w:t>
      </w:r>
      <w:r w:rsidR="00A45946" w:rsidRPr="00C06F98">
        <w:rPr>
          <w:rFonts w:ascii="GHEA Grapalat" w:hAnsi="GHEA Grapalat" w:cs="Arial"/>
          <w:b/>
          <w:sz w:val="20"/>
          <w:lang w:val="hy-AM"/>
        </w:rPr>
        <w:t xml:space="preserve">  </w:t>
      </w:r>
      <w:r w:rsidR="00A45946" w:rsidRPr="00C06F98">
        <w:rPr>
          <w:rFonts w:ascii="GHEA Grapalat" w:hAnsi="GHEA Grapalat" w:cs="Sylfaen"/>
          <w:b/>
          <w:sz w:val="20"/>
          <w:lang w:val="hy-AM"/>
        </w:rPr>
        <w:t>ԱՌԱՋԱՐԿԸ</w:t>
      </w:r>
      <w:r w:rsidR="00A45946" w:rsidRPr="00C06F98">
        <w:rPr>
          <w:rFonts w:ascii="GHEA Grapalat" w:hAnsi="GHEA Grapalat" w:cs="Arial"/>
          <w:b/>
          <w:sz w:val="20"/>
          <w:lang w:val="hy-AM"/>
        </w:rPr>
        <w:t xml:space="preserve"> </w:t>
      </w:r>
    </w:p>
    <w:p w14:paraId="2F5CC508" w14:textId="77777777" w:rsidR="00A45946" w:rsidRPr="00C06F98" w:rsidRDefault="00A45946" w:rsidP="00EF3662">
      <w:pPr>
        <w:jc w:val="center"/>
        <w:rPr>
          <w:rFonts w:ascii="GHEA Grapalat" w:hAnsi="GHEA Grapalat" w:cs="Arial"/>
          <w:b/>
          <w:sz w:val="20"/>
          <w:lang w:val="hy-AM"/>
        </w:rPr>
      </w:pPr>
    </w:p>
    <w:p w14:paraId="65543ACB" w14:textId="77777777" w:rsidR="007A68C0" w:rsidRPr="00C06F98" w:rsidRDefault="007A68C0" w:rsidP="007A68C0">
      <w:pPr>
        <w:ind w:firstLine="567"/>
        <w:jc w:val="both"/>
        <w:rPr>
          <w:rFonts w:ascii="GHEA Grapalat" w:hAnsi="GHEA Grapalat"/>
          <w:sz w:val="20"/>
          <w:lang w:val="hy-AM"/>
        </w:rPr>
      </w:pPr>
      <w:r w:rsidRPr="00C06F98">
        <w:rPr>
          <w:rFonts w:ascii="GHEA Grapalat" w:hAnsi="GHEA Grapalat" w:cs="Sylfaen"/>
          <w:sz w:val="20"/>
          <w:lang w:val="hy-AM"/>
        </w:rPr>
        <w:t>5.1 Առաջարկվող գինը աշխատանքի արժեքից բացի ներառում է փոխադրման, ապահովագրման, տուրքերի, հարկերի, այլ վճարումների գծով ծախսերը և չի կարող պակաս լինել դրանց ինքնարժեքից: Առաջարկվող գնի  հաշվարկը պետք է ներկայացվի հայտով</w:t>
      </w:r>
      <w:r w:rsidRPr="00C06F98">
        <w:rPr>
          <w:rFonts w:ascii="GHEA Grapalat" w:hAnsi="GHEA Grapalat"/>
          <w:sz w:val="20"/>
          <w:lang w:val="hy-AM"/>
        </w:rPr>
        <w:t xml:space="preserve"> համակարգի միջոցով:</w:t>
      </w:r>
    </w:p>
    <w:p w14:paraId="6B607C4C" w14:textId="77777777" w:rsidR="007A68C0" w:rsidRPr="00C06F98" w:rsidRDefault="007A68C0" w:rsidP="007A68C0">
      <w:pPr>
        <w:pStyle w:val="norm"/>
        <w:spacing w:line="240" w:lineRule="auto"/>
        <w:ind w:firstLine="567"/>
        <w:rPr>
          <w:rFonts w:ascii="GHEA Grapalat" w:hAnsi="GHEA Grapalat" w:cs="Sylfaen"/>
          <w:sz w:val="20"/>
          <w:szCs w:val="24"/>
          <w:lang w:val="hy-AM" w:eastAsia="en-US"/>
        </w:rPr>
      </w:pPr>
      <w:r w:rsidRPr="00C06F98">
        <w:rPr>
          <w:rFonts w:ascii="GHEA Grapalat" w:hAnsi="GHEA Grapalat" w:cs="Sylfaen"/>
          <w:sz w:val="20"/>
          <w:szCs w:val="24"/>
          <w:lang w:val="hy-AM" w:eastAsia="en-US"/>
        </w:rPr>
        <w:t xml:space="preserve">5.2 Մասնակիցը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w:t>
      </w:r>
      <w:r w:rsidRPr="00C06F98">
        <w:rPr>
          <w:rFonts w:ascii="GHEA Grapalat" w:hAnsi="GHEA Grapalat" w:cs="Sylfaen"/>
          <w:sz w:val="20"/>
          <w:lang w:val="hy-AM"/>
        </w:rPr>
        <w:t>ներկայացվող գնային առաջարկում</w:t>
      </w:r>
      <w:r w:rsidRPr="00C06F98">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 Ընդ որում. </w:t>
      </w:r>
    </w:p>
    <w:p w14:paraId="6F8D67CB" w14:textId="77777777" w:rsidR="007A68C0" w:rsidRPr="00C06F98" w:rsidRDefault="007A68C0" w:rsidP="007A68C0">
      <w:pPr>
        <w:pStyle w:val="norm"/>
        <w:spacing w:line="240" w:lineRule="auto"/>
        <w:ind w:firstLine="567"/>
        <w:rPr>
          <w:rFonts w:ascii="GHEA Grapalat" w:hAnsi="GHEA Grapalat" w:cs="Sylfaen"/>
          <w:sz w:val="20"/>
          <w:szCs w:val="24"/>
          <w:lang w:val="hy-AM" w:eastAsia="en-US"/>
        </w:rPr>
      </w:pPr>
      <w:r w:rsidRPr="00C06F98">
        <w:rPr>
          <w:rFonts w:ascii="GHEA Grapalat" w:hAnsi="GHEA Grapalat" w:cs="Sylfaen"/>
          <w:sz w:val="20"/>
          <w:szCs w:val="24"/>
          <w:lang w:val="hy-AM" w:eastAsia="en-US"/>
        </w:rPr>
        <w:t>ա. մասնակիցների գնային առաջարկների գնահատումն ու համեմատումն իրականացվում են առանց սույն կետում նշված հարկի գումարի հաշվարկման,</w:t>
      </w:r>
    </w:p>
    <w:p w14:paraId="1ED3BE13" w14:textId="77777777" w:rsidR="007A68C0" w:rsidRPr="00C06F98" w:rsidRDefault="007A68C0" w:rsidP="007A68C0">
      <w:pPr>
        <w:pStyle w:val="norm"/>
        <w:spacing w:line="240" w:lineRule="auto"/>
        <w:ind w:firstLine="567"/>
        <w:rPr>
          <w:rFonts w:ascii="GHEA Grapalat" w:hAnsi="GHEA Grapalat" w:cs="Sylfaen"/>
          <w:b/>
          <w:bCs/>
          <w:sz w:val="20"/>
          <w:szCs w:val="24"/>
          <w:lang w:val="hy-AM" w:eastAsia="en-US"/>
        </w:rPr>
      </w:pPr>
      <w:r w:rsidRPr="00C06F98">
        <w:rPr>
          <w:rFonts w:ascii="GHEA Grapalat" w:hAnsi="GHEA Grapalat" w:cs="Sylfaen"/>
          <w:b/>
          <w:bCs/>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3C2FA4F6" w14:textId="77777777" w:rsidR="007A68C0" w:rsidRPr="00C06F98" w:rsidRDefault="007A68C0" w:rsidP="007A68C0">
      <w:pPr>
        <w:pStyle w:val="norm"/>
        <w:spacing w:line="240" w:lineRule="auto"/>
        <w:ind w:firstLine="567"/>
        <w:rPr>
          <w:rFonts w:ascii="GHEA Grapalat" w:hAnsi="GHEA Grapalat" w:cs="Sylfaen"/>
          <w:b/>
          <w:bCs/>
          <w:sz w:val="20"/>
          <w:szCs w:val="24"/>
          <w:lang w:val="hy-AM" w:eastAsia="en-US"/>
        </w:rPr>
      </w:pPr>
      <w:r w:rsidRPr="00C06F98">
        <w:rPr>
          <w:rFonts w:ascii="GHEA Grapalat" w:hAnsi="GHEA Grapalat" w:cs="Sylfaen"/>
          <w:b/>
          <w:bCs/>
          <w:sz w:val="20"/>
          <w:szCs w:val="24"/>
          <w:lang w:val="hy-AM" w:eastAsia="en-US"/>
        </w:rPr>
        <w:t>ՄԳ-ն ընտրված մասնակցի առաջարկած գինն է.</w:t>
      </w:r>
    </w:p>
    <w:p w14:paraId="0AD844D7" w14:textId="77777777" w:rsidR="007A68C0" w:rsidRPr="00C06F98" w:rsidRDefault="007A68C0" w:rsidP="007A68C0">
      <w:pPr>
        <w:pStyle w:val="norm"/>
        <w:spacing w:line="240" w:lineRule="auto"/>
        <w:ind w:firstLine="567"/>
        <w:rPr>
          <w:rFonts w:ascii="GHEA Grapalat" w:hAnsi="GHEA Grapalat" w:cs="Sylfaen"/>
          <w:b/>
          <w:bCs/>
          <w:sz w:val="20"/>
          <w:szCs w:val="24"/>
          <w:lang w:val="hy-AM" w:eastAsia="en-US"/>
        </w:rPr>
      </w:pPr>
      <w:r w:rsidRPr="00C06F98">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25D5ACEC" w14:textId="77777777" w:rsidR="007A68C0" w:rsidRPr="00C06F98" w:rsidRDefault="007A68C0" w:rsidP="007A68C0">
      <w:pPr>
        <w:pStyle w:val="norm"/>
        <w:spacing w:line="240" w:lineRule="auto"/>
        <w:ind w:firstLine="567"/>
        <w:rPr>
          <w:rFonts w:ascii="GHEA Grapalat" w:hAnsi="GHEA Grapalat" w:cs="Sylfaen"/>
          <w:b/>
          <w:bCs/>
          <w:sz w:val="20"/>
          <w:szCs w:val="24"/>
          <w:lang w:val="hy-AM" w:eastAsia="en-US"/>
        </w:rPr>
      </w:pPr>
      <w:r w:rsidRPr="00C06F98">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115791C9" w14:textId="77777777" w:rsidR="007A68C0" w:rsidRPr="00C06F98" w:rsidRDefault="007A68C0" w:rsidP="007A68C0">
      <w:pPr>
        <w:pStyle w:val="norm"/>
        <w:spacing w:line="240" w:lineRule="auto"/>
        <w:ind w:firstLine="567"/>
        <w:rPr>
          <w:rFonts w:ascii="GHEA Grapalat" w:hAnsi="GHEA Grapalat" w:cs="Sylfaen"/>
          <w:b/>
          <w:bCs/>
          <w:sz w:val="20"/>
          <w:szCs w:val="24"/>
          <w:vertAlign w:val="superscript"/>
          <w:lang w:val="hy-AM" w:eastAsia="en-US"/>
        </w:rPr>
      </w:pPr>
      <w:r w:rsidRPr="00C06F98">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C06F98">
        <w:rPr>
          <w:rFonts w:ascii="GHEA Grapalat" w:hAnsi="GHEA Grapalat" w:cs="Sylfaen"/>
          <w:b/>
          <w:bCs/>
          <w:sz w:val="20"/>
          <w:szCs w:val="24"/>
          <w:vertAlign w:val="superscript"/>
          <w:lang w:val="hy-AM" w:eastAsia="en-US"/>
        </w:rPr>
        <w:t>9</w:t>
      </w:r>
    </w:p>
    <w:p w14:paraId="67807A66" w14:textId="77777777" w:rsidR="007A68C0" w:rsidRPr="00C06F98" w:rsidRDefault="007A68C0" w:rsidP="007A68C0">
      <w:pPr>
        <w:pStyle w:val="norm"/>
        <w:spacing w:line="240" w:lineRule="auto"/>
        <w:rPr>
          <w:rFonts w:ascii="GHEA Grapalat" w:hAnsi="GHEA Grapalat" w:cs="Sylfaen"/>
          <w:sz w:val="20"/>
          <w:szCs w:val="24"/>
          <w:lang w:val="hy-AM" w:eastAsia="en-US"/>
        </w:rPr>
      </w:pPr>
      <w:r w:rsidRPr="00C06F98">
        <w:rPr>
          <w:rFonts w:ascii="GHEA Grapalat" w:hAnsi="GHEA Grapalat" w:cs="Sylfaen"/>
          <w:sz w:val="20"/>
          <w:szCs w:val="24"/>
          <w:lang w:val="hy-AM" w:eastAsia="en-US"/>
        </w:rPr>
        <w:t>Մասնակցի հայտը ենթակա չէ մերժման, եթե`</w:t>
      </w:r>
    </w:p>
    <w:p w14:paraId="46E4859A" w14:textId="77777777" w:rsidR="007A68C0" w:rsidRPr="00C06F98" w:rsidRDefault="007A68C0" w:rsidP="007A68C0">
      <w:pPr>
        <w:pStyle w:val="norm"/>
        <w:spacing w:line="240" w:lineRule="auto"/>
        <w:rPr>
          <w:rFonts w:ascii="GHEA Grapalat" w:hAnsi="GHEA Grapalat" w:cs="Sylfaen"/>
          <w:sz w:val="20"/>
          <w:szCs w:val="24"/>
          <w:lang w:val="hy-AM" w:eastAsia="en-US"/>
        </w:rPr>
      </w:pPr>
      <w:r w:rsidRPr="00C06F98">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47E64A06" w14:textId="77777777" w:rsidR="007A68C0" w:rsidRPr="00C06F98" w:rsidRDefault="007A68C0" w:rsidP="007A68C0">
      <w:pPr>
        <w:pStyle w:val="norm"/>
        <w:spacing w:line="240" w:lineRule="auto"/>
        <w:rPr>
          <w:rFonts w:ascii="GHEA Grapalat" w:hAnsi="GHEA Grapalat" w:cs="Sylfaen"/>
          <w:sz w:val="20"/>
          <w:szCs w:val="24"/>
          <w:lang w:val="hy-AM" w:eastAsia="en-US"/>
        </w:rPr>
      </w:pPr>
      <w:r w:rsidRPr="00C06F98">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8B2A34A" w14:textId="77777777" w:rsidR="007A68C0" w:rsidRPr="00C06F98" w:rsidRDefault="007A68C0" w:rsidP="007A68C0">
      <w:pPr>
        <w:pStyle w:val="norm"/>
        <w:spacing w:line="240" w:lineRule="auto"/>
        <w:rPr>
          <w:rFonts w:ascii="GHEA Grapalat" w:hAnsi="GHEA Grapalat" w:cs="Sylfaen"/>
          <w:sz w:val="20"/>
          <w:szCs w:val="24"/>
          <w:lang w:val="hy-AM" w:eastAsia="en-US"/>
        </w:rPr>
      </w:pPr>
      <w:r w:rsidRPr="00C06F98">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282F494B" w14:textId="77777777" w:rsidR="007A68C0" w:rsidRPr="00C06F98" w:rsidRDefault="007A68C0" w:rsidP="007A68C0">
      <w:pPr>
        <w:shd w:val="clear" w:color="auto" w:fill="FFFFFF"/>
        <w:ind w:firstLine="375"/>
        <w:jc w:val="both"/>
        <w:rPr>
          <w:rFonts w:ascii="GHEA Grapalat" w:hAnsi="GHEA Grapalat" w:cs="Sylfaen"/>
          <w:sz w:val="20"/>
          <w:lang w:val="hy-AM"/>
        </w:rPr>
      </w:pPr>
      <w:r w:rsidRPr="00C06F98">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91B7BF1" w14:textId="77777777" w:rsidR="007A68C0" w:rsidRPr="00C06F98" w:rsidRDefault="007A68C0" w:rsidP="007A68C0">
      <w:pPr>
        <w:tabs>
          <w:tab w:val="left" w:pos="0"/>
        </w:tabs>
        <w:ind w:firstLine="360"/>
        <w:jc w:val="both"/>
        <w:rPr>
          <w:rFonts w:ascii="GHEA Grapalat" w:hAnsi="GHEA Grapalat" w:cs="Sylfaen"/>
          <w:sz w:val="20"/>
          <w:lang w:val="hy-AM"/>
        </w:rPr>
      </w:pPr>
      <w:r w:rsidRPr="00C06F98">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E6EA124" w14:textId="77777777" w:rsidR="007A68C0" w:rsidRPr="00C06F98" w:rsidRDefault="007A68C0" w:rsidP="007A68C0">
      <w:pPr>
        <w:pStyle w:val="norm"/>
        <w:spacing w:line="240" w:lineRule="auto"/>
        <w:ind w:firstLine="360"/>
        <w:rPr>
          <w:rFonts w:ascii="GHEA Grapalat" w:hAnsi="GHEA Grapalat" w:cs="Sylfaen"/>
          <w:sz w:val="20"/>
          <w:szCs w:val="24"/>
          <w:lang w:val="hy-AM" w:eastAsia="en-US"/>
        </w:rPr>
      </w:pPr>
      <w:r w:rsidRPr="00C06F98">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5147DB43" w14:textId="4916F90F" w:rsidR="00927C52" w:rsidRDefault="007A68C0" w:rsidP="00F11177">
      <w:pPr>
        <w:pStyle w:val="norm"/>
        <w:spacing w:line="240" w:lineRule="auto"/>
        <w:ind w:firstLine="567"/>
        <w:rPr>
          <w:rFonts w:ascii="GHEA Grapalat" w:hAnsi="GHEA Grapalat"/>
          <w:sz w:val="20"/>
          <w:lang w:val="hy-AM"/>
        </w:rPr>
      </w:pPr>
      <w:r w:rsidRPr="00C06F98">
        <w:rPr>
          <w:rFonts w:ascii="GHEA Grapalat" w:hAnsi="GHEA Grapalat"/>
          <w:sz w:val="20"/>
          <w:lang w:val="hy-AM"/>
        </w:rPr>
        <w:t xml:space="preserve">5.3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առանց </w:t>
      </w:r>
      <w:r w:rsidRPr="00C06F98">
        <w:rPr>
          <w:rFonts w:ascii="GHEA Grapalat" w:hAnsi="GHEA Grapalat"/>
          <w:sz w:val="20"/>
          <w:lang w:val="hy-AM"/>
        </w:rPr>
        <w:lastRenderedPageBreak/>
        <w:t>Հայաստանի Հանրա</w:t>
      </w:r>
      <w:r w:rsidRPr="00C06F98">
        <w:rPr>
          <w:rFonts w:ascii="GHEA Grapalat" w:hAnsi="GHEA Grapalat"/>
          <w:sz w:val="20"/>
          <w:lang w:val="hy-AM"/>
        </w:rPr>
        <w:softHyphen/>
        <w:t>պետության պետական բյուջե վճարվելիք ավելացված արժեքի հարկի գումարի հաշվարկման։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70C67DA5" w14:textId="77777777" w:rsidR="00F11177" w:rsidRPr="00C06F98" w:rsidRDefault="00F11177" w:rsidP="00F11177">
      <w:pPr>
        <w:pStyle w:val="norm"/>
        <w:spacing w:line="240" w:lineRule="auto"/>
        <w:ind w:firstLine="567"/>
        <w:rPr>
          <w:rFonts w:ascii="GHEA Grapalat" w:hAnsi="GHEA Grapalat"/>
          <w:b/>
          <w:sz w:val="20"/>
          <w:lang w:val="hy-AM"/>
        </w:rPr>
      </w:pPr>
    </w:p>
    <w:p w14:paraId="3CCC6BA7" w14:textId="34B803FE" w:rsidR="00096865" w:rsidRPr="00C06F98" w:rsidRDefault="00220C7C" w:rsidP="00927C52">
      <w:pPr>
        <w:pStyle w:val="norm"/>
        <w:spacing w:line="240" w:lineRule="auto"/>
        <w:ind w:firstLine="567"/>
        <w:rPr>
          <w:rFonts w:ascii="GHEA Grapalat" w:hAnsi="GHEA Grapalat"/>
          <w:sz w:val="20"/>
          <w:lang w:val="hy-AM"/>
        </w:rPr>
      </w:pPr>
      <w:r w:rsidRPr="00C06F98">
        <w:rPr>
          <w:rFonts w:ascii="GHEA Grapalat" w:hAnsi="GHEA Grapalat"/>
          <w:b/>
          <w:sz w:val="20"/>
          <w:lang w:val="hy-AM"/>
        </w:rPr>
        <w:t>6</w:t>
      </w:r>
      <w:r w:rsidR="00955A1E" w:rsidRPr="00C06F98">
        <w:rPr>
          <w:rFonts w:ascii="GHEA Grapalat" w:hAnsi="GHEA Grapalat"/>
          <w:b/>
          <w:sz w:val="20"/>
          <w:lang w:val="hy-AM"/>
        </w:rPr>
        <w:t>. ՀԱՅՏԻ ԳՈՐԾՈՂՈՒԹՅԱՆ ԺԱՄԿԵՏԸ, ՀԱՅՏԵՐՈՒՄ ՓՈՓՈԽՈՒԹՅՈՒՆ ԿԱՏԱՐԵԼՈՒ</w:t>
      </w:r>
    </w:p>
    <w:p w14:paraId="094ABDF0" w14:textId="77777777" w:rsidR="00096865" w:rsidRPr="00C06F98" w:rsidRDefault="00955A1E" w:rsidP="00EF3662">
      <w:pPr>
        <w:jc w:val="center"/>
        <w:rPr>
          <w:rFonts w:ascii="GHEA Grapalat" w:hAnsi="GHEA Grapalat"/>
          <w:b/>
          <w:sz w:val="20"/>
          <w:lang w:val="hy-AM"/>
        </w:rPr>
      </w:pPr>
      <w:r w:rsidRPr="00C06F98">
        <w:rPr>
          <w:rFonts w:ascii="GHEA Grapalat" w:hAnsi="GHEA Grapalat"/>
          <w:b/>
          <w:sz w:val="20"/>
          <w:lang w:val="hy-AM"/>
        </w:rPr>
        <w:t>ԵՎ ԴՐԱՆՔ ՀԵՏ ՎԵՐՑՆԵԼՈՒ ԿԱՐԳԸ</w:t>
      </w:r>
    </w:p>
    <w:p w14:paraId="1365529E" w14:textId="77777777" w:rsidR="00096865" w:rsidRPr="00C06F98" w:rsidRDefault="00096865" w:rsidP="00EF3662">
      <w:pPr>
        <w:pStyle w:val="BodyTextIndent"/>
        <w:spacing w:line="240" w:lineRule="auto"/>
        <w:ind w:firstLine="567"/>
        <w:rPr>
          <w:rFonts w:ascii="GHEA Grapalat" w:hAnsi="GHEA Grapalat"/>
          <w:b/>
          <w:lang w:val="hy-AM"/>
        </w:rPr>
      </w:pPr>
    </w:p>
    <w:p w14:paraId="311F343E" w14:textId="77777777" w:rsidR="00096865" w:rsidRPr="00C06F98" w:rsidRDefault="00220C7C" w:rsidP="00EF3662">
      <w:pPr>
        <w:pStyle w:val="BodyTextIndent"/>
        <w:spacing w:line="240" w:lineRule="auto"/>
        <w:ind w:firstLine="567"/>
        <w:rPr>
          <w:rFonts w:ascii="GHEA Grapalat" w:hAnsi="GHEA Grapalat" w:cs="Sylfaen"/>
          <w:i w:val="0"/>
          <w:szCs w:val="24"/>
          <w:lang w:val="hy-AM"/>
        </w:rPr>
      </w:pPr>
      <w:r w:rsidRPr="00C06F98">
        <w:rPr>
          <w:rFonts w:ascii="GHEA Grapalat" w:hAnsi="GHEA Grapalat"/>
          <w:i w:val="0"/>
          <w:lang w:val="hy-AM"/>
        </w:rPr>
        <w:t>6</w:t>
      </w:r>
      <w:r w:rsidR="00096865" w:rsidRPr="00C06F98">
        <w:rPr>
          <w:rFonts w:ascii="GHEA Grapalat" w:hAnsi="GHEA Grapalat"/>
          <w:i w:val="0"/>
          <w:lang w:val="hy-AM"/>
        </w:rPr>
        <w:t>.1</w:t>
      </w:r>
      <w:r w:rsidR="00096865" w:rsidRPr="00C06F98">
        <w:rPr>
          <w:rFonts w:ascii="GHEA Grapalat" w:hAnsi="GHEA Grapalat"/>
          <w:lang w:val="hy-AM"/>
        </w:rPr>
        <w:t xml:space="preserve"> </w:t>
      </w:r>
      <w:r w:rsidR="00096865" w:rsidRPr="00C06F98">
        <w:rPr>
          <w:rFonts w:ascii="GHEA Grapalat" w:hAnsi="GHEA Grapalat" w:cs="Sylfaen"/>
          <w:i w:val="0"/>
          <w:szCs w:val="24"/>
          <w:lang w:val="hy-AM"/>
        </w:rPr>
        <w:t xml:space="preserve">Օրենքի </w:t>
      </w:r>
      <w:r w:rsidR="00A64339" w:rsidRPr="00C06F98">
        <w:rPr>
          <w:rFonts w:ascii="GHEA Grapalat" w:hAnsi="GHEA Grapalat" w:cs="Sylfaen"/>
          <w:i w:val="0"/>
          <w:szCs w:val="24"/>
          <w:lang w:val="hy-AM"/>
        </w:rPr>
        <w:t>31</w:t>
      </w:r>
      <w:r w:rsidR="00096865" w:rsidRPr="00C06F98">
        <w:rPr>
          <w:rFonts w:ascii="GHEA Grapalat" w:hAnsi="GHEA Grapalat" w:cs="Sylfaen"/>
          <w:i w:val="0"/>
          <w:szCs w:val="24"/>
          <w:lang w:val="hy-AM"/>
        </w:rPr>
        <w:t xml:space="preserve">-րդ հոդվածի համաձայն` հայտը վավեր է մինչև Օրենքին համապատասխան պայմանագրի կնքումը, </w:t>
      </w:r>
      <w:r w:rsidR="00705706" w:rsidRPr="00C06F98">
        <w:rPr>
          <w:rFonts w:ascii="GHEA Grapalat" w:hAnsi="GHEA Grapalat" w:cs="Sylfaen"/>
          <w:i w:val="0"/>
          <w:szCs w:val="24"/>
          <w:lang w:val="hy-AM"/>
        </w:rPr>
        <w:t>մ</w:t>
      </w:r>
      <w:r w:rsidR="00096865" w:rsidRPr="00C06F98">
        <w:rPr>
          <w:rFonts w:ascii="GHEA Grapalat" w:hAnsi="GHEA Grapalat" w:cs="Sylfaen"/>
          <w:i w:val="0"/>
          <w:szCs w:val="24"/>
          <w:lang w:val="hy-AM"/>
        </w:rPr>
        <w:t xml:space="preserve">ասնակցի կողմից հայտի հետ վերցնելը, հայտի մերժումը կամ </w:t>
      </w:r>
      <w:r w:rsidR="00402941" w:rsidRPr="00C06F98">
        <w:rPr>
          <w:rFonts w:ascii="GHEA Grapalat" w:hAnsi="GHEA Grapalat" w:cs="Sylfaen"/>
          <w:i w:val="0"/>
          <w:szCs w:val="24"/>
          <w:lang w:val="hy-AM"/>
        </w:rPr>
        <w:t xml:space="preserve">սույն </w:t>
      </w:r>
      <w:r w:rsidR="00096865" w:rsidRPr="00C06F98">
        <w:rPr>
          <w:rFonts w:ascii="GHEA Grapalat" w:hAnsi="GHEA Grapalat" w:cs="Sylfaen"/>
          <w:i w:val="0"/>
          <w:szCs w:val="24"/>
          <w:lang w:val="hy-AM"/>
        </w:rPr>
        <w:t>ընթացակարգը չկայացած հայտարարվելը</w:t>
      </w:r>
      <w:r w:rsidR="004D5671" w:rsidRPr="00C06F98">
        <w:rPr>
          <w:rFonts w:ascii="GHEA Grapalat" w:hAnsi="GHEA Grapalat" w:cs="Sylfaen"/>
          <w:i w:val="0"/>
          <w:szCs w:val="24"/>
          <w:lang w:val="hy-AM"/>
        </w:rPr>
        <w:t>։</w:t>
      </w:r>
    </w:p>
    <w:p w14:paraId="1523F4E2" w14:textId="77777777" w:rsidR="00096865" w:rsidRPr="00C06F98" w:rsidRDefault="00220C7C" w:rsidP="00EF3662">
      <w:pPr>
        <w:pStyle w:val="BodyTextIndent"/>
        <w:spacing w:line="240" w:lineRule="auto"/>
        <w:ind w:firstLine="567"/>
        <w:rPr>
          <w:rFonts w:ascii="GHEA Grapalat" w:hAnsi="GHEA Grapalat" w:cs="Sylfaen"/>
          <w:i w:val="0"/>
          <w:szCs w:val="24"/>
          <w:lang w:val="hy-AM"/>
        </w:rPr>
      </w:pPr>
      <w:r w:rsidRPr="00C06F98">
        <w:rPr>
          <w:rFonts w:ascii="GHEA Grapalat" w:hAnsi="GHEA Grapalat" w:cs="Sylfaen"/>
          <w:i w:val="0"/>
          <w:szCs w:val="24"/>
          <w:lang w:val="hy-AM"/>
        </w:rPr>
        <w:t>6</w:t>
      </w:r>
      <w:r w:rsidR="00096865" w:rsidRPr="00C06F98">
        <w:rPr>
          <w:rFonts w:ascii="GHEA Grapalat" w:hAnsi="GHEA Grapalat" w:cs="Sylfaen"/>
          <w:i w:val="0"/>
          <w:szCs w:val="24"/>
          <w:lang w:val="hy-AM"/>
        </w:rPr>
        <w:t xml:space="preserve">.2 </w:t>
      </w:r>
      <w:r w:rsidR="00F20DA5" w:rsidRPr="00C06F98">
        <w:rPr>
          <w:rFonts w:ascii="GHEA Grapalat" w:hAnsi="GHEA Grapalat" w:cs="Sylfaen"/>
          <w:i w:val="0"/>
          <w:szCs w:val="24"/>
          <w:lang w:val="hy-AM"/>
        </w:rPr>
        <w:t xml:space="preserve"> </w:t>
      </w:r>
      <w:r w:rsidR="00096865" w:rsidRPr="00C06F98">
        <w:rPr>
          <w:rFonts w:ascii="GHEA Grapalat" w:hAnsi="GHEA Grapalat" w:cs="Sylfaen"/>
          <w:i w:val="0"/>
          <w:szCs w:val="24"/>
          <w:lang w:val="hy-AM"/>
        </w:rPr>
        <w:t xml:space="preserve">Օրենքի </w:t>
      </w:r>
      <w:r w:rsidR="00A64339" w:rsidRPr="00C06F98">
        <w:rPr>
          <w:rFonts w:ascii="GHEA Grapalat" w:hAnsi="GHEA Grapalat" w:cs="Sylfaen"/>
          <w:i w:val="0"/>
          <w:szCs w:val="24"/>
          <w:lang w:val="hy-AM"/>
        </w:rPr>
        <w:t>31</w:t>
      </w:r>
      <w:r w:rsidR="00096865" w:rsidRPr="00C06F98">
        <w:rPr>
          <w:rFonts w:ascii="GHEA Grapalat" w:hAnsi="GHEA Grapalat" w:cs="Sylfaen"/>
          <w:i w:val="0"/>
          <w:szCs w:val="24"/>
          <w:lang w:val="hy-AM"/>
        </w:rPr>
        <w:t xml:space="preserve">-րդ հոդվածի համաձայն` </w:t>
      </w:r>
      <w:r w:rsidR="00F70E55" w:rsidRPr="00C06F98">
        <w:rPr>
          <w:rFonts w:ascii="GHEA Grapalat" w:hAnsi="GHEA Grapalat" w:cs="Sylfaen"/>
          <w:i w:val="0"/>
          <w:szCs w:val="24"/>
          <w:lang w:val="hy-AM"/>
        </w:rPr>
        <w:t>մ</w:t>
      </w:r>
      <w:r w:rsidR="00096865" w:rsidRPr="00C06F98">
        <w:rPr>
          <w:rFonts w:ascii="GHEA Grapalat" w:hAnsi="GHEA Grapalat" w:cs="Sylfaen"/>
          <w:i w:val="0"/>
          <w:szCs w:val="24"/>
          <w:lang w:val="hy-AM"/>
        </w:rPr>
        <w:t xml:space="preserve">ասնակիցը, մինչև սույն հրավերի </w:t>
      </w:r>
      <w:r w:rsidRPr="00C06F98">
        <w:rPr>
          <w:rFonts w:ascii="GHEA Grapalat" w:hAnsi="GHEA Grapalat" w:cs="Sylfaen"/>
          <w:i w:val="0"/>
          <w:szCs w:val="24"/>
          <w:lang w:val="hy-AM"/>
        </w:rPr>
        <w:t xml:space="preserve">1-ին մասի </w:t>
      </w:r>
      <w:r w:rsidR="00096865" w:rsidRPr="00C06F98">
        <w:rPr>
          <w:rFonts w:ascii="GHEA Grapalat" w:hAnsi="GHEA Grapalat" w:cs="Sylfaen"/>
          <w:i w:val="0"/>
          <w:szCs w:val="24"/>
          <w:lang w:val="hy-AM"/>
        </w:rPr>
        <w:t>4.2 կետում նշված` հայտերի ներկայացման վերջնաժամկետը, կարող է փոփոխել կամ հետ վերցնել իր հայտը</w:t>
      </w:r>
      <w:r w:rsidR="004D5671" w:rsidRPr="00C06F98">
        <w:rPr>
          <w:rFonts w:ascii="GHEA Grapalat" w:hAnsi="GHEA Grapalat" w:cs="Sylfaen"/>
          <w:i w:val="0"/>
          <w:szCs w:val="24"/>
          <w:lang w:val="hy-AM"/>
        </w:rPr>
        <w:t>։</w:t>
      </w:r>
    </w:p>
    <w:p w14:paraId="1F764B16" w14:textId="77777777" w:rsidR="00FA0E41" w:rsidRPr="00C06F98" w:rsidRDefault="00FA0E41" w:rsidP="00EF3662">
      <w:pPr>
        <w:ind w:firstLine="567"/>
        <w:jc w:val="center"/>
        <w:rPr>
          <w:rFonts w:ascii="GHEA Grapalat" w:hAnsi="GHEA Grapalat"/>
          <w:b/>
          <w:sz w:val="20"/>
          <w:lang w:val="hy-AM"/>
        </w:rPr>
      </w:pPr>
    </w:p>
    <w:p w14:paraId="182B3B53" w14:textId="77777777" w:rsidR="00096865" w:rsidRPr="00C06F98" w:rsidRDefault="000D701E" w:rsidP="00EF3662">
      <w:pPr>
        <w:ind w:firstLine="567"/>
        <w:jc w:val="center"/>
        <w:rPr>
          <w:rFonts w:ascii="GHEA Grapalat" w:hAnsi="GHEA Grapalat"/>
          <w:b/>
          <w:sz w:val="20"/>
          <w:lang w:val="hy-AM"/>
        </w:rPr>
      </w:pPr>
      <w:r w:rsidRPr="00C06F98">
        <w:rPr>
          <w:rFonts w:ascii="GHEA Grapalat" w:hAnsi="GHEA Grapalat"/>
          <w:b/>
          <w:sz w:val="20"/>
          <w:lang w:val="hy-AM"/>
        </w:rPr>
        <w:t>7</w:t>
      </w:r>
      <w:r w:rsidR="00955A1E" w:rsidRPr="00C06F98">
        <w:rPr>
          <w:rFonts w:ascii="GHEA Grapalat" w:hAnsi="GHEA Grapalat"/>
          <w:b/>
          <w:sz w:val="20"/>
          <w:lang w:val="hy-AM"/>
        </w:rPr>
        <w:t xml:space="preserve">. </w:t>
      </w:r>
      <w:r w:rsidR="00955A1E" w:rsidRPr="00C06F98">
        <w:rPr>
          <w:rFonts w:ascii="GHEA Grapalat" w:hAnsi="GHEA Grapalat" w:cs="Sylfaen"/>
          <w:b/>
          <w:sz w:val="20"/>
          <w:lang w:val="hy-AM"/>
        </w:rPr>
        <w:t>ՀԱՅՏԻ</w:t>
      </w:r>
      <w:r w:rsidR="00955A1E" w:rsidRPr="00C06F98">
        <w:rPr>
          <w:rFonts w:ascii="GHEA Grapalat" w:hAnsi="GHEA Grapalat" w:cs="Times Armenian"/>
          <w:b/>
          <w:sz w:val="20"/>
          <w:lang w:val="hy-AM"/>
        </w:rPr>
        <w:t xml:space="preserve"> </w:t>
      </w:r>
      <w:r w:rsidR="00955A1E" w:rsidRPr="00C06F98">
        <w:rPr>
          <w:rFonts w:ascii="GHEA Grapalat" w:hAnsi="GHEA Grapalat" w:cs="Sylfaen"/>
          <w:b/>
          <w:sz w:val="20"/>
          <w:lang w:val="hy-AM"/>
        </w:rPr>
        <w:t>ԱՊԱՀՈՎՈՒՄԸ</w:t>
      </w:r>
      <w:r w:rsidR="00955A1E" w:rsidRPr="00C06F98">
        <w:rPr>
          <w:rFonts w:ascii="GHEA Grapalat" w:hAnsi="GHEA Grapalat" w:cs="Times Armenian"/>
          <w:b/>
          <w:sz w:val="20"/>
          <w:lang w:val="hy-AM"/>
        </w:rPr>
        <w:t xml:space="preserve"> </w:t>
      </w:r>
    </w:p>
    <w:p w14:paraId="4D8F98B2" w14:textId="77777777" w:rsidR="00096865" w:rsidRPr="00C06F98" w:rsidRDefault="00096865" w:rsidP="00EF3662">
      <w:pPr>
        <w:ind w:firstLine="567"/>
        <w:jc w:val="both"/>
        <w:rPr>
          <w:rFonts w:ascii="GHEA Grapalat" w:hAnsi="GHEA Grapalat"/>
          <w:b/>
          <w:sz w:val="20"/>
          <w:lang w:val="hy-AM"/>
        </w:rPr>
      </w:pPr>
    </w:p>
    <w:p w14:paraId="18E1D1B0" w14:textId="77777777" w:rsidR="007A3EE6" w:rsidRPr="00C06F98" w:rsidRDefault="00283198" w:rsidP="00EF3662">
      <w:pPr>
        <w:ind w:firstLine="567"/>
        <w:jc w:val="both"/>
        <w:rPr>
          <w:rFonts w:ascii="GHEA Grapalat" w:hAnsi="GHEA Grapalat"/>
          <w:sz w:val="20"/>
          <w:szCs w:val="20"/>
          <w:lang w:val="hy-AM"/>
        </w:rPr>
      </w:pPr>
      <w:r w:rsidRPr="00C06F98">
        <w:rPr>
          <w:rFonts w:ascii="GHEA Grapalat" w:hAnsi="GHEA Grapalat"/>
          <w:sz w:val="20"/>
          <w:lang w:val="hy-AM"/>
        </w:rPr>
        <w:t>7</w:t>
      </w:r>
      <w:r w:rsidR="00096865" w:rsidRPr="00C06F98">
        <w:rPr>
          <w:rFonts w:ascii="GHEA Grapalat" w:hAnsi="GHEA Grapalat"/>
          <w:sz w:val="20"/>
          <w:lang w:val="hy-AM"/>
        </w:rPr>
        <w:t xml:space="preserve">.1 </w:t>
      </w:r>
      <w:r w:rsidR="00096865" w:rsidRPr="00C06F98">
        <w:rPr>
          <w:rFonts w:ascii="GHEA Grapalat" w:hAnsi="GHEA Grapalat" w:cs="Sylfaen"/>
          <w:sz w:val="20"/>
          <w:lang w:val="hy-AM"/>
        </w:rPr>
        <w:t xml:space="preserve">Մասնակիցը հայտով` սույն հրավերով սահմանված </w:t>
      </w:r>
      <w:r w:rsidR="00712311" w:rsidRPr="00C06F98">
        <w:rPr>
          <w:rFonts w:ascii="GHEA Grapalat" w:hAnsi="GHEA Grapalat" w:cs="Sylfaen"/>
          <w:sz w:val="20"/>
          <w:lang w:val="hy-AM"/>
        </w:rPr>
        <w:t xml:space="preserve">կարգով </w:t>
      </w:r>
      <w:r w:rsidR="00903898" w:rsidRPr="00C06F98">
        <w:rPr>
          <w:rFonts w:ascii="GHEA Grapalat" w:hAnsi="GHEA Grapalat" w:cs="Sylfaen"/>
          <w:bCs/>
          <w:sz w:val="20"/>
          <w:szCs w:val="20"/>
          <w:lang w:val="hy-AM"/>
        </w:rPr>
        <w:t>ներկայացնում է հայտի ապահովում</w:t>
      </w:r>
      <w:r w:rsidR="00AE3822" w:rsidRPr="00C06F98">
        <w:rPr>
          <w:rFonts w:ascii="GHEA Grapalat" w:hAnsi="GHEA Grapalat" w:cs="Sylfaen"/>
          <w:bCs/>
          <w:sz w:val="20"/>
          <w:szCs w:val="20"/>
          <w:lang w:val="hy-AM"/>
        </w:rPr>
        <w:t>:</w:t>
      </w:r>
      <w:r w:rsidR="00903898" w:rsidRPr="00C06F98">
        <w:rPr>
          <w:rFonts w:ascii="GHEA Grapalat" w:hAnsi="GHEA Grapalat"/>
          <w:sz w:val="20"/>
          <w:szCs w:val="20"/>
          <w:lang w:val="hy-AM"/>
        </w:rPr>
        <w:t xml:space="preserve"> </w:t>
      </w:r>
    </w:p>
    <w:p w14:paraId="2A360B6E" w14:textId="4711387C" w:rsidR="00903898" w:rsidRPr="00C06F98" w:rsidRDefault="00771C0F" w:rsidP="00EF3662">
      <w:pPr>
        <w:ind w:firstLine="567"/>
        <w:jc w:val="both"/>
        <w:rPr>
          <w:rFonts w:ascii="GHEA Grapalat" w:hAnsi="GHEA Grapalat" w:cs="Sylfaen"/>
          <w:sz w:val="20"/>
          <w:szCs w:val="20"/>
          <w:lang w:val="hy-AM"/>
        </w:rPr>
      </w:pPr>
      <w:r w:rsidRPr="00C06F98">
        <w:rPr>
          <w:rFonts w:ascii="GHEA Grapalat" w:hAnsi="GHEA Grapalat" w:cs="Sylfaen"/>
          <w:sz w:val="20"/>
          <w:szCs w:val="20"/>
          <w:lang w:val="hy-AM"/>
        </w:rPr>
        <w:t>Հ</w:t>
      </w:r>
      <w:r w:rsidR="00903898" w:rsidRPr="00C06F98">
        <w:rPr>
          <w:rFonts w:ascii="GHEA Grapalat" w:hAnsi="GHEA Grapalat" w:cs="Sylfaen"/>
          <w:sz w:val="20"/>
          <w:szCs w:val="20"/>
          <w:lang w:val="hy-AM"/>
        </w:rPr>
        <w:t xml:space="preserve">այտի ապահովումը ներկայացվում է բանկային երաշխիքի </w:t>
      </w:r>
      <w:r w:rsidR="00406C77" w:rsidRPr="00C06F98">
        <w:rPr>
          <w:rFonts w:ascii="GHEA Grapalat" w:hAnsi="GHEA Grapalat" w:cs="Sylfaen"/>
          <w:sz w:val="20"/>
          <w:szCs w:val="20"/>
          <w:lang w:val="hy-AM"/>
        </w:rPr>
        <w:t xml:space="preserve">(հավելված 3) </w:t>
      </w:r>
      <w:r w:rsidR="00903898" w:rsidRPr="00C06F98">
        <w:rPr>
          <w:rFonts w:ascii="GHEA Grapalat" w:hAnsi="GHEA Grapalat" w:cs="Sylfaen"/>
          <w:sz w:val="20"/>
          <w:szCs w:val="20"/>
          <w:lang w:val="hy-AM"/>
        </w:rPr>
        <w:t>կամ կանխիկ փողի ձևով</w:t>
      </w:r>
      <w:r w:rsidR="00AE3822" w:rsidRPr="00C06F98">
        <w:rPr>
          <w:rFonts w:ascii="GHEA Grapalat" w:hAnsi="GHEA Grapalat" w:cs="Sylfaen"/>
          <w:sz w:val="20"/>
          <w:szCs w:val="20"/>
          <w:lang w:val="hy-AM"/>
        </w:rPr>
        <w:t xml:space="preserve">, </w:t>
      </w:r>
      <w:r w:rsidR="00AE3822" w:rsidRPr="00C06F98">
        <w:rPr>
          <w:rFonts w:ascii="GHEA Grapalat" w:hAnsi="GHEA Grapalat" w:cs="Sylfaen"/>
          <w:b/>
          <w:bCs/>
          <w:sz w:val="20"/>
          <w:szCs w:val="20"/>
          <w:lang w:val="hy-AM"/>
        </w:rPr>
        <w:t xml:space="preserve">որի չափը հավասար է </w:t>
      </w:r>
      <w:r w:rsidR="00273411" w:rsidRPr="00C06F98">
        <w:rPr>
          <w:rFonts w:ascii="GHEA Grapalat" w:hAnsi="GHEA Grapalat" w:cs="Sylfaen"/>
          <w:b/>
          <w:bCs/>
          <w:sz w:val="20"/>
          <w:szCs w:val="20"/>
          <w:lang w:val="hy-AM"/>
        </w:rPr>
        <w:t>գնման գնի</w:t>
      </w:r>
      <w:r w:rsidR="00757F6B" w:rsidRPr="00C06F98">
        <w:rPr>
          <w:rFonts w:ascii="GHEA Grapalat" w:hAnsi="GHEA Grapalat" w:cs="Sylfaen"/>
          <w:b/>
          <w:bCs/>
          <w:sz w:val="20"/>
          <w:szCs w:val="20"/>
          <w:lang w:val="hy-AM"/>
        </w:rPr>
        <w:t xml:space="preserve"> </w:t>
      </w:r>
      <w:r w:rsidR="00AE3822" w:rsidRPr="00C06F98">
        <w:rPr>
          <w:rFonts w:ascii="GHEA Grapalat" w:hAnsi="GHEA Grapalat" w:cs="Sylfaen"/>
          <w:b/>
          <w:bCs/>
          <w:sz w:val="20"/>
          <w:szCs w:val="20"/>
          <w:lang w:val="hy-AM"/>
        </w:rPr>
        <w:t>հինգ տոկոսին</w:t>
      </w:r>
      <w:r w:rsidR="00903898" w:rsidRPr="00C06F98">
        <w:rPr>
          <w:rFonts w:ascii="GHEA Grapalat" w:hAnsi="GHEA Grapalat" w:cs="Sylfaen"/>
          <w:sz w:val="20"/>
          <w:szCs w:val="20"/>
          <w:lang w:val="hy-AM"/>
        </w:rPr>
        <w:t>:</w:t>
      </w:r>
      <w:r w:rsidR="00273411" w:rsidRPr="00C06F98">
        <w:rPr>
          <w:rFonts w:ascii="GHEA Grapalat" w:hAnsi="GHEA Grapalat" w:cs="Sylfaen"/>
          <w:bCs/>
          <w:sz w:val="20"/>
          <w:szCs w:val="20"/>
          <w:lang w:val="hy-AM"/>
        </w:rPr>
        <w:t xml:space="preserve"> Եթե մասնակցի գնային առաջարկը գերազանցում է գնման գինը, ապա հայտի ապահովման չափը հավասար է գնային առաջարկի հինգ տոկոսին</w:t>
      </w:r>
      <w:r w:rsidR="00273411" w:rsidRPr="00C06F98">
        <w:rPr>
          <w:rFonts w:ascii="GHEA Grapalat" w:hAnsi="GHEA Grapalat" w:cs="Sylfaen"/>
          <w:sz w:val="20"/>
          <w:szCs w:val="20"/>
          <w:lang w:val="hy-AM"/>
        </w:rPr>
        <w:t xml:space="preserve">: </w:t>
      </w:r>
      <w:r w:rsidR="00AE3822" w:rsidRPr="00C06F98">
        <w:rPr>
          <w:rFonts w:ascii="GHEA Grapalat" w:hAnsi="GHEA Grapalat" w:cs="Sylfaen"/>
          <w:sz w:val="20"/>
          <w:szCs w:val="20"/>
          <w:lang w:val="hy-AM"/>
        </w:rPr>
        <w:t xml:space="preserve"> Ընդ որում, եթե մասնակիցը հայտի ապահովումը ներկայացրել է սույն կետով սահմանված չափից ավել</w:t>
      </w:r>
      <w:r w:rsidR="00A22EB5" w:rsidRPr="00C06F98">
        <w:rPr>
          <w:rFonts w:ascii="GHEA Grapalat" w:hAnsi="GHEA Grapalat" w:cs="Sylfaen"/>
          <w:sz w:val="20"/>
          <w:szCs w:val="20"/>
          <w:lang w:val="hy-AM"/>
        </w:rPr>
        <w:t>ի</w:t>
      </w:r>
      <w:r w:rsidR="00AE3822" w:rsidRPr="00C06F98">
        <w:rPr>
          <w:rFonts w:ascii="GHEA Grapalat" w:hAnsi="GHEA Grapalat" w:cs="Sylfaen"/>
          <w:sz w:val="20"/>
          <w:szCs w:val="20"/>
          <w:lang w:val="hy-AM"/>
        </w:rPr>
        <w:t>, ապա հայտը համարվում է հրավերի պահանջներին բավարարող և ենթակա չէ մերժման:</w:t>
      </w:r>
    </w:p>
    <w:p w14:paraId="2DDE31DA" w14:textId="1A528C5E" w:rsidR="00273411" w:rsidRPr="00C06F98" w:rsidRDefault="001578D4" w:rsidP="00146D17">
      <w:pPr>
        <w:ind w:firstLine="567"/>
        <w:jc w:val="both"/>
        <w:rPr>
          <w:rFonts w:ascii="GHEA Grapalat" w:hAnsi="GHEA Grapalat"/>
          <w:sz w:val="20"/>
          <w:szCs w:val="20"/>
          <w:lang w:val="hy-AM"/>
        </w:rPr>
      </w:pPr>
      <w:r w:rsidRPr="00C06F98">
        <w:rPr>
          <w:rFonts w:ascii="GHEA Grapalat" w:hAnsi="GHEA Grapalat"/>
          <w:sz w:val="20"/>
          <w:szCs w:val="20"/>
          <w:lang w:val="hy-AM"/>
        </w:rPr>
        <w:t xml:space="preserve">Կանխիկ փողի ձևով ներկայացված հայտի ապահովումը </w:t>
      </w:r>
      <w:r w:rsidR="00712311" w:rsidRPr="00C06F98">
        <w:rPr>
          <w:rFonts w:ascii="GHEA Grapalat" w:hAnsi="GHEA Grapalat"/>
          <w:sz w:val="20"/>
          <w:szCs w:val="20"/>
          <w:lang w:val="hy-AM"/>
        </w:rPr>
        <w:t xml:space="preserve">պետք է փոխանցվի Կենտրոնական գանձապետարանում </w:t>
      </w:r>
      <w:r w:rsidRPr="00C06F98">
        <w:rPr>
          <w:rFonts w:ascii="GHEA Grapalat" w:hAnsi="GHEA Grapalat"/>
          <w:sz w:val="20"/>
          <w:szCs w:val="20"/>
          <w:lang w:val="hy-AM"/>
        </w:rPr>
        <w:t xml:space="preserve">լիազորված մարմնի անվամբ բացված </w:t>
      </w:r>
      <w:r w:rsidR="003F1EEA" w:rsidRPr="00C06F98">
        <w:rPr>
          <w:rFonts w:ascii="GHEA Grapalat" w:hAnsi="GHEA Grapalat"/>
          <w:lang w:val="hy-AM"/>
        </w:rPr>
        <w:t>«</w:t>
      </w:r>
      <w:r w:rsidR="003B0D6E" w:rsidRPr="00C06F98">
        <w:rPr>
          <w:rFonts w:ascii="GHEA Grapalat" w:hAnsi="GHEA Grapalat"/>
          <w:sz w:val="20"/>
          <w:szCs w:val="20"/>
          <w:lang w:val="hy-AM"/>
        </w:rPr>
        <w:t>900008000466</w:t>
      </w:r>
      <w:r w:rsidR="003F1EEA" w:rsidRPr="00C06F98">
        <w:rPr>
          <w:rFonts w:ascii="GHEA Grapalat" w:hAnsi="GHEA Grapalat"/>
          <w:lang w:val="hy-AM"/>
        </w:rPr>
        <w:t>»</w:t>
      </w:r>
      <w:r w:rsidR="00F20DA5" w:rsidRPr="00C06F98">
        <w:rPr>
          <w:rFonts w:ascii="GHEA Grapalat" w:hAnsi="GHEA Grapalat"/>
          <w:sz w:val="20"/>
          <w:szCs w:val="20"/>
          <w:lang w:val="hy-AM"/>
        </w:rPr>
        <w:t xml:space="preserve"> </w:t>
      </w:r>
      <w:r w:rsidRPr="00C06F98">
        <w:rPr>
          <w:rFonts w:ascii="GHEA Grapalat" w:hAnsi="GHEA Grapalat"/>
          <w:sz w:val="20"/>
          <w:szCs w:val="20"/>
          <w:lang w:val="hy-AM"/>
        </w:rPr>
        <w:t>գանձապետական հաշվ</w:t>
      </w:r>
      <w:r w:rsidR="00712311" w:rsidRPr="00C06F98">
        <w:rPr>
          <w:rFonts w:ascii="GHEA Grapalat" w:hAnsi="GHEA Grapalat"/>
          <w:sz w:val="20"/>
          <w:szCs w:val="20"/>
          <w:lang w:val="hy-AM"/>
        </w:rPr>
        <w:t xml:space="preserve">ին, որը ենթակա է վերադարձման </w:t>
      </w:r>
      <w:r w:rsidR="002032CE" w:rsidRPr="00C06F98">
        <w:rPr>
          <w:rFonts w:ascii="GHEA Grapalat" w:hAnsi="GHEA Grapalat"/>
          <w:sz w:val="20"/>
          <w:szCs w:val="20"/>
          <w:lang w:val="hy-AM"/>
        </w:rPr>
        <w:t>այն ներկայացրած մասնակցին`</w:t>
      </w:r>
      <w:r w:rsidR="00402941" w:rsidRPr="00C06F98">
        <w:rPr>
          <w:rFonts w:ascii="GHEA Grapalat" w:hAnsi="GHEA Grapalat"/>
          <w:sz w:val="20"/>
          <w:szCs w:val="20"/>
          <w:lang w:val="hy-AM"/>
        </w:rPr>
        <w:t xml:space="preserve">, բացառությամբ սույն հրավերի 1-ին մասի </w:t>
      </w:r>
      <w:r w:rsidR="000D701E" w:rsidRPr="00C06F98">
        <w:rPr>
          <w:rFonts w:ascii="GHEA Grapalat" w:hAnsi="GHEA Grapalat"/>
          <w:sz w:val="20"/>
          <w:szCs w:val="20"/>
          <w:lang w:val="hy-AM"/>
        </w:rPr>
        <w:t>7</w:t>
      </w:r>
      <w:r w:rsidR="00402941" w:rsidRPr="00C06F98">
        <w:rPr>
          <w:rFonts w:ascii="GHEA Grapalat" w:hAnsi="GHEA Grapalat"/>
          <w:sz w:val="20"/>
          <w:szCs w:val="20"/>
          <w:lang w:val="hy-AM"/>
        </w:rPr>
        <w:t>.3 կետով նախատեսված դեպքերի</w:t>
      </w:r>
      <w:r w:rsidR="00712311" w:rsidRPr="00C06F98">
        <w:rPr>
          <w:rFonts w:ascii="GHEA Grapalat" w:hAnsi="GHEA Grapalat"/>
          <w:sz w:val="20"/>
          <w:szCs w:val="20"/>
          <w:lang w:val="hy-AM"/>
        </w:rPr>
        <w:t xml:space="preserve">: </w:t>
      </w:r>
      <w:r w:rsidR="00273411" w:rsidRPr="00C06F98">
        <w:rPr>
          <w:rFonts w:ascii="GHEA Grapalat" w:hAnsi="GHEA Grapalat"/>
          <w:sz w:val="20"/>
          <w:szCs w:val="20"/>
          <w:lang w:val="hy-AM"/>
        </w:rPr>
        <w:t>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w:t>
      </w:r>
    </w:p>
    <w:p w14:paraId="6BDFB668" w14:textId="0CDD7606" w:rsidR="00825A7E" w:rsidRPr="00C06F98" w:rsidRDefault="00825A7E" w:rsidP="00146D17">
      <w:pPr>
        <w:shd w:val="clear" w:color="auto" w:fill="FFFFFF"/>
        <w:ind w:firstLine="375"/>
        <w:jc w:val="both"/>
        <w:rPr>
          <w:rFonts w:ascii="GHEA Grapalat" w:hAnsi="GHEA Grapalat"/>
          <w:sz w:val="20"/>
          <w:szCs w:val="20"/>
          <w:lang w:val="hy-AM"/>
        </w:rPr>
      </w:pPr>
      <w:r w:rsidRPr="00C06F98">
        <w:rPr>
          <w:rFonts w:ascii="GHEA Grapalat" w:hAnsi="GHEA Grapalat"/>
          <w:sz w:val="20"/>
          <w:szCs w:val="20"/>
          <w:lang w:val="hy-AM"/>
        </w:rPr>
        <w:t>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w:t>
      </w:r>
      <w:r w:rsidR="00164F74" w:rsidRPr="00C06F98">
        <w:rPr>
          <w:rStyle w:val="FootnoteReference"/>
          <w:rFonts w:ascii="GHEA Grapalat" w:hAnsi="GHEA Grapalat"/>
          <w:sz w:val="20"/>
          <w:szCs w:val="20"/>
          <w:lang w:val="hy-AM"/>
        </w:rPr>
        <w:footnoteReference w:id="7"/>
      </w:r>
    </w:p>
    <w:p w14:paraId="275CF037" w14:textId="77777777" w:rsidR="003E1114" w:rsidRPr="00C06F98" w:rsidRDefault="003E1114" w:rsidP="003E1114">
      <w:pPr>
        <w:shd w:val="clear" w:color="auto" w:fill="FFFFFF"/>
        <w:ind w:firstLine="375"/>
        <w:jc w:val="both"/>
        <w:rPr>
          <w:rFonts w:ascii="GHEA Grapalat" w:hAnsi="GHEA Grapalat" w:cs="Sylfaen"/>
          <w:sz w:val="20"/>
          <w:lang w:val="hy-AM"/>
        </w:rPr>
      </w:pPr>
      <w:bookmarkStart w:id="11" w:name="_Hlk143681596"/>
      <w:r w:rsidRPr="00C06F98">
        <w:rPr>
          <w:rFonts w:ascii="GHEA Grapalat" w:hAnsi="GHEA Grapalat" w:cs="Sylfaen"/>
          <w:sz w:val="20"/>
          <w:lang w:val="hy-AM"/>
        </w:rPr>
        <w:t>Պատվիրատուի ղեկավարը հայտի ապահովման վերադարձման մասին սույն կետով նախատեսված ժամկետներում գրավոր տեղեկացնում է՝</w:t>
      </w:r>
    </w:p>
    <w:p w14:paraId="3378231B" w14:textId="77777777" w:rsidR="003E1114" w:rsidRPr="00C06F98" w:rsidRDefault="003E1114" w:rsidP="003E1114">
      <w:pPr>
        <w:shd w:val="clear" w:color="auto" w:fill="FFFFFF"/>
        <w:ind w:firstLine="375"/>
        <w:jc w:val="both"/>
        <w:rPr>
          <w:rFonts w:ascii="GHEA Grapalat" w:hAnsi="GHEA Grapalat" w:cs="Sylfaen"/>
          <w:sz w:val="20"/>
          <w:lang w:val="hy-AM"/>
        </w:rPr>
      </w:pPr>
      <w:r w:rsidRPr="00C06F98">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2E79455" w14:textId="77777777" w:rsidR="003E1114" w:rsidRPr="00C06F98" w:rsidRDefault="003E1114" w:rsidP="003E1114">
      <w:pPr>
        <w:shd w:val="clear" w:color="auto" w:fill="FFFFFF"/>
        <w:ind w:firstLine="375"/>
        <w:jc w:val="both"/>
        <w:rPr>
          <w:rFonts w:ascii="GHEA Grapalat" w:hAnsi="GHEA Grapalat" w:cs="Sylfaen"/>
          <w:sz w:val="20"/>
          <w:lang w:val="hy-AM"/>
        </w:rPr>
      </w:pPr>
      <w:r w:rsidRPr="00C06F98">
        <w:rPr>
          <w:rFonts w:ascii="GHEA Grapalat" w:hAnsi="GHEA Grapalat" w:cs="Sylfaen"/>
          <w:sz w:val="20"/>
          <w:lang w:val="hy-AM"/>
        </w:rPr>
        <w:t>- բանկային երաշխիքի ձևով ներկայացված ապահովման դեպքում՝ երաշխիքը թողարկած բանկին.</w:t>
      </w:r>
    </w:p>
    <w:bookmarkEnd w:id="11"/>
    <w:p w14:paraId="0C0DF008" w14:textId="77777777" w:rsidR="000A7528" w:rsidRPr="00C06F98" w:rsidRDefault="00283198" w:rsidP="00EF3662">
      <w:pPr>
        <w:ind w:firstLine="567"/>
        <w:jc w:val="both"/>
        <w:rPr>
          <w:rFonts w:ascii="GHEA Grapalat" w:hAnsi="GHEA Grapalat"/>
          <w:sz w:val="20"/>
          <w:szCs w:val="20"/>
          <w:lang w:val="hy-AM"/>
        </w:rPr>
      </w:pPr>
      <w:r w:rsidRPr="00C06F98">
        <w:rPr>
          <w:rFonts w:ascii="GHEA Grapalat" w:hAnsi="GHEA Grapalat" w:cs="Sylfaen"/>
          <w:sz w:val="20"/>
          <w:szCs w:val="20"/>
          <w:lang w:val="hy-AM"/>
        </w:rPr>
        <w:t>7</w:t>
      </w:r>
      <w:r w:rsidR="000A7528" w:rsidRPr="00C06F98">
        <w:rPr>
          <w:rFonts w:ascii="GHEA Grapalat" w:hAnsi="GHEA Grapalat" w:cs="Sylfaen"/>
          <w:sz w:val="20"/>
          <w:szCs w:val="20"/>
          <w:lang w:val="hy-AM"/>
        </w:rPr>
        <w:t xml:space="preserve">.2 </w:t>
      </w:r>
      <w:r w:rsidR="00712311" w:rsidRPr="00C06F98">
        <w:rPr>
          <w:rFonts w:ascii="GHEA Grapalat" w:hAnsi="GHEA Grapalat"/>
          <w:sz w:val="20"/>
          <w:szCs w:val="20"/>
          <w:lang w:val="hy-AM"/>
        </w:rPr>
        <w:t xml:space="preserve">Գնման </w:t>
      </w:r>
      <w:r w:rsidR="000A7528" w:rsidRPr="00C06F98">
        <w:rPr>
          <w:rFonts w:ascii="GHEA Grapalat" w:hAnsi="GHEA Grapalat"/>
          <w:sz w:val="20"/>
          <w:szCs w:val="20"/>
          <w:lang w:val="hy-AM"/>
        </w:rPr>
        <w:t>ընթացակարգ</w:t>
      </w:r>
      <w:r w:rsidR="00712311" w:rsidRPr="00C06F98">
        <w:rPr>
          <w:rFonts w:ascii="GHEA Grapalat" w:hAnsi="GHEA Grapalat"/>
          <w:sz w:val="20"/>
          <w:szCs w:val="20"/>
          <w:lang w:val="hy-AM"/>
        </w:rPr>
        <w:t>ը չափաբաժիններով կազմակերպվելու դեպքում, եթե`</w:t>
      </w:r>
      <w:r w:rsidR="00712311" w:rsidRPr="00C06F98" w:rsidDel="00712311">
        <w:rPr>
          <w:rFonts w:ascii="GHEA Grapalat" w:hAnsi="GHEA Grapalat"/>
          <w:sz w:val="20"/>
          <w:szCs w:val="20"/>
          <w:lang w:val="hy-AM"/>
        </w:rPr>
        <w:t xml:space="preserve"> </w:t>
      </w:r>
      <w:r w:rsidR="000A7528" w:rsidRPr="00C06F98">
        <w:rPr>
          <w:rFonts w:ascii="GHEA Grapalat" w:hAnsi="GHEA Grapalat"/>
          <w:sz w:val="20"/>
          <w:szCs w:val="20"/>
          <w:lang w:val="hy-AM"/>
        </w:rPr>
        <w:t xml:space="preserve"> </w:t>
      </w:r>
    </w:p>
    <w:p w14:paraId="0DBE1B7B" w14:textId="7EDBCFD3" w:rsidR="000A7528" w:rsidRPr="00C06F98" w:rsidRDefault="000A7528" w:rsidP="000F008F">
      <w:pPr>
        <w:ind w:firstLine="567"/>
        <w:jc w:val="both"/>
        <w:rPr>
          <w:rFonts w:ascii="GHEA Grapalat" w:hAnsi="GHEA Grapalat"/>
          <w:sz w:val="20"/>
          <w:szCs w:val="20"/>
          <w:lang w:val="hy-AM"/>
        </w:rPr>
      </w:pPr>
      <w:r w:rsidRPr="00C06F98">
        <w:rPr>
          <w:rFonts w:ascii="GHEA Grapalat" w:hAnsi="GHEA Grapalat"/>
          <w:sz w:val="20"/>
          <w:szCs w:val="20"/>
          <w:lang w:val="hy-AM"/>
        </w:rPr>
        <w:t xml:space="preserve">ա. </w:t>
      </w:r>
      <w:r w:rsidR="00712311" w:rsidRPr="00C06F98">
        <w:rPr>
          <w:rFonts w:ascii="GHEA Grapalat" w:hAnsi="GHEA Grapalat"/>
          <w:sz w:val="20"/>
          <w:szCs w:val="20"/>
          <w:lang w:val="hy-AM"/>
        </w:rPr>
        <w:t xml:space="preserve">մասնակիցը </w:t>
      </w:r>
      <w:r w:rsidRPr="00C06F98">
        <w:rPr>
          <w:rFonts w:ascii="GHEA Grapalat" w:hAnsi="GHEA Grapalat"/>
          <w:sz w:val="20"/>
          <w:szCs w:val="20"/>
          <w:lang w:val="hy-AM"/>
        </w:rPr>
        <w:t xml:space="preserve">հայտ ներկայացնում է մեկից ավել չափաբաժինների համար, ապա </w:t>
      </w:r>
      <w:r w:rsidR="00712311" w:rsidRPr="00C06F98">
        <w:rPr>
          <w:rFonts w:ascii="GHEA Grapalat" w:hAnsi="GHEA Grapalat"/>
          <w:sz w:val="20"/>
          <w:szCs w:val="20"/>
          <w:lang w:val="hy-AM"/>
        </w:rPr>
        <w:t xml:space="preserve">հայտի ապահովումը </w:t>
      </w:r>
      <w:r w:rsidRPr="00C06F98">
        <w:rPr>
          <w:rFonts w:ascii="GHEA Grapalat" w:hAnsi="GHEA Grapalat"/>
          <w:sz w:val="20"/>
          <w:szCs w:val="20"/>
          <w:lang w:val="hy-AM"/>
        </w:rPr>
        <w:t xml:space="preserve">կարող է ներկայացնել ինչպես յուրաքանչյուր չափաբաժնի համար առանձին, այնպես էլ մեկ հայտի ապահովում` բոլոր չափաբաժինների համար: </w:t>
      </w:r>
      <w:r w:rsidR="00273411" w:rsidRPr="00C06F98">
        <w:rPr>
          <w:rFonts w:ascii="GHEA Grapalat" w:hAnsi="GHEA Grapalat"/>
          <w:sz w:val="20"/>
          <w:szCs w:val="20"/>
          <w:lang w:val="hy-AM"/>
        </w:rPr>
        <w:t>Մեկ հայտի ապահովում ներկայացվելու դեպքում, դրա գումարը հաշվարկվում է ներկայացված չափաբաժինների գնման գների իսկ գնային առաջարկները գնման գները գերազանցելու դեպքում՝ գնային առաջարկների հանրագումարի նկատմամբ՝ հաշվի առնելով Կարգի 32-րդ կետի 1-ին ենթակետի «ե» պարբերության պահանջները:</w:t>
      </w:r>
    </w:p>
    <w:p w14:paraId="5130F67B" w14:textId="3F96B8F3" w:rsidR="000A7528" w:rsidRPr="00C06F98" w:rsidRDefault="000A7528" w:rsidP="00EF3662">
      <w:pPr>
        <w:ind w:firstLine="375"/>
        <w:jc w:val="both"/>
        <w:rPr>
          <w:rFonts w:ascii="GHEA Grapalat" w:hAnsi="GHEA Grapalat"/>
          <w:sz w:val="20"/>
          <w:szCs w:val="20"/>
          <w:lang w:val="hy-AM"/>
        </w:rPr>
      </w:pPr>
      <w:r w:rsidRPr="00C06F98">
        <w:rPr>
          <w:rFonts w:ascii="GHEA Grapalat" w:hAnsi="GHEA Grapalat"/>
          <w:sz w:val="20"/>
          <w:szCs w:val="20"/>
          <w:lang w:val="hy-AM"/>
        </w:rPr>
        <w:t>բ.</w:t>
      </w:r>
      <w:r w:rsidR="00273411" w:rsidRPr="00C06F98">
        <w:rPr>
          <w:rFonts w:ascii="GHEA Grapalat" w:hAnsi="GHEA Grapalat" w:cs="Sylfaen"/>
          <w:sz w:val="20"/>
          <w:lang w:val="hy-AM"/>
        </w:rPr>
        <w:t>Մասնակիցը զրկվում է պայմանագիր կնքելու իրավունքից որևէ չափաբաժնի մասով, ապա հայտի ապահովումը վճարվում է միայն այդ չափաբաժնի նկատմամբ հաշվարկված ապահովման չափով</w:t>
      </w:r>
      <w:r w:rsidR="00273411" w:rsidRPr="00C06F98" w:rsidDel="00273411">
        <w:rPr>
          <w:rFonts w:ascii="GHEA Grapalat" w:hAnsi="GHEA Grapalat"/>
          <w:sz w:val="20"/>
          <w:szCs w:val="20"/>
          <w:lang w:val="hy-AM"/>
        </w:rPr>
        <w:t xml:space="preserve"> </w:t>
      </w:r>
      <w:r w:rsidRPr="00C06F98">
        <w:rPr>
          <w:rFonts w:ascii="GHEA Grapalat" w:hAnsi="GHEA Grapalat"/>
          <w:sz w:val="20"/>
          <w:szCs w:val="20"/>
          <w:lang w:val="hy-AM"/>
        </w:rPr>
        <w:t>:</w:t>
      </w:r>
      <w:r w:rsidR="000B5028" w:rsidRPr="00C06F98">
        <w:rPr>
          <w:rStyle w:val="FootnoteReference"/>
          <w:rFonts w:ascii="GHEA Grapalat" w:hAnsi="GHEA Grapalat"/>
          <w:sz w:val="20"/>
          <w:szCs w:val="20"/>
          <w:lang w:val="hy-AM"/>
        </w:rPr>
        <w:footnoteReference w:id="8"/>
      </w:r>
    </w:p>
    <w:p w14:paraId="5E6C9A62" w14:textId="77777777" w:rsidR="00F20DA5" w:rsidRPr="00C06F98" w:rsidRDefault="00283198" w:rsidP="00EF3662">
      <w:pPr>
        <w:ind w:firstLine="567"/>
        <w:jc w:val="both"/>
        <w:rPr>
          <w:rFonts w:ascii="GHEA Grapalat" w:hAnsi="GHEA Grapalat" w:cs="Sylfaen"/>
          <w:sz w:val="20"/>
          <w:lang w:val="hy-AM"/>
        </w:rPr>
      </w:pPr>
      <w:r w:rsidRPr="00C06F98">
        <w:rPr>
          <w:rFonts w:ascii="GHEA Grapalat" w:hAnsi="GHEA Grapalat" w:cs="Sylfaen"/>
          <w:sz w:val="20"/>
          <w:lang w:val="hy-AM"/>
        </w:rPr>
        <w:t>7</w:t>
      </w:r>
      <w:r w:rsidR="00096865" w:rsidRPr="00C06F98">
        <w:rPr>
          <w:rFonts w:ascii="GHEA Grapalat" w:hAnsi="GHEA Grapalat" w:cs="Sylfaen"/>
          <w:sz w:val="20"/>
          <w:lang w:val="hy-AM"/>
        </w:rPr>
        <w:t>.</w:t>
      </w:r>
      <w:r w:rsidR="009771B9" w:rsidRPr="00C06F98">
        <w:rPr>
          <w:rFonts w:ascii="GHEA Grapalat" w:hAnsi="GHEA Grapalat" w:cs="Sylfaen"/>
          <w:sz w:val="20"/>
          <w:lang w:val="hy-AM"/>
        </w:rPr>
        <w:t>3</w:t>
      </w:r>
      <w:r w:rsidR="00096865" w:rsidRPr="00C06F98">
        <w:rPr>
          <w:rFonts w:ascii="GHEA Grapalat" w:hAnsi="GHEA Grapalat" w:cs="Sylfaen"/>
          <w:sz w:val="20"/>
          <w:lang w:val="hy-AM"/>
        </w:rPr>
        <w:t xml:space="preserve"> </w:t>
      </w:r>
      <w:r w:rsidR="009771B9" w:rsidRPr="00C06F98">
        <w:rPr>
          <w:rFonts w:ascii="GHEA Grapalat" w:hAnsi="GHEA Grapalat" w:cs="Sylfaen"/>
          <w:sz w:val="20"/>
          <w:lang w:val="hy-AM"/>
        </w:rPr>
        <w:t>Մասնակիցը վճարում է հայտի ապահովումը, եթե նա`</w:t>
      </w:r>
    </w:p>
    <w:p w14:paraId="076B894E" w14:textId="77777777" w:rsidR="00096865" w:rsidRPr="00C06F98" w:rsidRDefault="00096865" w:rsidP="00EF3662">
      <w:pPr>
        <w:ind w:firstLine="567"/>
        <w:jc w:val="both"/>
        <w:rPr>
          <w:rFonts w:ascii="GHEA Grapalat" w:hAnsi="GHEA Grapalat" w:cs="Sylfaen"/>
          <w:sz w:val="20"/>
          <w:lang w:val="hy-AM"/>
        </w:rPr>
      </w:pPr>
      <w:r w:rsidRPr="00C06F98">
        <w:rPr>
          <w:rFonts w:ascii="GHEA Grapalat" w:hAnsi="GHEA Grapalat" w:cs="Sylfaen"/>
          <w:sz w:val="20"/>
          <w:lang w:val="hy-AM"/>
        </w:rPr>
        <w:lastRenderedPageBreak/>
        <w:t>1) հայտարարվել է ընտրված մասնակից, սակայն հրաժարվում կամ զրկվում է պայմանագիր կնքելու իրավունքից.</w:t>
      </w:r>
    </w:p>
    <w:p w14:paraId="437F37CC" w14:textId="77777777" w:rsidR="00096865" w:rsidRPr="00C06F98" w:rsidRDefault="00096865" w:rsidP="00EF3662">
      <w:pPr>
        <w:ind w:firstLine="567"/>
        <w:jc w:val="both"/>
        <w:rPr>
          <w:rFonts w:ascii="GHEA Grapalat" w:hAnsi="GHEA Grapalat" w:cs="Sylfaen"/>
          <w:sz w:val="20"/>
          <w:lang w:val="hy-AM"/>
        </w:rPr>
      </w:pPr>
      <w:r w:rsidRPr="00C06F98">
        <w:rPr>
          <w:rFonts w:ascii="GHEA Grapalat" w:hAnsi="GHEA Grapalat" w:cs="Sylfaen"/>
          <w:sz w:val="20"/>
          <w:lang w:val="hy-AM"/>
        </w:rPr>
        <w:t xml:space="preserve">2) խախտել է գնման գործընթացի շրջանակում ստանձնած պարտավորություն, որը հանգեցրել է գործընթացին տվյալ </w:t>
      </w:r>
      <w:r w:rsidR="00EB602D" w:rsidRPr="00C06F98">
        <w:rPr>
          <w:rFonts w:ascii="GHEA Grapalat" w:hAnsi="GHEA Grapalat" w:cs="Sylfaen"/>
          <w:sz w:val="20"/>
          <w:lang w:val="hy-AM"/>
        </w:rPr>
        <w:t>Մ</w:t>
      </w:r>
      <w:r w:rsidRPr="00C06F98">
        <w:rPr>
          <w:rFonts w:ascii="GHEA Grapalat" w:hAnsi="GHEA Grapalat" w:cs="Sylfaen"/>
          <w:sz w:val="20"/>
          <w:lang w:val="hy-AM"/>
        </w:rPr>
        <w:t>ասնակցի հետագա մասնակցության դադարեցմանը.</w:t>
      </w:r>
    </w:p>
    <w:p w14:paraId="4890C4AA" w14:textId="09260FF0" w:rsidR="002A0AD3" w:rsidRPr="00C06F98" w:rsidRDefault="00283198" w:rsidP="008011E4">
      <w:pPr>
        <w:ind w:firstLine="567"/>
        <w:jc w:val="both"/>
        <w:rPr>
          <w:rFonts w:ascii="GHEA Grapalat" w:hAnsi="GHEA Grapalat" w:cs="Sylfaen"/>
          <w:sz w:val="20"/>
          <w:szCs w:val="20"/>
          <w:lang w:val="hy-AM"/>
        </w:rPr>
      </w:pPr>
      <w:r w:rsidRPr="00C06F98">
        <w:rPr>
          <w:rFonts w:ascii="GHEA Grapalat" w:hAnsi="GHEA Grapalat"/>
          <w:sz w:val="20"/>
          <w:lang w:val="hy-AM"/>
        </w:rPr>
        <w:t>7</w:t>
      </w:r>
      <w:r w:rsidR="00096865" w:rsidRPr="00C06F98">
        <w:rPr>
          <w:rFonts w:ascii="GHEA Grapalat" w:hAnsi="GHEA Grapalat"/>
          <w:sz w:val="20"/>
          <w:lang w:val="hy-AM"/>
        </w:rPr>
        <w:t>.</w:t>
      </w:r>
      <w:r w:rsidR="009771B9" w:rsidRPr="00C06F98">
        <w:rPr>
          <w:rFonts w:ascii="GHEA Grapalat" w:hAnsi="GHEA Grapalat"/>
          <w:sz w:val="20"/>
          <w:lang w:val="hy-AM"/>
        </w:rPr>
        <w:t>4</w:t>
      </w:r>
      <w:r w:rsidR="00096865" w:rsidRPr="00C06F98">
        <w:rPr>
          <w:rFonts w:ascii="GHEA Grapalat" w:hAnsi="GHEA Grapalat"/>
          <w:sz w:val="20"/>
          <w:lang w:val="hy-AM"/>
        </w:rPr>
        <w:tab/>
      </w:r>
      <w:r w:rsidR="00096865" w:rsidRPr="00C06F98">
        <w:rPr>
          <w:rFonts w:ascii="GHEA Grapalat" w:hAnsi="GHEA Grapalat" w:cs="Sylfaen"/>
          <w:sz w:val="20"/>
          <w:lang w:val="hy-AM"/>
        </w:rPr>
        <w:t>Հայտի ապահով</w:t>
      </w:r>
      <w:r w:rsidR="0093460D" w:rsidRPr="00C06F98">
        <w:rPr>
          <w:rFonts w:ascii="GHEA Grapalat" w:hAnsi="GHEA Grapalat" w:cs="Sylfaen"/>
          <w:sz w:val="20"/>
          <w:lang w:val="hy-AM"/>
        </w:rPr>
        <w:t xml:space="preserve">ումը </w:t>
      </w:r>
      <w:r w:rsidR="00E43CEB" w:rsidRPr="00C06F98">
        <w:rPr>
          <w:rFonts w:ascii="GHEA Grapalat" w:hAnsi="GHEA Grapalat" w:cs="Sylfaen"/>
          <w:sz w:val="20"/>
          <w:lang w:val="hy-AM"/>
        </w:rPr>
        <w:t xml:space="preserve">պետք է </w:t>
      </w:r>
      <w:r w:rsidR="00C23B1B" w:rsidRPr="00C06F98">
        <w:rPr>
          <w:rFonts w:ascii="GHEA Grapalat" w:hAnsi="GHEA Grapalat" w:cs="Sylfaen"/>
          <w:sz w:val="20"/>
          <w:lang w:val="hy-AM"/>
        </w:rPr>
        <w:t xml:space="preserve">վավեր </w:t>
      </w:r>
      <w:r w:rsidR="00E43CEB" w:rsidRPr="00C06F98">
        <w:rPr>
          <w:rFonts w:ascii="GHEA Grapalat" w:hAnsi="GHEA Grapalat" w:cs="Sylfaen"/>
          <w:sz w:val="20"/>
          <w:lang w:val="hy-AM"/>
        </w:rPr>
        <w:t xml:space="preserve">լինի </w:t>
      </w:r>
      <w:r w:rsidR="00A76DCF" w:rsidRPr="00C06F98">
        <w:rPr>
          <w:rFonts w:ascii="GHEA Grapalat" w:hAnsi="GHEA Grapalat" w:cs="Sylfaen"/>
          <w:sz w:val="20"/>
          <w:lang w:val="hy-AM"/>
        </w:rPr>
        <w:t xml:space="preserve"> հայտերի ներկայացման վերջնաժամկետը</w:t>
      </w:r>
      <w:r w:rsidR="00C813A9" w:rsidRPr="00C06F98">
        <w:rPr>
          <w:rFonts w:ascii="GHEA Grapalat" w:hAnsi="GHEA Grapalat" w:cs="Sylfaen"/>
          <w:sz w:val="20"/>
          <w:lang w:val="hy-AM"/>
        </w:rPr>
        <w:t xml:space="preserve"> </w:t>
      </w:r>
      <w:r w:rsidR="00A76DCF" w:rsidRPr="00C06F98">
        <w:rPr>
          <w:rFonts w:ascii="GHEA Grapalat" w:hAnsi="GHEA Grapalat" w:cs="Sylfaen"/>
          <w:sz w:val="20"/>
          <w:lang w:val="hy-AM"/>
        </w:rPr>
        <w:t xml:space="preserve">լրանալու </w:t>
      </w:r>
      <w:r w:rsidR="00C813A9" w:rsidRPr="00C06F98">
        <w:rPr>
          <w:rFonts w:ascii="GHEA Grapalat" w:hAnsi="GHEA Grapalat" w:cs="Sylfaen"/>
          <w:sz w:val="20"/>
          <w:lang w:val="hy-AM"/>
        </w:rPr>
        <w:t xml:space="preserve">օրվանից հաշված </w:t>
      </w:r>
      <w:r w:rsidR="00494F74">
        <w:rPr>
          <w:rFonts w:ascii="GHEA Grapalat" w:hAnsi="GHEA Grapalat" w:cs="Sylfaen"/>
          <w:b/>
          <w:bCs/>
          <w:iCs/>
          <w:sz w:val="20"/>
          <w:szCs w:val="20"/>
          <w:lang w:val="hy-AM"/>
        </w:rPr>
        <w:t>90</w:t>
      </w:r>
      <w:r w:rsidR="00A22A64" w:rsidRPr="00C06F98">
        <w:rPr>
          <w:rFonts w:ascii="GHEA Grapalat" w:hAnsi="GHEA Grapalat" w:cs="Sylfaen"/>
          <w:b/>
          <w:bCs/>
          <w:iCs/>
          <w:sz w:val="20"/>
          <w:szCs w:val="20"/>
          <w:lang w:val="hy-AM"/>
        </w:rPr>
        <w:t xml:space="preserve"> (</w:t>
      </w:r>
      <w:r w:rsidR="00494F74">
        <w:rPr>
          <w:rFonts w:ascii="GHEA Grapalat" w:hAnsi="GHEA Grapalat" w:cs="Sylfaen"/>
          <w:b/>
          <w:bCs/>
          <w:iCs/>
          <w:sz w:val="20"/>
          <w:szCs w:val="20"/>
          <w:lang w:val="hy-AM"/>
        </w:rPr>
        <w:t>իննսուն</w:t>
      </w:r>
      <w:r w:rsidR="00A22A64" w:rsidRPr="00C06F98">
        <w:rPr>
          <w:rFonts w:ascii="GHEA Grapalat" w:hAnsi="GHEA Grapalat" w:cs="Sylfaen"/>
          <w:b/>
          <w:bCs/>
          <w:iCs/>
          <w:sz w:val="20"/>
          <w:szCs w:val="20"/>
          <w:lang w:val="hy-AM"/>
        </w:rPr>
        <w:t>)</w:t>
      </w:r>
      <w:r w:rsidR="00A22A64" w:rsidRPr="00C06F98">
        <w:rPr>
          <w:rFonts w:ascii="GHEA Grapalat" w:hAnsi="GHEA Grapalat" w:cs="Sylfaen"/>
          <w:i/>
          <w:sz w:val="20"/>
          <w:szCs w:val="20"/>
          <w:lang w:val="hy-AM"/>
        </w:rPr>
        <w:t xml:space="preserve"> </w:t>
      </w:r>
      <w:r w:rsidR="001A4EF7" w:rsidRPr="00C06F98">
        <w:rPr>
          <w:rFonts w:ascii="GHEA Grapalat" w:hAnsi="GHEA Grapalat" w:cs="Sylfaen"/>
          <w:sz w:val="20"/>
          <w:lang w:val="hy-AM"/>
        </w:rPr>
        <w:t>աշխատանքային օր</w:t>
      </w:r>
      <w:r w:rsidR="0093460D" w:rsidRPr="00C06F98">
        <w:rPr>
          <w:rFonts w:ascii="GHEA Grapalat" w:hAnsi="GHEA Grapalat"/>
          <w:sz w:val="20"/>
          <w:szCs w:val="20"/>
          <w:lang w:val="hy-AM"/>
        </w:rPr>
        <w:t>:</w:t>
      </w:r>
      <w:r w:rsidR="000B5028" w:rsidRPr="00C06F98">
        <w:rPr>
          <w:rStyle w:val="FootnoteReference"/>
          <w:rFonts w:ascii="GHEA Grapalat" w:hAnsi="GHEA Grapalat"/>
          <w:sz w:val="20"/>
          <w:szCs w:val="20"/>
          <w:lang w:val="hy-AM"/>
        </w:rPr>
        <w:footnoteReference w:id="9"/>
      </w:r>
      <w:r w:rsidR="001A4EF7" w:rsidRPr="00C06F98">
        <w:rPr>
          <w:rFonts w:ascii="GHEA Grapalat" w:hAnsi="GHEA Grapalat"/>
          <w:sz w:val="20"/>
          <w:szCs w:val="20"/>
          <w:lang w:val="hy-AM"/>
        </w:rPr>
        <w:t xml:space="preserve"> </w:t>
      </w:r>
    </w:p>
    <w:p w14:paraId="32B751C9" w14:textId="77777777" w:rsidR="00890956" w:rsidRPr="00C06F98" w:rsidRDefault="00890956" w:rsidP="00890956">
      <w:pPr>
        <w:pStyle w:val="NormalWeb"/>
        <w:shd w:val="clear" w:color="auto" w:fill="FFFFFF"/>
        <w:spacing w:before="0" w:beforeAutospacing="0" w:after="0" w:afterAutospacing="0"/>
        <w:ind w:firstLine="375"/>
        <w:jc w:val="both"/>
        <w:rPr>
          <w:rFonts w:ascii="GHEA Grapalat" w:hAnsi="GHEA Grapalat" w:cs="Sylfaen"/>
          <w:sz w:val="20"/>
          <w:lang w:val="hy-AM"/>
        </w:rPr>
      </w:pPr>
      <w:r w:rsidRPr="00C06F98">
        <w:rPr>
          <w:rFonts w:ascii="GHEA Grapalat" w:hAnsi="GHEA Grapalat" w:cs="Sylfaen"/>
          <w:b/>
          <w:bCs/>
          <w:sz w:val="20"/>
          <w:lang w:val="hy-AM"/>
        </w:rPr>
        <w:t xml:space="preserve">   </w:t>
      </w:r>
      <w:r w:rsidRPr="00C06F98">
        <w:rPr>
          <w:rFonts w:ascii="GHEA Grapalat" w:hAnsi="GHEA Grapalat" w:cs="Sylfaen"/>
          <w:sz w:val="20"/>
          <w:lang w:val="hy-AM"/>
        </w:rPr>
        <w:t xml:space="preserve">7.5 Պատվիրատուի ղեկավարը հայտի ապահովման վճարման պահանջը բանկին, իսկ կանխիկ փողի ձևով ներկայացված ապահովման դեպքում՝ 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w:t>
      </w:r>
    </w:p>
    <w:p w14:paraId="641F4DB4" w14:textId="268E0841" w:rsidR="008011E4" w:rsidRPr="00C06F98" w:rsidRDefault="008011E4" w:rsidP="008011E4">
      <w:pPr>
        <w:ind w:firstLine="567"/>
        <w:jc w:val="both"/>
        <w:rPr>
          <w:rFonts w:ascii="GHEA Grapalat" w:hAnsi="GHEA Grapalat" w:cs="Sylfaen"/>
          <w:sz w:val="20"/>
          <w:lang w:val="hy-AM"/>
        </w:rPr>
      </w:pPr>
      <w:r w:rsidRPr="00C06F98">
        <w:rPr>
          <w:rFonts w:ascii="GHEA Grapalat" w:hAnsi="GHEA Grapalat" w:cs="Sylfaen"/>
          <w:sz w:val="20"/>
          <w:lang w:val="hy-AM"/>
        </w:rPr>
        <w:t>7</w:t>
      </w:r>
      <w:r w:rsidRPr="00C06F98">
        <w:rPr>
          <w:rFonts w:ascii="Cambria Math" w:hAnsi="Cambria Math" w:cs="Cambria Math"/>
          <w:sz w:val="20"/>
          <w:lang w:val="hy-AM"/>
        </w:rPr>
        <w:t>․</w:t>
      </w:r>
      <w:r w:rsidR="002A0AD3" w:rsidRPr="00C06F98">
        <w:rPr>
          <w:rFonts w:ascii="GHEA Grapalat" w:hAnsi="GHEA Grapalat" w:cs="Sylfaen"/>
          <w:sz w:val="20"/>
          <w:lang w:val="hy-AM"/>
        </w:rPr>
        <w:t>6</w:t>
      </w:r>
      <w:r w:rsidRPr="00C06F98">
        <w:rPr>
          <w:rFonts w:ascii="GHEA Grapalat" w:hAnsi="GHEA Grapalat" w:cs="Sylfaen"/>
          <w:sz w:val="20"/>
          <w:lang w:val="hy-AM"/>
        </w:rPr>
        <w:t xml:space="preserve"> Մասնակցի հայտը ենթակա է մերժման, եթե դրանում բացակայում է հայտի ապահովումը, կամ եթե այն ներկայացված է հրավերի պահանջներին անհամապատասխան:</w:t>
      </w:r>
    </w:p>
    <w:p w14:paraId="769A3037" w14:textId="77777777" w:rsidR="00096865" w:rsidRPr="00C06F98" w:rsidRDefault="00096865" w:rsidP="00EF3662">
      <w:pPr>
        <w:ind w:firstLine="567"/>
        <w:jc w:val="both"/>
        <w:rPr>
          <w:rFonts w:ascii="GHEA Grapalat" w:hAnsi="GHEA Grapalat" w:cs="Sylfaen"/>
          <w:sz w:val="20"/>
          <w:szCs w:val="20"/>
          <w:lang w:val="hy-AM"/>
        </w:rPr>
      </w:pPr>
    </w:p>
    <w:p w14:paraId="1438A951" w14:textId="77777777" w:rsidR="00096865" w:rsidRPr="00C06F98" w:rsidRDefault="00096865" w:rsidP="00EF3662">
      <w:pPr>
        <w:ind w:firstLine="567"/>
        <w:jc w:val="both"/>
        <w:rPr>
          <w:rFonts w:ascii="GHEA Grapalat" w:hAnsi="GHEA Grapalat" w:cs="Sylfaen"/>
          <w:sz w:val="20"/>
          <w:lang w:val="hy-AM"/>
        </w:rPr>
      </w:pPr>
    </w:p>
    <w:p w14:paraId="5CC43B4D" w14:textId="77777777" w:rsidR="00807178" w:rsidRPr="00C06F98" w:rsidRDefault="00FD2748" w:rsidP="00EF3662">
      <w:pPr>
        <w:ind w:firstLine="567"/>
        <w:jc w:val="center"/>
        <w:rPr>
          <w:rFonts w:ascii="GHEA Grapalat" w:hAnsi="GHEA Grapalat"/>
          <w:b/>
          <w:sz w:val="20"/>
          <w:lang w:val="hy-AM"/>
        </w:rPr>
      </w:pPr>
      <w:r w:rsidRPr="00C06F98">
        <w:rPr>
          <w:rFonts w:ascii="GHEA Grapalat" w:hAnsi="GHEA Grapalat"/>
          <w:b/>
          <w:sz w:val="20"/>
          <w:lang w:val="hy-AM"/>
        </w:rPr>
        <w:t>8</w:t>
      </w:r>
      <w:r w:rsidR="008D5016" w:rsidRPr="00C06F98">
        <w:rPr>
          <w:rFonts w:ascii="GHEA Grapalat" w:hAnsi="GHEA Grapalat"/>
          <w:b/>
          <w:sz w:val="20"/>
          <w:lang w:val="hy-AM"/>
        </w:rPr>
        <w:t>.  ՀԱՅՏԵՐԻ ԲԱՑՈՒՄԸ</w:t>
      </w:r>
      <w:r w:rsidR="00807178" w:rsidRPr="00C06F98">
        <w:rPr>
          <w:rFonts w:ascii="GHEA Grapalat" w:hAnsi="GHEA Grapalat"/>
          <w:b/>
          <w:sz w:val="20"/>
          <w:lang w:val="hy-AM"/>
        </w:rPr>
        <w:t xml:space="preserve">, ԳՆԱՀԱՏՈՒՄԸ  ԵՎ  </w:t>
      </w:r>
    </w:p>
    <w:p w14:paraId="6F23DF9F" w14:textId="77777777" w:rsidR="00096865" w:rsidRPr="00C06F98" w:rsidRDefault="00807178" w:rsidP="00EF3662">
      <w:pPr>
        <w:ind w:firstLine="567"/>
        <w:jc w:val="center"/>
        <w:rPr>
          <w:rFonts w:ascii="GHEA Grapalat" w:hAnsi="GHEA Grapalat"/>
          <w:b/>
          <w:sz w:val="20"/>
          <w:lang w:val="hy-AM"/>
        </w:rPr>
      </w:pPr>
      <w:r w:rsidRPr="00C06F98">
        <w:rPr>
          <w:rFonts w:ascii="GHEA Grapalat" w:hAnsi="GHEA Grapalat"/>
          <w:b/>
          <w:sz w:val="20"/>
          <w:lang w:val="hy-AM"/>
        </w:rPr>
        <w:t>ԱՐԴՅՈՒՆՔՆԵՐԻ ԱՄՓՈՓՈՒՄԸ</w:t>
      </w:r>
      <w:r w:rsidR="008D5016" w:rsidRPr="00C06F98">
        <w:rPr>
          <w:rFonts w:ascii="GHEA Grapalat" w:hAnsi="GHEA Grapalat"/>
          <w:b/>
          <w:sz w:val="20"/>
          <w:lang w:val="hy-AM"/>
        </w:rPr>
        <w:t xml:space="preserve"> </w:t>
      </w:r>
    </w:p>
    <w:p w14:paraId="4E46D11E" w14:textId="77777777" w:rsidR="00096865" w:rsidRPr="00C06F98" w:rsidRDefault="00096865" w:rsidP="00EF3662">
      <w:pPr>
        <w:ind w:firstLine="567"/>
        <w:jc w:val="both"/>
        <w:rPr>
          <w:rFonts w:ascii="GHEA Grapalat" w:hAnsi="GHEA Grapalat"/>
          <w:b/>
          <w:sz w:val="20"/>
          <w:lang w:val="hy-AM"/>
        </w:rPr>
      </w:pPr>
    </w:p>
    <w:p w14:paraId="0DD15D91" w14:textId="2CF36BF5" w:rsidR="00096865" w:rsidRPr="00C06F98" w:rsidRDefault="00FD2748" w:rsidP="00EF3662">
      <w:pPr>
        <w:pStyle w:val="BodyTextIndent2"/>
        <w:spacing w:line="240" w:lineRule="auto"/>
        <w:ind w:firstLine="567"/>
        <w:rPr>
          <w:rFonts w:ascii="GHEA Grapalat" w:hAnsi="GHEA Grapalat" w:cs="Tahoma"/>
          <w:lang w:val="hy-AM"/>
        </w:rPr>
      </w:pPr>
      <w:r w:rsidRPr="00C06F98">
        <w:rPr>
          <w:rFonts w:ascii="GHEA Grapalat" w:hAnsi="GHEA Grapalat"/>
          <w:lang w:val="hy-AM"/>
        </w:rPr>
        <w:t>8</w:t>
      </w:r>
      <w:r w:rsidR="00096865" w:rsidRPr="00C06F98">
        <w:rPr>
          <w:rFonts w:ascii="GHEA Grapalat" w:hAnsi="GHEA Grapalat"/>
          <w:lang w:val="hy-AM"/>
        </w:rPr>
        <w:t xml:space="preserve">.1 </w:t>
      </w:r>
      <w:r w:rsidR="002C3CAA" w:rsidRPr="00C06F98">
        <w:rPr>
          <w:rFonts w:ascii="GHEA Grapalat" w:hAnsi="GHEA Grapalat" w:cs="Sylfaen"/>
          <w:lang w:val="hy-AM"/>
        </w:rPr>
        <w:t xml:space="preserve">Հայտերի բացումը կկատարվի </w:t>
      </w:r>
      <w:r w:rsidR="004C3803" w:rsidRPr="00C06F98">
        <w:rPr>
          <w:rFonts w:ascii="GHEA Grapalat" w:hAnsi="GHEA Grapalat" w:cs="Sylfaen"/>
          <w:szCs w:val="24"/>
          <w:lang w:val="hy-AM"/>
        </w:rPr>
        <w:t xml:space="preserve">համակարգի միջոցով`  սույն ընթացակարգի հայտարարությունը և հրավերը համակարգում հրապարակվելու օրվանից </w:t>
      </w:r>
      <w:r w:rsidR="00973E8B" w:rsidRPr="00C06F98">
        <w:rPr>
          <w:rFonts w:ascii="GHEA Grapalat" w:hAnsi="GHEA Grapalat"/>
          <w:b/>
          <w:lang w:val="hy-AM"/>
        </w:rPr>
        <w:t xml:space="preserve">մինչև 2026 թվականի </w:t>
      </w:r>
      <w:r w:rsidR="006C5F59">
        <w:rPr>
          <w:rFonts w:ascii="GHEA Grapalat" w:hAnsi="GHEA Grapalat"/>
          <w:b/>
          <w:lang w:val="hy-AM"/>
        </w:rPr>
        <w:t>մարտի 27</w:t>
      </w:r>
      <w:r w:rsidR="00CA3B56" w:rsidRPr="00C06F98">
        <w:rPr>
          <w:rFonts w:ascii="GHEA Grapalat" w:hAnsi="GHEA Grapalat"/>
          <w:b/>
          <w:lang w:val="hy-AM"/>
        </w:rPr>
        <w:t xml:space="preserve">-ը, ժամը </w:t>
      </w:r>
      <w:r w:rsidR="00E977C6" w:rsidRPr="00C06F98">
        <w:rPr>
          <w:rFonts w:ascii="GHEA Grapalat" w:hAnsi="GHEA Grapalat"/>
          <w:b/>
          <w:lang w:val="hy-AM"/>
        </w:rPr>
        <w:t>09:30</w:t>
      </w:r>
      <w:r w:rsidR="00CA3B56" w:rsidRPr="00C06F98">
        <w:rPr>
          <w:rFonts w:ascii="GHEA Grapalat" w:hAnsi="GHEA Grapalat" w:cs="Sylfaen"/>
          <w:szCs w:val="24"/>
          <w:lang w:val="hy-AM"/>
        </w:rPr>
        <w:t>-ին։</w:t>
      </w:r>
    </w:p>
    <w:p w14:paraId="33FF4C35" w14:textId="1FF4EF73" w:rsidR="00ED6836" w:rsidRPr="00C06F98" w:rsidRDefault="009B6D58" w:rsidP="00EF3662">
      <w:pPr>
        <w:ind w:firstLine="567"/>
        <w:jc w:val="both"/>
        <w:rPr>
          <w:rFonts w:ascii="GHEA Grapalat" w:hAnsi="GHEA Grapalat" w:cs="Sylfaen"/>
          <w:sz w:val="20"/>
          <w:lang w:val="hy-AM"/>
        </w:rPr>
      </w:pPr>
      <w:r w:rsidRPr="00C06F98">
        <w:rPr>
          <w:rFonts w:ascii="GHEA Grapalat" w:hAnsi="GHEA Grapalat" w:cs="Sylfaen"/>
          <w:sz w:val="20"/>
          <w:lang w:val="hy-AM"/>
        </w:rPr>
        <w:t>Հայտերի բացման</w:t>
      </w:r>
      <w:r w:rsidR="00CC3419" w:rsidRPr="00C06F98">
        <w:rPr>
          <w:rFonts w:ascii="GHEA Grapalat" w:hAnsi="GHEA Grapalat" w:cs="Sylfaen"/>
          <w:sz w:val="20"/>
          <w:lang w:val="hy-AM"/>
        </w:rPr>
        <w:t xml:space="preserve"> և գնահատման</w:t>
      </w:r>
      <w:r w:rsidRPr="00C06F98">
        <w:rPr>
          <w:rFonts w:ascii="GHEA Grapalat" w:hAnsi="GHEA Grapalat" w:cs="Sylfaen"/>
          <w:sz w:val="20"/>
          <w:lang w:val="hy-AM"/>
        </w:rPr>
        <w:t xml:space="preserve"> նիստում հանձնաժողովի նախագահը (նիստը նախագահողը) նիստը հայտարարում է բացված և հրապա</w:t>
      </w:r>
      <w:r w:rsidRPr="00C06F98">
        <w:rPr>
          <w:rFonts w:ascii="GHEA Grapalat" w:hAnsi="GHEA Grapalat" w:cs="Sylfaen"/>
          <w:sz w:val="20"/>
          <w:lang w:val="hy-AM"/>
        </w:rPr>
        <w:softHyphen/>
        <w:t xml:space="preserve">րակում է </w:t>
      </w:r>
      <w:r w:rsidR="00A222D7" w:rsidRPr="00C06F98">
        <w:rPr>
          <w:rFonts w:ascii="GHEA Grapalat" w:hAnsi="GHEA Grapalat" w:cs="Sylfaen"/>
          <w:sz w:val="20"/>
          <w:lang w:val="hy-AM"/>
        </w:rPr>
        <w:t>գնման հայտով սահմանված` սույն ընթացակարգի շրջանակում գնվելիք ա</w:t>
      </w:r>
      <w:r w:rsidR="00822119" w:rsidRPr="00C06F98">
        <w:rPr>
          <w:rFonts w:ascii="GHEA Grapalat" w:hAnsi="GHEA Grapalat" w:cs="Sylfaen"/>
          <w:sz w:val="20"/>
          <w:lang w:val="hy-AM"/>
        </w:rPr>
        <w:t xml:space="preserve">շխատանքների </w:t>
      </w:r>
      <w:r w:rsidR="008011E4" w:rsidRPr="00C06F98">
        <w:rPr>
          <w:rFonts w:ascii="GHEA Grapalat" w:hAnsi="GHEA Grapalat" w:cs="Sylfaen"/>
          <w:sz w:val="20"/>
          <w:lang w:val="hy-AM"/>
        </w:rPr>
        <w:t xml:space="preserve">գնման </w:t>
      </w:r>
      <w:r w:rsidRPr="00C06F98">
        <w:rPr>
          <w:rFonts w:ascii="GHEA Grapalat" w:hAnsi="GHEA Grapalat" w:cs="Sylfaen"/>
          <w:sz w:val="20"/>
          <w:lang w:val="hy-AM"/>
        </w:rPr>
        <w:t>գինը՝ մեկ թվով արտահայտված</w:t>
      </w:r>
      <w:r w:rsidR="00745561" w:rsidRPr="00C06F98">
        <w:rPr>
          <w:rFonts w:ascii="GHEA Grapalat" w:hAnsi="GHEA Grapalat" w:cs="Sylfaen"/>
          <w:sz w:val="20"/>
          <w:lang w:val="hy-AM"/>
        </w:rPr>
        <w:t>, ինչպես նաև</w:t>
      </w:r>
      <w:r w:rsidR="00F20DA5" w:rsidRPr="00C06F98">
        <w:rPr>
          <w:rFonts w:ascii="GHEA Grapalat" w:hAnsi="GHEA Grapalat" w:cs="Sylfaen"/>
          <w:sz w:val="20"/>
          <w:lang w:val="hy-AM"/>
        </w:rPr>
        <w:t xml:space="preserve"> </w:t>
      </w:r>
      <w:r w:rsidR="00745561" w:rsidRPr="00C06F98">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p>
    <w:p w14:paraId="641B607F" w14:textId="77777777" w:rsidR="003B60D5" w:rsidRPr="00C06F98" w:rsidRDefault="00ED6836" w:rsidP="00EF3662">
      <w:pPr>
        <w:ind w:firstLine="567"/>
        <w:jc w:val="both"/>
        <w:rPr>
          <w:rFonts w:ascii="GHEA Grapalat" w:hAnsi="GHEA Grapalat" w:cs="Sylfaen"/>
          <w:sz w:val="20"/>
          <w:lang w:val="hy-AM"/>
        </w:rPr>
      </w:pPr>
      <w:r w:rsidRPr="00C06F98">
        <w:rPr>
          <w:rFonts w:ascii="GHEA Grapalat" w:hAnsi="GHEA Grapalat"/>
          <w:sz w:val="20"/>
          <w:lang w:val="hy-AM"/>
        </w:rPr>
        <w:t>Համակարգում հանձնաժողովի բացող անդամների գործառույթներն աստիճա</w:t>
      </w:r>
      <w:r w:rsidRPr="00C06F98">
        <w:rPr>
          <w:rFonts w:ascii="GHEA Grapalat" w:hAnsi="GHEA Grapalat"/>
          <w:sz w:val="20"/>
          <w:lang w:val="hy-AM"/>
        </w:rPr>
        <w:softHyphen/>
        <w:t>նա</w:t>
      </w:r>
      <w:r w:rsidRPr="00C06F98">
        <w:rPr>
          <w:rFonts w:ascii="GHEA Grapalat" w:hAnsi="GHEA Grapalat"/>
          <w:sz w:val="20"/>
          <w:lang w:val="hy-AM"/>
        </w:rPr>
        <w:softHyphen/>
        <w:t>կարգված են: Աստիճանակարգումը որոշվում է հանձնաժողովի նախա</w:t>
      </w:r>
      <w:r w:rsidRPr="00C06F98">
        <w:rPr>
          <w:rFonts w:ascii="GHEA Grapalat" w:hAnsi="GHEA Grapalat"/>
          <w:sz w:val="20"/>
          <w:lang w:val="hy-AM"/>
        </w:rPr>
        <w:softHyphen/>
        <w:t xml:space="preserve">գահի կողմից: </w:t>
      </w:r>
      <w:r w:rsidR="004C3803" w:rsidRPr="00C06F98">
        <w:rPr>
          <w:rFonts w:ascii="GHEA Grapalat" w:hAnsi="GHEA Grapalat"/>
          <w:sz w:val="20"/>
          <w:lang w:val="hy-AM"/>
        </w:rPr>
        <w:t>Հ</w:t>
      </w:r>
      <w:r w:rsidR="003B60D5" w:rsidRPr="00C06F98">
        <w:rPr>
          <w:rFonts w:ascii="GHEA Grapalat" w:hAnsi="GHEA Grapalat"/>
          <w:sz w:val="20"/>
          <w:lang w:val="hy-AM"/>
        </w:rPr>
        <w:t xml:space="preserve">անձնաժողովի առաջին բացող անդամն իր կատարած նշումներով երկրորդ բացող անդամի դիտարկմանն է ներկայացնում բացման ենթակա այն հայտերի ցուցակը, որոնց </w:t>
      </w:r>
      <w:r w:rsidR="004C3803" w:rsidRPr="00C06F98">
        <w:rPr>
          <w:rFonts w:ascii="GHEA Grapalat" w:hAnsi="GHEA Grapalat"/>
          <w:sz w:val="20"/>
          <w:lang w:val="hy-AM"/>
        </w:rPr>
        <w:t xml:space="preserve">համակարգը </w:t>
      </w:r>
      <w:r w:rsidR="003B60D5" w:rsidRPr="00C06F98">
        <w:rPr>
          <w:rFonts w:ascii="GHEA Grapalat" w:hAnsi="GHEA Grapalat"/>
          <w:sz w:val="20"/>
          <w:lang w:val="hy-AM"/>
        </w:rPr>
        <w:t xml:space="preserve">դիտել է որպես ներկայացված (պիտանի) հայտեր, որից հետո երկրորդ բացող անդամը հաստատում է իրեն </w:t>
      </w:r>
      <w:r w:rsidR="003B60D5" w:rsidRPr="00C06F98">
        <w:rPr>
          <w:rFonts w:ascii="GHEA Grapalat" w:hAnsi="GHEA Grapalat" w:cs="Sylfaen"/>
          <w:sz w:val="20"/>
          <w:lang w:val="hy-AM"/>
        </w:rPr>
        <w:t>ներկայացված հայտերի ցուցակը: Հաստատումից հետո բեռնվում է հայտերի բացման մասին արձանագրությունը (</w:t>
      </w:r>
      <w:r w:rsidR="00CB79A4" w:rsidRPr="00C06F98">
        <w:rPr>
          <w:rFonts w:ascii="GHEA Grapalat" w:hAnsi="GHEA Grapalat" w:cs="Sylfaen"/>
          <w:sz w:val="20"/>
          <w:lang w:val="hy-AM"/>
        </w:rPr>
        <w:t>հ</w:t>
      </w:r>
      <w:r w:rsidR="003B60D5" w:rsidRPr="00C06F98">
        <w:rPr>
          <w:rFonts w:ascii="GHEA Grapalat" w:hAnsi="GHEA Grapalat" w:cs="Sylfaen"/>
          <w:sz w:val="20"/>
          <w:lang w:val="hy-AM"/>
        </w:rPr>
        <w:t xml:space="preserve">ամակարգում՝ հաշվետվություն), որը հայտերի բացման օրը հանձնաժողովի քարտուղարը </w:t>
      </w:r>
      <w:r w:rsidRPr="00C06F98">
        <w:rPr>
          <w:rFonts w:ascii="GHEA Grapalat" w:hAnsi="GHEA Grapalat" w:cs="Sylfaen"/>
          <w:sz w:val="20"/>
          <w:lang w:val="hy-AM"/>
        </w:rPr>
        <w:t xml:space="preserve"> </w:t>
      </w:r>
      <w:r w:rsidR="00CB79A4" w:rsidRPr="00C06F98">
        <w:rPr>
          <w:rFonts w:ascii="GHEA Grapalat" w:hAnsi="GHEA Grapalat" w:cs="Sylfaen"/>
          <w:sz w:val="20"/>
          <w:lang w:val="hy-AM"/>
        </w:rPr>
        <w:t xml:space="preserve">համակարգի </w:t>
      </w:r>
      <w:r w:rsidRPr="00C06F98">
        <w:rPr>
          <w:rFonts w:ascii="GHEA Grapalat" w:hAnsi="GHEA Grapalat" w:cs="Sylfaen"/>
          <w:sz w:val="20"/>
          <w:lang w:val="hy-AM"/>
        </w:rPr>
        <w:t>միջոցով</w:t>
      </w:r>
      <w:r w:rsidR="003B60D5" w:rsidRPr="00C06F98">
        <w:rPr>
          <w:rFonts w:ascii="GHEA Grapalat" w:hAnsi="GHEA Grapalat" w:cs="Sylfaen"/>
          <w:sz w:val="20"/>
          <w:lang w:val="hy-AM"/>
        </w:rPr>
        <w:t xml:space="preserve"> </w:t>
      </w:r>
      <w:r w:rsidRPr="00C06F98">
        <w:rPr>
          <w:rFonts w:ascii="GHEA Grapalat" w:hAnsi="GHEA Grapalat" w:cs="Sylfaen"/>
          <w:sz w:val="20"/>
          <w:lang w:val="hy-AM"/>
        </w:rPr>
        <w:t xml:space="preserve">ուղարկում է </w:t>
      </w:r>
      <w:r w:rsidR="00153C87" w:rsidRPr="00C06F98">
        <w:rPr>
          <w:rFonts w:ascii="GHEA Grapalat" w:hAnsi="GHEA Grapalat" w:cs="Sylfaen"/>
          <w:sz w:val="20"/>
          <w:lang w:val="hy-AM"/>
        </w:rPr>
        <w:t xml:space="preserve">մասնակիցների </w:t>
      </w:r>
      <w:r w:rsidRPr="00C06F98">
        <w:rPr>
          <w:rFonts w:ascii="GHEA Grapalat" w:hAnsi="GHEA Grapalat" w:cs="Sylfaen"/>
          <w:sz w:val="20"/>
          <w:lang w:val="hy-AM"/>
        </w:rPr>
        <w:t>էլեկտրոնային փոստերին</w:t>
      </w:r>
      <w:r w:rsidR="003B60D5" w:rsidRPr="00C06F98">
        <w:rPr>
          <w:rFonts w:ascii="GHEA Grapalat" w:hAnsi="GHEA Grapalat" w:cs="Sylfaen"/>
          <w:sz w:val="20"/>
          <w:lang w:val="hy-AM"/>
        </w:rPr>
        <w:t>:</w:t>
      </w:r>
    </w:p>
    <w:p w14:paraId="0951E0C6" w14:textId="77777777" w:rsidR="009A796C" w:rsidRPr="00C06F98" w:rsidRDefault="00FD2748" w:rsidP="00EF3662">
      <w:pPr>
        <w:ind w:firstLine="567"/>
        <w:jc w:val="both"/>
        <w:rPr>
          <w:rFonts w:ascii="GHEA Grapalat" w:hAnsi="GHEA Grapalat" w:cs="Sylfaen"/>
          <w:sz w:val="20"/>
          <w:lang w:val="hy-AM"/>
        </w:rPr>
      </w:pPr>
      <w:r w:rsidRPr="00C06F98">
        <w:rPr>
          <w:rFonts w:ascii="GHEA Grapalat" w:hAnsi="GHEA Grapalat" w:cs="Sylfaen"/>
          <w:sz w:val="20"/>
          <w:lang w:val="hy-AM"/>
        </w:rPr>
        <w:t>8</w:t>
      </w:r>
      <w:r w:rsidR="00152564" w:rsidRPr="00C06F98">
        <w:rPr>
          <w:rFonts w:ascii="GHEA Grapalat" w:hAnsi="GHEA Grapalat" w:cs="Sylfaen"/>
          <w:sz w:val="20"/>
          <w:lang w:val="hy-AM"/>
        </w:rPr>
        <w:t>.</w:t>
      </w:r>
      <w:r w:rsidR="00C029B6" w:rsidRPr="00C06F98">
        <w:rPr>
          <w:rFonts w:ascii="GHEA Grapalat" w:hAnsi="GHEA Grapalat" w:cs="Sylfaen"/>
          <w:sz w:val="20"/>
          <w:lang w:val="hy-AM"/>
        </w:rPr>
        <w:t>2</w:t>
      </w:r>
      <w:r w:rsidR="00152564" w:rsidRPr="00C06F98">
        <w:rPr>
          <w:rFonts w:ascii="GHEA Grapalat" w:hAnsi="GHEA Grapalat" w:cs="Sylfaen"/>
          <w:sz w:val="20"/>
          <w:lang w:val="hy-AM"/>
        </w:rPr>
        <w:t xml:space="preserve"> </w:t>
      </w:r>
      <w:r w:rsidR="00F61898" w:rsidRPr="00C06F98">
        <w:rPr>
          <w:rFonts w:ascii="GHEA Grapalat" w:hAnsi="GHEA Grapalat" w:cs="Sylfaen"/>
          <w:sz w:val="20"/>
          <w:lang w:val="hy-AM"/>
        </w:rPr>
        <w:t>Հայտերը գնահատվում են սույն հրավերով սահմանված կարգով</w:t>
      </w:r>
      <w:r w:rsidR="00152564" w:rsidRPr="00C06F98">
        <w:rPr>
          <w:rFonts w:ascii="GHEA Grapalat" w:hAnsi="GHEA Grapalat" w:cs="Sylfaen"/>
          <w:sz w:val="20"/>
          <w:lang w:val="hy-AM"/>
        </w:rPr>
        <w:t>:</w:t>
      </w:r>
      <w:r w:rsidR="00B46279" w:rsidRPr="00C06F98">
        <w:rPr>
          <w:rFonts w:ascii="GHEA Grapalat" w:hAnsi="GHEA Grapalat" w:cs="Sylfaen"/>
          <w:sz w:val="20"/>
          <w:lang w:val="hy-AM"/>
        </w:rPr>
        <w:t xml:space="preserve"> </w:t>
      </w:r>
    </w:p>
    <w:p w14:paraId="2528D057" w14:textId="31DF7D0E" w:rsidR="009A796C" w:rsidRPr="00C06F98" w:rsidRDefault="00F7009A" w:rsidP="00F7009A">
      <w:pPr>
        <w:ind w:firstLine="567"/>
        <w:jc w:val="both"/>
        <w:rPr>
          <w:rFonts w:ascii="GHEA Grapalat" w:hAnsi="GHEA Grapalat" w:cs="Sylfaen"/>
          <w:sz w:val="20"/>
          <w:lang w:val="hy-AM"/>
        </w:rPr>
      </w:pPr>
      <w:r w:rsidRPr="00C06F98">
        <w:rPr>
          <w:rFonts w:ascii="GHEA Grapalat" w:hAnsi="GHEA Grapalat" w:cs="Sylfaen"/>
          <w:sz w:val="20"/>
          <w:lang w:val="hy-AM"/>
        </w:rPr>
        <w:t>Գնման ընթացակարգի չափաբաժինների քանակը յոթանասունհինգը չգերազանցելու դեպքում հ</w:t>
      </w:r>
      <w:r w:rsidR="009A796C" w:rsidRPr="00C06F98">
        <w:rPr>
          <w:rFonts w:ascii="GHEA Grapalat" w:hAnsi="GHEA Grapalat" w:cs="Sylfaen"/>
          <w:sz w:val="20"/>
          <w:lang w:val="hy-AM"/>
        </w:rPr>
        <w:t xml:space="preserve">այտերի գնահատումն իրականացվում է դրանց ներկայացման վերջնաժամկետը լրանալու օրվանից հաշված </w:t>
      </w:r>
      <w:r w:rsidR="00DA10C9" w:rsidRPr="00C06F98">
        <w:rPr>
          <w:rFonts w:ascii="GHEA Grapalat" w:hAnsi="GHEA Grapalat" w:cs="Sylfaen"/>
          <w:sz w:val="20"/>
          <w:lang w:val="hy-AM"/>
        </w:rPr>
        <w:t xml:space="preserve"> </w:t>
      </w:r>
      <w:r w:rsidR="009A796C" w:rsidRPr="00C06F98">
        <w:rPr>
          <w:rFonts w:ascii="GHEA Grapalat" w:hAnsi="GHEA Grapalat" w:cs="Sylfaen"/>
          <w:sz w:val="20"/>
          <w:lang w:val="hy-AM"/>
        </w:rPr>
        <w:t>տաս</w:t>
      </w:r>
      <w:r w:rsidR="008011E4" w:rsidRPr="00C06F98">
        <w:rPr>
          <w:rFonts w:ascii="GHEA Grapalat" w:hAnsi="GHEA Grapalat" w:cs="Sylfaen"/>
          <w:sz w:val="20"/>
          <w:lang w:val="hy-AM"/>
        </w:rPr>
        <w:t>նհինգ</w:t>
      </w:r>
      <w:r w:rsidRPr="00C06F98">
        <w:rPr>
          <w:rFonts w:ascii="GHEA Grapalat" w:hAnsi="GHEA Grapalat" w:cs="Sylfaen"/>
          <w:sz w:val="20"/>
          <w:lang w:val="hy-AM"/>
        </w:rPr>
        <w:t>, իսկ գերազանցելու դեպքում՝</w:t>
      </w:r>
      <w:r w:rsidR="009A796C" w:rsidRPr="00C06F98">
        <w:rPr>
          <w:rFonts w:ascii="GHEA Grapalat" w:hAnsi="GHEA Grapalat" w:cs="Sylfaen"/>
          <w:sz w:val="20"/>
          <w:lang w:val="hy-AM"/>
        </w:rPr>
        <w:t xml:space="preserve"> </w:t>
      </w:r>
      <w:r w:rsidR="008011E4" w:rsidRPr="00C06F98">
        <w:rPr>
          <w:rFonts w:ascii="GHEA Grapalat" w:hAnsi="GHEA Grapalat" w:cs="Sylfaen"/>
          <w:sz w:val="20"/>
          <w:lang w:val="hy-AM"/>
        </w:rPr>
        <w:t>քսան</w:t>
      </w:r>
      <w:r w:rsidR="009A796C" w:rsidRPr="00C06F98">
        <w:rPr>
          <w:rFonts w:ascii="GHEA Grapalat" w:hAnsi="GHEA Grapalat" w:cs="Sylfaen"/>
          <w:sz w:val="20"/>
          <w:lang w:val="hy-AM"/>
        </w:rPr>
        <w:t>աշխատանքային օրվա ընթացքում:</w:t>
      </w:r>
      <w:r w:rsidR="001E17BA" w:rsidRPr="00C06F98">
        <w:rPr>
          <w:rFonts w:ascii="GHEA Grapalat" w:hAnsi="GHEA Grapalat" w:cs="Sylfaen"/>
          <w:sz w:val="20"/>
          <w:lang w:val="hy-AM"/>
        </w:rPr>
        <w:t xml:space="preserve"> </w:t>
      </w:r>
    </w:p>
    <w:p w14:paraId="29CD6D3A" w14:textId="12270674" w:rsidR="00ED6836" w:rsidRPr="00C06F98" w:rsidRDefault="00745561" w:rsidP="00EF3662">
      <w:pPr>
        <w:ind w:firstLine="567"/>
        <w:jc w:val="both"/>
        <w:rPr>
          <w:rFonts w:ascii="GHEA Grapalat" w:hAnsi="GHEA Grapalat" w:cs="Sylfaen"/>
          <w:sz w:val="20"/>
          <w:lang w:val="hy-AM"/>
        </w:rPr>
      </w:pPr>
      <w:r w:rsidRPr="00C06F98">
        <w:rPr>
          <w:rFonts w:ascii="GHEA Grapalat" w:hAnsi="GHEA Grapalat" w:cs="Sylfaen"/>
          <w:sz w:val="20"/>
          <w:lang w:val="hy-AM"/>
        </w:rPr>
        <w:t>Բավարար են գնահատվում սույն հրավերով նախատեսված պայմաններին համապատասխանող հայտերը, հակառակ դեպքում հայտերը գնահատվում են անբավարար և մերժվում են</w:t>
      </w:r>
      <w:r w:rsidR="00F20DA5" w:rsidRPr="00C06F98">
        <w:rPr>
          <w:rFonts w:ascii="GHEA Grapalat" w:hAnsi="GHEA Grapalat" w:cs="Sylfaen"/>
          <w:sz w:val="20"/>
          <w:lang w:val="hy-AM"/>
        </w:rPr>
        <w:t>:</w:t>
      </w:r>
      <w:r w:rsidRPr="00C06F98">
        <w:rPr>
          <w:rFonts w:ascii="GHEA Grapalat" w:hAnsi="GHEA Grapalat" w:cs="Sylfaen"/>
          <w:sz w:val="20"/>
          <w:lang w:val="hy-AM"/>
        </w:rPr>
        <w:t xml:space="preserve"> </w:t>
      </w:r>
      <w:r w:rsidR="00B46279" w:rsidRPr="00C06F98">
        <w:rPr>
          <w:rFonts w:ascii="GHEA Grapalat" w:hAnsi="GHEA Grapalat" w:cs="Sylfaen"/>
          <w:sz w:val="20"/>
          <w:lang w:val="hy-AM"/>
        </w:rPr>
        <w:t xml:space="preserve">Ընդ որում հայտերի բացման </w:t>
      </w:r>
      <w:r w:rsidR="00F7009A" w:rsidRPr="00C06F98">
        <w:rPr>
          <w:rFonts w:ascii="GHEA Grapalat" w:hAnsi="GHEA Grapalat" w:cs="Sylfaen"/>
          <w:sz w:val="20"/>
          <w:lang w:val="hy-AM"/>
        </w:rPr>
        <w:t xml:space="preserve">և գնահատման </w:t>
      </w:r>
      <w:r w:rsidR="00B46279" w:rsidRPr="00C06F98">
        <w:rPr>
          <w:rFonts w:ascii="GHEA Grapalat" w:hAnsi="GHEA Grapalat" w:cs="Sylfaen"/>
          <w:sz w:val="20"/>
          <w:lang w:val="hy-AM"/>
        </w:rPr>
        <w:t xml:space="preserve">նիստում հանձնաժողովը մերժում է այն հայտերը, որոնցում </w:t>
      </w:r>
      <w:r w:rsidR="00ED6836" w:rsidRPr="00C06F98">
        <w:rPr>
          <w:rFonts w:ascii="GHEA Grapalat" w:hAnsi="GHEA Grapalat" w:cs="Sylfaen"/>
          <w:sz w:val="20"/>
          <w:lang w:val="hy-AM"/>
        </w:rPr>
        <w:t xml:space="preserve">բացակայում </w:t>
      </w:r>
      <w:r w:rsidR="008011E4" w:rsidRPr="00C06F98">
        <w:rPr>
          <w:rFonts w:ascii="GHEA Grapalat" w:hAnsi="GHEA Grapalat" w:cs="Sylfaen"/>
          <w:sz w:val="20"/>
          <w:lang w:val="hy-AM"/>
        </w:rPr>
        <w:t>են</w:t>
      </w:r>
      <w:r w:rsidR="00763EF7" w:rsidRPr="00C06F98">
        <w:rPr>
          <w:rFonts w:ascii="GHEA Grapalat" w:hAnsi="GHEA Grapalat" w:cs="Sylfaen"/>
          <w:sz w:val="20"/>
          <w:lang w:val="hy-AM"/>
        </w:rPr>
        <w:t xml:space="preserve"> </w:t>
      </w:r>
      <w:r w:rsidR="00ED6836" w:rsidRPr="00C06F98">
        <w:rPr>
          <w:rFonts w:ascii="GHEA Grapalat" w:hAnsi="GHEA Grapalat" w:cs="Sylfaen"/>
          <w:sz w:val="20"/>
          <w:lang w:val="hy-AM"/>
        </w:rPr>
        <w:t>գնային առաջարկ</w:t>
      </w:r>
      <w:r w:rsidR="00771A92" w:rsidRPr="00C06F98">
        <w:rPr>
          <w:rFonts w:ascii="GHEA Grapalat" w:hAnsi="GHEA Grapalat" w:cs="Sylfaen"/>
          <w:sz w:val="20"/>
          <w:lang w:val="hy-AM"/>
        </w:rPr>
        <w:t>ներ</w:t>
      </w:r>
      <w:r w:rsidR="00ED6836" w:rsidRPr="00C06F98">
        <w:rPr>
          <w:rFonts w:ascii="GHEA Grapalat" w:hAnsi="GHEA Grapalat" w:cs="Sylfaen"/>
          <w:sz w:val="20"/>
          <w:lang w:val="hy-AM"/>
        </w:rPr>
        <w:t>ը</w:t>
      </w:r>
      <w:r w:rsidR="008011E4" w:rsidRPr="00C06F98">
        <w:rPr>
          <w:rFonts w:ascii="GHEA Grapalat" w:hAnsi="GHEA Grapalat" w:cs="Sylfaen"/>
          <w:sz w:val="20"/>
          <w:lang w:val="hy-AM"/>
        </w:rPr>
        <w:t xml:space="preserve"> և/կամ հայտի ապահովումը </w:t>
      </w:r>
      <w:r w:rsidR="00ED6836" w:rsidRPr="00C06F98">
        <w:rPr>
          <w:rFonts w:ascii="GHEA Grapalat" w:hAnsi="GHEA Grapalat" w:cs="Sylfaen"/>
          <w:sz w:val="20"/>
          <w:lang w:val="hy-AM"/>
        </w:rPr>
        <w:t xml:space="preserve"> կամ </w:t>
      </w:r>
      <w:r w:rsidR="00771A92" w:rsidRPr="00C06F98">
        <w:rPr>
          <w:rFonts w:ascii="GHEA Grapalat" w:hAnsi="GHEA Grapalat" w:cs="Sylfaen"/>
          <w:sz w:val="20"/>
          <w:lang w:val="hy-AM"/>
        </w:rPr>
        <w:t xml:space="preserve">դրանք </w:t>
      </w:r>
      <w:r w:rsidR="00ED6836" w:rsidRPr="00C06F98">
        <w:rPr>
          <w:rFonts w:ascii="GHEA Grapalat" w:hAnsi="GHEA Grapalat" w:cs="Sylfaen"/>
          <w:sz w:val="20"/>
          <w:lang w:val="hy-AM"/>
        </w:rPr>
        <w:t>ներկայացված են</w:t>
      </w:r>
      <w:r w:rsidR="00B1695D" w:rsidRPr="00C06F98">
        <w:rPr>
          <w:rFonts w:ascii="GHEA Grapalat" w:hAnsi="GHEA Grapalat" w:cs="Sylfaen"/>
          <w:sz w:val="20"/>
          <w:lang w:val="hy-AM"/>
        </w:rPr>
        <w:t xml:space="preserve"> </w:t>
      </w:r>
      <w:r w:rsidR="00ED6836" w:rsidRPr="00C06F98">
        <w:rPr>
          <w:rFonts w:ascii="GHEA Grapalat" w:hAnsi="GHEA Grapalat" w:cs="Sylfaen"/>
          <w:sz w:val="20"/>
          <w:lang w:val="hy-AM"/>
        </w:rPr>
        <w:t>հրավերի պահանջներին անհամապատասխան</w:t>
      </w:r>
      <w:r w:rsidR="00B5713B" w:rsidRPr="00C06F98">
        <w:rPr>
          <w:rFonts w:ascii="GHEA Grapalat" w:hAnsi="GHEA Grapalat" w:cs="Sylfaen"/>
          <w:sz w:val="20"/>
          <w:lang w:val="hy-AM"/>
        </w:rPr>
        <w:t xml:space="preserve">, բացառությամբ </w:t>
      </w:r>
      <w:r w:rsidR="00270AF6" w:rsidRPr="00C06F98">
        <w:rPr>
          <w:rFonts w:ascii="GHEA Grapalat" w:hAnsi="GHEA Grapalat" w:cs="Sylfaen"/>
          <w:sz w:val="20"/>
          <w:lang w:val="hy-AM"/>
        </w:rPr>
        <w:t xml:space="preserve"> սույն հրավերի 1-ին մասի 8.9 կետով սահմանված դեպքի: </w:t>
      </w:r>
    </w:p>
    <w:p w14:paraId="48E418D2" w14:textId="206DCCF1" w:rsidR="00096865" w:rsidRPr="00C06F98" w:rsidRDefault="00FD2748" w:rsidP="00EF3662">
      <w:pPr>
        <w:pStyle w:val="norm"/>
        <w:spacing w:line="240" w:lineRule="auto"/>
        <w:ind w:firstLine="567"/>
        <w:rPr>
          <w:rFonts w:ascii="GHEA Grapalat" w:hAnsi="GHEA Grapalat" w:cs="Sylfaen"/>
          <w:szCs w:val="24"/>
          <w:lang w:val="hy-AM"/>
        </w:rPr>
      </w:pPr>
      <w:r w:rsidRPr="00C06F98">
        <w:rPr>
          <w:rFonts w:ascii="GHEA Grapalat" w:hAnsi="GHEA Grapalat" w:cs="Sylfaen"/>
          <w:sz w:val="20"/>
          <w:lang w:val="hy-AM"/>
        </w:rPr>
        <w:t>8</w:t>
      </w:r>
      <w:r w:rsidR="00152564" w:rsidRPr="00C06F98">
        <w:rPr>
          <w:rFonts w:ascii="GHEA Grapalat" w:hAnsi="GHEA Grapalat" w:cs="Sylfaen"/>
          <w:sz w:val="20"/>
          <w:lang w:val="hy-AM"/>
        </w:rPr>
        <w:t>.</w:t>
      </w:r>
      <w:r w:rsidR="00C029B6" w:rsidRPr="00C06F98">
        <w:rPr>
          <w:rFonts w:ascii="GHEA Grapalat" w:hAnsi="GHEA Grapalat" w:cs="Sylfaen"/>
          <w:sz w:val="20"/>
          <w:lang w:val="hy-AM"/>
        </w:rPr>
        <w:t>3</w:t>
      </w:r>
      <w:r w:rsidR="00152564" w:rsidRPr="00C06F98">
        <w:rPr>
          <w:rFonts w:ascii="GHEA Grapalat" w:hAnsi="GHEA Grapalat" w:cs="Sylfaen"/>
          <w:sz w:val="20"/>
          <w:lang w:val="hy-AM"/>
        </w:rPr>
        <w:t xml:space="preserve"> </w:t>
      </w:r>
      <w:r w:rsidR="001669C1" w:rsidRPr="00C06F98">
        <w:rPr>
          <w:rFonts w:ascii="GHEA Grapalat" w:hAnsi="GHEA Grapalat" w:cs="Sylfaen"/>
          <w:sz w:val="20"/>
          <w:szCs w:val="24"/>
          <w:lang w:val="hy-AM" w:eastAsia="en-US"/>
        </w:rPr>
        <w:t xml:space="preserve">Ընտրված </w:t>
      </w:r>
      <w:r w:rsidR="003755FD" w:rsidRPr="00C06F98">
        <w:rPr>
          <w:rFonts w:ascii="GHEA Grapalat" w:hAnsi="GHEA Grapalat" w:cs="Sylfaen"/>
          <w:sz w:val="20"/>
          <w:szCs w:val="24"/>
          <w:lang w:val="hy-AM" w:eastAsia="en-US"/>
        </w:rPr>
        <w:t xml:space="preserve">և </w:t>
      </w:r>
      <w:r w:rsidR="008011E4" w:rsidRPr="00C06F98">
        <w:rPr>
          <w:rFonts w:ascii="GHEA Grapalat" w:hAnsi="GHEA Grapalat" w:cs="Sylfaen"/>
          <w:sz w:val="20"/>
          <w:szCs w:val="24"/>
          <w:lang w:val="hy-AM" w:eastAsia="en-US"/>
        </w:rPr>
        <w:t>այդպիսին չճանաչված</w:t>
      </w:r>
      <w:r w:rsidR="003755FD" w:rsidRPr="00C06F98">
        <w:rPr>
          <w:rFonts w:ascii="GHEA Grapalat" w:hAnsi="GHEA Grapalat" w:cs="Sylfaen"/>
          <w:sz w:val="20"/>
          <w:szCs w:val="24"/>
          <w:lang w:val="hy-AM" w:eastAsia="en-US"/>
        </w:rPr>
        <w:t xml:space="preserve">մասնակիցների որոշման նպատակով հանձնաժողովի նախագահն ավտոմատ եղանակով ստեղծում է հայտերի գնահատման մասին արձանագրություն, որը </w:t>
      </w:r>
      <w:r w:rsidR="00153C87" w:rsidRPr="00C06F98">
        <w:rPr>
          <w:rFonts w:ascii="GHEA Grapalat" w:hAnsi="GHEA Grapalat" w:cs="Sylfaen"/>
          <w:sz w:val="20"/>
          <w:szCs w:val="24"/>
          <w:lang w:val="hy-AM" w:eastAsia="en-US"/>
        </w:rPr>
        <w:t>հ</w:t>
      </w:r>
      <w:r w:rsidR="003755FD" w:rsidRPr="00C06F98">
        <w:rPr>
          <w:rFonts w:ascii="GHEA Grapalat" w:hAnsi="GHEA Grapalat" w:cs="Sylfaen"/>
          <w:sz w:val="20"/>
          <w:szCs w:val="24"/>
          <w:lang w:val="hy-AM" w:eastAsia="en-US"/>
        </w:rPr>
        <w:t xml:space="preserve">ամակարգում հաստատվում է հանձնաժողովի անդամների կողմից` </w:t>
      </w:r>
      <w:r w:rsidR="00AE4008" w:rsidRPr="00C06F98">
        <w:rPr>
          <w:rFonts w:ascii="GHEA Grapalat" w:hAnsi="GHEA Grapalat" w:cs="Sylfaen"/>
          <w:sz w:val="20"/>
          <w:szCs w:val="24"/>
          <w:lang w:val="hy-AM" w:eastAsia="en-US"/>
        </w:rPr>
        <w:t>հ</w:t>
      </w:r>
      <w:r w:rsidR="003755FD" w:rsidRPr="00C06F98">
        <w:rPr>
          <w:rFonts w:ascii="GHEA Grapalat" w:hAnsi="GHEA Grapalat" w:cs="Sylfaen"/>
          <w:sz w:val="20"/>
          <w:szCs w:val="24"/>
          <w:lang w:val="hy-AM" w:eastAsia="en-US"/>
        </w:rPr>
        <w:t>ամակարգում նշում կատարելու միջոցով:</w:t>
      </w:r>
    </w:p>
    <w:p w14:paraId="71990674" w14:textId="513CCCBE" w:rsidR="00B514E8" w:rsidRPr="00C06F98" w:rsidRDefault="00FD2748" w:rsidP="00EF3662">
      <w:pPr>
        <w:pStyle w:val="BodyTextIndent2"/>
        <w:spacing w:line="240" w:lineRule="auto"/>
        <w:ind w:firstLine="567"/>
        <w:rPr>
          <w:rFonts w:ascii="GHEA Grapalat" w:hAnsi="GHEA Grapalat" w:cs="Sylfaen"/>
          <w:szCs w:val="24"/>
          <w:lang w:val="hy-AM"/>
        </w:rPr>
      </w:pPr>
      <w:r w:rsidRPr="00C06F98">
        <w:rPr>
          <w:rFonts w:ascii="GHEA Grapalat" w:hAnsi="GHEA Grapalat" w:cs="Sylfaen"/>
          <w:szCs w:val="24"/>
          <w:lang w:val="hy-AM"/>
        </w:rPr>
        <w:t>8</w:t>
      </w:r>
      <w:r w:rsidR="00096865" w:rsidRPr="00C06F98">
        <w:rPr>
          <w:rFonts w:ascii="GHEA Grapalat" w:hAnsi="GHEA Grapalat" w:cs="Sylfaen"/>
          <w:szCs w:val="24"/>
          <w:lang w:val="hy-AM"/>
        </w:rPr>
        <w:t>.</w:t>
      </w:r>
      <w:r w:rsidR="00D770E9" w:rsidRPr="00C06F98">
        <w:rPr>
          <w:rFonts w:ascii="GHEA Grapalat" w:hAnsi="GHEA Grapalat" w:cs="Sylfaen"/>
          <w:szCs w:val="24"/>
          <w:lang w:val="hy-AM"/>
        </w:rPr>
        <w:t>4</w:t>
      </w:r>
      <w:r w:rsidR="00D7435F" w:rsidRPr="00C06F98">
        <w:rPr>
          <w:rFonts w:ascii="GHEA Grapalat" w:hAnsi="GHEA Grapalat" w:cs="Sylfaen"/>
          <w:szCs w:val="24"/>
          <w:lang w:val="hy-AM"/>
        </w:rPr>
        <w:t xml:space="preserve"> </w:t>
      </w:r>
      <w:r w:rsidR="00A85E5D" w:rsidRPr="00C06F98">
        <w:rPr>
          <w:rFonts w:ascii="GHEA Grapalat" w:hAnsi="GHEA Grapalat" w:cs="Sylfaen"/>
          <w:szCs w:val="24"/>
          <w:lang w:val="hy-AM"/>
        </w:rPr>
        <w:t>Ընտրված</w:t>
      </w:r>
      <w:r w:rsidR="00B514E8" w:rsidRPr="00C06F98">
        <w:rPr>
          <w:rFonts w:ascii="GHEA Grapalat" w:hAnsi="GHEA Grapalat" w:cs="Sylfaen"/>
          <w:szCs w:val="24"/>
          <w:lang w:val="hy-AM"/>
        </w:rPr>
        <w:t xml:space="preserve"> մասնակիցը որոշվում է` բավարար գնահատված հայտեր ներկայացրած մասնակիցների թվից` նվազագույն գնային առաջարկ ներկայացրած </w:t>
      </w:r>
      <w:r w:rsidR="00153C87" w:rsidRPr="00C06F98">
        <w:rPr>
          <w:rFonts w:ascii="GHEA Grapalat" w:hAnsi="GHEA Grapalat" w:cs="Sylfaen"/>
          <w:szCs w:val="24"/>
          <w:lang w:val="hy-AM"/>
        </w:rPr>
        <w:t xml:space="preserve">մասնակցին </w:t>
      </w:r>
      <w:r w:rsidR="00B514E8" w:rsidRPr="00C06F98">
        <w:rPr>
          <w:rFonts w:ascii="GHEA Grapalat" w:hAnsi="GHEA Grapalat" w:cs="Sylfaen"/>
          <w:szCs w:val="24"/>
          <w:lang w:val="hy-AM"/>
        </w:rPr>
        <w:t xml:space="preserve">նախապատվություն տալու սկզբունքով։ Ընդ որում, հանձնաժողովի կողմից </w:t>
      </w:r>
      <w:r w:rsidR="00A85E5D" w:rsidRPr="00C06F98">
        <w:rPr>
          <w:rFonts w:ascii="GHEA Grapalat" w:hAnsi="GHEA Grapalat" w:cs="Sylfaen"/>
          <w:szCs w:val="24"/>
          <w:lang w:val="hy-AM"/>
        </w:rPr>
        <w:t xml:space="preserve">ընտրված </w:t>
      </w:r>
      <w:r w:rsidR="00B514E8" w:rsidRPr="00C06F98">
        <w:rPr>
          <w:rFonts w:ascii="GHEA Grapalat" w:hAnsi="GHEA Grapalat" w:cs="Sylfaen"/>
          <w:szCs w:val="24"/>
          <w:lang w:val="hy-AM"/>
        </w:rPr>
        <w:t xml:space="preserve">և </w:t>
      </w:r>
      <w:r w:rsidR="008011E4" w:rsidRPr="00C06F98">
        <w:rPr>
          <w:rFonts w:ascii="GHEA Grapalat" w:hAnsi="GHEA Grapalat" w:cs="Sylfaen"/>
          <w:szCs w:val="24"/>
          <w:lang w:val="hy-AM"/>
        </w:rPr>
        <w:t>այդպիսին չճանաչված</w:t>
      </w:r>
      <w:r w:rsidR="00B514E8" w:rsidRPr="00C06F98">
        <w:rPr>
          <w:rFonts w:ascii="GHEA Grapalat" w:hAnsi="GHEA Grapalat" w:cs="Sylfaen"/>
          <w:szCs w:val="24"/>
          <w:lang w:val="hy-AM"/>
        </w:rPr>
        <w:t xml:space="preserve">մասնակիցներին որոշելիս գնային առաջարկների գնահատումը և համեմատումն իրականացվում է առանց սույն հրավերի </w:t>
      </w:r>
      <w:r w:rsidR="00AE4008" w:rsidRPr="00C06F98">
        <w:rPr>
          <w:rFonts w:ascii="GHEA Grapalat" w:hAnsi="GHEA Grapalat" w:cs="Sylfaen"/>
          <w:szCs w:val="24"/>
          <w:lang w:val="hy-AM"/>
        </w:rPr>
        <w:t>1-ին</w:t>
      </w:r>
      <w:r w:rsidR="00B514E8" w:rsidRPr="00C06F98">
        <w:rPr>
          <w:rFonts w:ascii="GHEA Grapalat" w:hAnsi="GHEA Grapalat" w:cs="Sylfaen"/>
          <w:szCs w:val="24"/>
          <w:lang w:val="hy-AM"/>
        </w:rPr>
        <w:t xml:space="preserve"> մասի </w:t>
      </w:r>
      <w:r w:rsidR="00AE4008" w:rsidRPr="00C06F98">
        <w:rPr>
          <w:rFonts w:ascii="GHEA Grapalat" w:hAnsi="GHEA Grapalat" w:cs="Sylfaen"/>
          <w:szCs w:val="24"/>
          <w:lang w:val="hy-AM"/>
        </w:rPr>
        <w:t>5</w:t>
      </w:r>
      <w:r w:rsidR="00B514E8" w:rsidRPr="00C06F98">
        <w:rPr>
          <w:rFonts w:ascii="GHEA Grapalat" w:hAnsi="GHEA Grapalat" w:cs="Sylfaen"/>
          <w:szCs w:val="24"/>
          <w:lang w:val="hy-AM"/>
        </w:rPr>
        <w:t>.2</w:t>
      </w:r>
      <w:r w:rsidR="00F20DA5" w:rsidRPr="00C06F98">
        <w:rPr>
          <w:rFonts w:ascii="GHEA Grapalat" w:hAnsi="GHEA Grapalat" w:cs="Sylfaen"/>
          <w:szCs w:val="24"/>
          <w:lang w:val="hy-AM"/>
        </w:rPr>
        <w:t>-րդ</w:t>
      </w:r>
      <w:r w:rsidR="00B514E8" w:rsidRPr="00C06F98">
        <w:rPr>
          <w:rFonts w:ascii="GHEA Grapalat" w:hAnsi="GHEA Grapalat" w:cs="Sylfaen"/>
          <w:szCs w:val="24"/>
          <w:lang w:val="hy-AM"/>
        </w:rPr>
        <w:t xml:space="preserve"> կետում նշված հարկի գումարի հաշվարկման</w:t>
      </w:r>
      <w:r w:rsidR="00F61898" w:rsidRPr="00C06F98">
        <w:rPr>
          <w:rFonts w:ascii="GHEA Grapalat" w:hAnsi="GHEA Grapalat" w:cs="Sylfaen"/>
          <w:szCs w:val="24"/>
          <w:lang w:val="hy-AM"/>
        </w:rPr>
        <w:t xml:space="preserve">, իսկ </w:t>
      </w:r>
      <w:r w:rsidR="00F61898" w:rsidRPr="00C06F98">
        <w:rPr>
          <w:rFonts w:ascii="GHEA Grapalat" w:hAnsi="GHEA Grapalat" w:cs="Sylfaen"/>
          <w:lang w:val="hy-AM"/>
        </w:rPr>
        <w:t xml:space="preserve">հայտերը գնահատելիս հիմք է ընդունում </w:t>
      </w:r>
      <w:r w:rsidR="00153C87" w:rsidRPr="00C06F98">
        <w:rPr>
          <w:rFonts w:ascii="GHEA Grapalat" w:hAnsi="GHEA Grapalat" w:cs="Sylfaen"/>
          <w:lang w:val="hy-AM"/>
        </w:rPr>
        <w:t xml:space="preserve">համակարգում </w:t>
      </w:r>
      <w:r w:rsidR="00F61898" w:rsidRPr="00C06F98">
        <w:rPr>
          <w:rFonts w:ascii="GHEA Grapalat" w:hAnsi="GHEA Grapalat" w:cs="Sylfaen"/>
          <w:lang w:val="hy-AM"/>
        </w:rPr>
        <w:t xml:space="preserve">կցված` </w:t>
      </w:r>
      <w:r w:rsidR="00AE4008" w:rsidRPr="00C06F98">
        <w:rPr>
          <w:rFonts w:ascii="GHEA Grapalat" w:hAnsi="GHEA Grapalat" w:cs="Sylfaen"/>
          <w:lang w:val="hy-AM"/>
        </w:rPr>
        <w:t>մ</w:t>
      </w:r>
      <w:r w:rsidR="00F61898" w:rsidRPr="00C06F98">
        <w:rPr>
          <w:rFonts w:ascii="GHEA Grapalat" w:hAnsi="GHEA Grapalat" w:cs="Sylfaen"/>
          <w:lang w:val="hy-AM"/>
        </w:rPr>
        <w:t>ասնակցի կողմից հաստատված գնային առաջարկը:</w:t>
      </w:r>
    </w:p>
    <w:p w14:paraId="16998C00" w14:textId="58C4B2AF" w:rsidR="00096865" w:rsidRPr="00C06F98" w:rsidRDefault="00FD2748" w:rsidP="00EF3662">
      <w:pPr>
        <w:pStyle w:val="BodyTextIndent"/>
        <w:spacing w:line="240" w:lineRule="auto"/>
        <w:ind w:firstLine="567"/>
        <w:rPr>
          <w:rFonts w:ascii="GHEA Grapalat" w:hAnsi="GHEA Grapalat" w:cs="Sylfaen"/>
          <w:i w:val="0"/>
          <w:szCs w:val="24"/>
          <w:lang w:val="hy-AM"/>
        </w:rPr>
      </w:pPr>
      <w:r w:rsidRPr="00C06F98">
        <w:rPr>
          <w:rFonts w:ascii="GHEA Grapalat" w:hAnsi="GHEA Grapalat" w:cs="Sylfaen"/>
          <w:i w:val="0"/>
          <w:szCs w:val="24"/>
          <w:lang w:val="hy-AM"/>
        </w:rPr>
        <w:t>8</w:t>
      </w:r>
      <w:r w:rsidR="00096865" w:rsidRPr="00C06F98">
        <w:rPr>
          <w:rFonts w:ascii="GHEA Grapalat" w:hAnsi="GHEA Grapalat" w:cs="Sylfaen"/>
          <w:i w:val="0"/>
          <w:szCs w:val="24"/>
          <w:lang w:val="hy-AM"/>
        </w:rPr>
        <w:t>.</w:t>
      </w:r>
      <w:r w:rsidR="00D770E9" w:rsidRPr="00C06F98">
        <w:rPr>
          <w:rFonts w:ascii="GHEA Grapalat" w:hAnsi="GHEA Grapalat" w:cs="Sylfaen"/>
          <w:i w:val="0"/>
          <w:szCs w:val="24"/>
          <w:lang w:val="hy-AM"/>
        </w:rPr>
        <w:t>5</w:t>
      </w:r>
      <w:r w:rsidR="00D7435F" w:rsidRPr="00C06F98">
        <w:rPr>
          <w:rFonts w:ascii="GHEA Grapalat" w:hAnsi="GHEA Grapalat" w:cs="Sylfaen"/>
          <w:i w:val="0"/>
          <w:szCs w:val="24"/>
          <w:lang w:val="hy-AM"/>
        </w:rPr>
        <w:t xml:space="preserve"> </w:t>
      </w:r>
      <w:r w:rsidR="00096865" w:rsidRPr="00C06F98">
        <w:rPr>
          <w:rFonts w:ascii="GHEA Grapalat" w:hAnsi="GHEA Grapalat" w:cs="Sylfaen"/>
          <w:i w:val="0"/>
          <w:szCs w:val="24"/>
          <w:lang w:val="hy-AM"/>
        </w:rPr>
        <w:t>Եթե հայտում անհամապատասխանություն է տեղ գտել տառերով և թվերով գրված գումարների միջև, ապա հիմք է ընդունվում տառերով գրված գումարը</w:t>
      </w:r>
      <w:r w:rsidR="004D5671" w:rsidRPr="00C06F98">
        <w:rPr>
          <w:rFonts w:ascii="GHEA Grapalat" w:hAnsi="GHEA Grapalat" w:cs="Sylfaen"/>
          <w:i w:val="0"/>
          <w:szCs w:val="24"/>
          <w:lang w:val="hy-AM"/>
        </w:rPr>
        <w:t>։</w:t>
      </w:r>
      <w:r w:rsidR="00096865" w:rsidRPr="00C06F98">
        <w:rPr>
          <w:rFonts w:ascii="GHEA Grapalat" w:hAnsi="GHEA Grapalat" w:cs="Sylfaen"/>
          <w:i w:val="0"/>
          <w:szCs w:val="24"/>
          <w:lang w:val="hy-AM"/>
        </w:rPr>
        <w:t xml:space="preserve"> Եթե առաջարկվող գները ներկայացված են երկու կամ ավելի </w:t>
      </w:r>
      <w:r w:rsidR="00096865" w:rsidRPr="00C06F98">
        <w:rPr>
          <w:rFonts w:ascii="GHEA Grapalat" w:hAnsi="GHEA Grapalat" w:cs="Sylfaen"/>
          <w:i w:val="0"/>
          <w:szCs w:val="24"/>
          <w:lang w:val="hy-AM"/>
        </w:rPr>
        <w:lastRenderedPageBreak/>
        <w:t xml:space="preserve">արժույթներով, ապա դրանք </w:t>
      </w:r>
      <w:r w:rsidR="00FB7D33" w:rsidRPr="00C06F98">
        <w:rPr>
          <w:rFonts w:ascii="GHEA Grapalat" w:hAnsi="GHEA Grapalat" w:cs="Sylfaen"/>
          <w:i w:val="0"/>
          <w:szCs w:val="24"/>
          <w:lang w:val="hy-AM"/>
        </w:rPr>
        <w:t xml:space="preserve">Հայաստանի Հանրապետության դրամով` </w:t>
      </w:r>
      <w:r w:rsidR="00FB7D33" w:rsidRPr="00C06F98">
        <w:rPr>
          <w:rFonts w:ascii="GHEA Grapalat" w:hAnsi="GHEA Grapalat" w:cs="Sylfaen"/>
          <w:b/>
          <w:i w:val="0"/>
          <w:lang w:val="hy-AM"/>
        </w:rPr>
        <w:t>ՀՀ Կենտրոնական բանկի կողմից սահմանված օրվա փոխարժեքով</w:t>
      </w:r>
      <w:r w:rsidR="00FB7D33" w:rsidRPr="00C06F98">
        <w:rPr>
          <w:rFonts w:ascii="GHEA Grapalat" w:hAnsi="GHEA Grapalat" w:cs="Sylfaen"/>
          <w:i w:val="0"/>
          <w:szCs w:val="24"/>
          <w:lang w:val="hy-AM"/>
        </w:rPr>
        <w:t>։</w:t>
      </w:r>
      <w:r w:rsidR="00507FEA" w:rsidRPr="00C06F98">
        <w:rPr>
          <w:rFonts w:ascii="GHEA Grapalat" w:hAnsi="GHEA Grapalat" w:cs="Sylfaen"/>
          <w:i w:val="0"/>
          <w:szCs w:val="24"/>
          <w:lang w:val="hy-AM"/>
        </w:rPr>
        <w:t xml:space="preserve"> </w:t>
      </w:r>
    </w:p>
    <w:p w14:paraId="56A21357" w14:textId="5EECCE10" w:rsidR="009B6D58" w:rsidRPr="00C06F98" w:rsidRDefault="00FD2748" w:rsidP="00EF3662">
      <w:pPr>
        <w:pStyle w:val="norm"/>
        <w:spacing w:line="240" w:lineRule="auto"/>
        <w:rPr>
          <w:rFonts w:ascii="GHEA Grapalat" w:hAnsi="GHEA Grapalat" w:cs="Sylfaen"/>
          <w:sz w:val="20"/>
          <w:szCs w:val="24"/>
          <w:lang w:val="hy-AM" w:eastAsia="en-US"/>
        </w:rPr>
      </w:pPr>
      <w:r w:rsidRPr="00C06F98">
        <w:rPr>
          <w:rFonts w:ascii="GHEA Grapalat" w:hAnsi="GHEA Grapalat"/>
          <w:sz w:val="20"/>
          <w:lang w:val="hy-AM" w:eastAsia="x-none"/>
        </w:rPr>
        <w:t>8</w:t>
      </w:r>
      <w:r w:rsidR="00633389" w:rsidRPr="00C06F98">
        <w:rPr>
          <w:rFonts w:ascii="GHEA Grapalat" w:hAnsi="GHEA Grapalat"/>
          <w:sz w:val="20"/>
          <w:lang w:val="hy-AM" w:eastAsia="x-none"/>
        </w:rPr>
        <w:t>.</w:t>
      </w:r>
      <w:r w:rsidR="00CA446F" w:rsidRPr="00C06F98">
        <w:rPr>
          <w:rFonts w:ascii="GHEA Grapalat" w:hAnsi="GHEA Grapalat"/>
          <w:sz w:val="20"/>
          <w:lang w:val="hy-AM" w:eastAsia="x-none"/>
        </w:rPr>
        <w:t>6</w:t>
      </w:r>
      <w:r w:rsidR="00D7435F" w:rsidRPr="00C06F98">
        <w:rPr>
          <w:rFonts w:ascii="GHEA Grapalat" w:hAnsi="GHEA Grapalat"/>
          <w:sz w:val="20"/>
          <w:lang w:val="hy-AM" w:eastAsia="x-none"/>
        </w:rPr>
        <w:t xml:space="preserve"> </w:t>
      </w:r>
      <w:r w:rsidR="00973FB1" w:rsidRPr="00C06F98">
        <w:rPr>
          <w:rFonts w:ascii="GHEA Grapalat" w:hAnsi="GHEA Grapalat"/>
          <w:sz w:val="20"/>
          <w:lang w:val="hy-AM" w:eastAsia="x-none"/>
        </w:rPr>
        <w:t>Հ</w:t>
      </w:r>
      <w:r w:rsidR="00973FB1" w:rsidRPr="00C06F98">
        <w:rPr>
          <w:rFonts w:ascii="GHEA Grapalat" w:hAnsi="GHEA Grapalat" w:cs="Sylfaen"/>
          <w:sz w:val="20"/>
          <w:szCs w:val="24"/>
          <w:lang w:val="hy-AM" w:eastAsia="en-US"/>
        </w:rPr>
        <w:t xml:space="preserve">անձնաժողովը հրավերի պահանջների նկատմամբ բավարար գնահատված հայտեր ներկայացրած </w:t>
      </w:r>
      <w:r w:rsidRPr="00C06F98">
        <w:rPr>
          <w:rFonts w:ascii="GHEA Grapalat" w:hAnsi="GHEA Grapalat" w:cs="Sylfaen"/>
          <w:sz w:val="20"/>
          <w:szCs w:val="24"/>
          <w:lang w:val="hy-AM" w:eastAsia="en-US"/>
        </w:rPr>
        <w:t>մ</w:t>
      </w:r>
      <w:r w:rsidR="00973FB1" w:rsidRPr="00C06F98">
        <w:rPr>
          <w:rFonts w:ascii="GHEA Grapalat" w:hAnsi="GHEA Grapalat" w:cs="Sylfaen"/>
          <w:sz w:val="20"/>
          <w:szCs w:val="24"/>
          <w:lang w:val="hy-AM" w:eastAsia="en-US"/>
        </w:rPr>
        <w:t xml:space="preserve">ասնակիցներից որոշում և հայտարարում է </w:t>
      </w:r>
      <w:r w:rsidR="00D32414" w:rsidRPr="00C06F98">
        <w:rPr>
          <w:rFonts w:ascii="GHEA Grapalat" w:hAnsi="GHEA Grapalat" w:cs="Sylfaen"/>
          <w:sz w:val="20"/>
          <w:szCs w:val="24"/>
          <w:lang w:val="hy-AM" w:eastAsia="en-US"/>
        </w:rPr>
        <w:t xml:space="preserve">ընտրված </w:t>
      </w:r>
      <w:r w:rsidR="00973FB1" w:rsidRPr="00C06F98">
        <w:rPr>
          <w:rFonts w:ascii="GHEA Grapalat" w:hAnsi="GHEA Grapalat" w:cs="Sylfaen"/>
          <w:sz w:val="20"/>
          <w:szCs w:val="24"/>
          <w:lang w:val="hy-AM" w:eastAsia="en-US"/>
        </w:rPr>
        <w:t xml:space="preserve">և </w:t>
      </w:r>
      <w:r w:rsidR="008011E4" w:rsidRPr="00C06F98">
        <w:rPr>
          <w:rFonts w:ascii="GHEA Grapalat" w:hAnsi="GHEA Grapalat" w:cs="Sylfaen"/>
          <w:sz w:val="20"/>
          <w:szCs w:val="24"/>
          <w:lang w:val="hy-AM" w:eastAsia="en-US"/>
        </w:rPr>
        <w:t>այդպիսին չճանաչված</w:t>
      </w:r>
      <w:r w:rsidR="00973FB1" w:rsidRPr="00C06F98">
        <w:rPr>
          <w:rFonts w:ascii="GHEA Grapalat" w:hAnsi="GHEA Grapalat" w:cs="Sylfaen"/>
          <w:sz w:val="20"/>
          <w:szCs w:val="24"/>
          <w:lang w:val="hy-AM" w:eastAsia="en-US"/>
        </w:rPr>
        <w:t>մասնակիցներին:</w:t>
      </w:r>
      <w:r w:rsidR="00D32414" w:rsidRPr="00C06F98">
        <w:rPr>
          <w:rFonts w:ascii="GHEA Grapalat" w:hAnsi="GHEA Grapalat" w:cs="Sylfaen"/>
          <w:sz w:val="20"/>
          <w:szCs w:val="24"/>
          <w:lang w:val="hy-AM" w:eastAsia="en-US"/>
        </w:rPr>
        <w:t xml:space="preserve"> </w:t>
      </w:r>
      <w:r w:rsidR="00047327" w:rsidRPr="00C06F98">
        <w:rPr>
          <w:rFonts w:ascii="GHEA Grapalat" w:hAnsi="GHEA Grapalat" w:cs="Sylfaen"/>
          <w:sz w:val="20"/>
          <w:szCs w:val="24"/>
          <w:lang w:val="hy-AM" w:eastAsia="en-US"/>
        </w:rPr>
        <w:t xml:space="preserve">Շինարարական ծրագրերի գնման դեպքում </w:t>
      </w:r>
      <w:r w:rsidR="00D32414" w:rsidRPr="00C06F98">
        <w:rPr>
          <w:rFonts w:ascii="GHEA Grapalat" w:hAnsi="GHEA Grapalat" w:cs="Sylfaen"/>
          <w:sz w:val="20"/>
          <w:szCs w:val="24"/>
          <w:lang w:val="hy-AM" w:eastAsia="en-US"/>
        </w:rPr>
        <w:t xml:space="preserve">հանձնաժողովը գնահատում է նաև ներկայացված </w:t>
      </w:r>
      <w:r w:rsidR="00047327" w:rsidRPr="00C06F98">
        <w:rPr>
          <w:rFonts w:ascii="GHEA Grapalat" w:hAnsi="GHEA Grapalat" w:cs="Sylfaen"/>
          <w:sz w:val="20"/>
          <w:szCs w:val="24"/>
          <w:lang w:val="hy-AM" w:eastAsia="en-US"/>
        </w:rPr>
        <w:t xml:space="preserve">սարքերի և սարքավորումների տեխնիկական բնութագրերի </w:t>
      </w:r>
      <w:r w:rsidR="00D32414" w:rsidRPr="00C06F98">
        <w:rPr>
          <w:rFonts w:ascii="GHEA Grapalat" w:hAnsi="GHEA Grapalat" w:cs="Sylfaen"/>
          <w:sz w:val="20"/>
          <w:szCs w:val="24"/>
          <w:lang w:val="hy-AM" w:eastAsia="en-US"/>
        </w:rPr>
        <w:t>համապատասխանությունը հրավերի պահանջներին:</w:t>
      </w:r>
      <w:r w:rsidR="00973FB1" w:rsidRPr="00C06F98">
        <w:rPr>
          <w:rFonts w:ascii="GHEA Grapalat" w:hAnsi="GHEA Grapalat" w:cs="Sylfaen"/>
          <w:sz w:val="20"/>
          <w:szCs w:val="24"/>
          <w:lang w:val="hy-AM" w:eastAsia="en-US"/>
        </w:rPr>
        <w:t xml:space="preserve"> </w:t>
      </w:r>
      <w:r w:rsidR="009B6D58" w:rsidRPr="00C06F98">
        <w:rPr>
          <w:rFonts w:ascii="GHEA Grapalat" w:hAnsi="GHEA Grapalat" w:cs="Sylfaen"/>
          <w:sz w:val="20"/>
          <w:szCs w:val="24"/>
          <w:lang w:val="hy-AM" w:eastAsia="en-US"/>
        </w:rPr>
        <w:t xml:space="preserve">Առաջարկված նվազագույն գների հավասարության դեպքում ՝ </w:t>
      </w:r>
    </w:p>
    <w:p w14:paraId="22CCE545" w14:textId="3C4CEA25" w:rsidR="009B6D58" w:rsidRPr="00C06F98" w:rsidRDefault="009B6D58" w:rsidP="00EF3662">
      <w:pPr>
        <w:pStyle w:val="norm"/>
        <w:spacing w:line="240" w:lineRule="auto"/>
        <w:rPr>
          <w:rFonts w:ascii="GHEA Grapalat" w:hAnsi="GHEA Grapalat" w:cs="Sylfaen"/>
          <w:sz w:val="20"/>
          <w:szCs w:val="24"/>
          <w:lang w:val="hy-AM" w:eastAsia="en-US"/>
        </w:rPr>
      </w:pPr>
      <w:r w:rsidRPr="00C06F98">
        <w:rPr>
          <w:rFonts w:ascii="GHEA Grapalat" w:hAnsi="GHEA Grapalat" w:cs="Sylfaen"/>
          <w:sz w:val="20"/>
          <w:szCs w:val="24"/>
          <w:lang w:val="hy-AM" w:eastAsia="en-US"/>
        </w:rPr>
        <w:t xml:space="preserve">ա. </w:t>
      </w:r>
      <w:r w:rsidR="00E34189" w:rsidRPr="00C06F98">
        <w:rPr>
          <w:rFonts w:ascii="GHEA Grapalat" w:hAnsi="GHEA Grapalat" w:cs="Sylfaen"/>
          <w:sz w:val="20"/>
          <w:szCs w:val="24"/>
          <w:lang w:val="hy-AM" w:eastAsia="en-US"/>
        </w:rPr>
        <w:t xml:space="preserve">ընտրված </w:t>
      </w:r>
      <w:r w:rsidRPr="00C06F98">
        <w:rPr>
          <w:rFonts w:ascii="GHEA Grapalat" w:hAnsi="GHEA Grapalat" w:cs="Sylfaen"/>
          <w:sz w:val="20"/>
          <w:szCs w:val="24"/>
          <w:lang w:val="hy-AM" w:eastAsia="en-US"/>
        </w:rPr>
        <w:t xml:space="preserve">և </w:t>
      </w:r>
      <w:r w:rsidR="008011E4" w:rsidRPr="00C06F98">
        <w:rPr>
          <w:rFonts w:ascii="GHEA Grapalat" w:hAnsi="GHEA Grapalat" w:cs="Sylfaen"/>
          <w:sz w:val="20"/>
          <w:szCs w:val="24"/>
          <w:lang w:val="hy-AM" w:eastAsia="en-US"/>
        </w:rPr>
        <w:t>այդպիսին չճանաչված</w:t>
      </w:r>
      <w:r w:rsidR="00CA446F" w:rsidRPr="00C06F98">
        <w:rPr>
          <w:rFonts w:ascii="GHEA Grapalat" w:hAnsi="GHEA Grapalat" w:cs="Sylfaen"/>
          <w:sz w:val="20"/>
          <w:szCs w:val="24"/>
          <w:lang w:val="hy-AM" w:eastAsia="en-US"/>
        </w:rPr>
        <w:t xml:space="preserve"> </w:t>
      </w:r>
      <w:r w:rsidR="00FD2748" w:rsidRPr="00C06F98">
        <w:rPr>
          <w:rFonts w:ascii="GHEA Grapalat" w:hAnsi="GHEA Grapalat" w:cs="Sylfaen"/>
          <w:sz w:val="20"/>
          <w:szCs w:val="24"/>
          <w:lang w:val="hy-AM" w:eastAsia="en-US"/>
        </w:rPr>
        <w:t>մ</w:t>
      </w:r>
      <w:r w:rsidRPr="00C06F98">
        <w:rPr>
          <w:rFonts w:ascii="GHEA Grapalat" w:hAnsi="GHEA Grapalat" w:cs="Sylfaen"/>
          <w:sz w:val="20"/>
          <w:szCs w:val="24"/>
          <w:lang w:val="hy-AM" w:eastAsia="en-US"/>
        </w:rPr>
        <w:t xml:space="preserve">ասնակիցներին որոշելու նպատակով հանձնաժողովի նիստում </w:t>
      </w:r>
      <w:r w:rsidR="00E50FCC" w:rsidRPr="00C06F98">
        <w:rPr>
          <w:rFonts w:ascii="GHEA Grapalat" w:hAnsi="GHEA Grapalat" w:cs="Sylfaen"/>
          <w:sz w:val="20"/>
          <w:szCs w:val="24"/>
          <w:lang w:val="hy-AM" w:eastAsia="en-US"/>
        </w:rPr>
        <w:t xml:space="preserve">հավասար գներ ներկայացրած մասնակիցների հետ </w:t>
      </w:r>
      <w:r w:rsidRPr="00C06F98">
        <w:rPr>
          <w:rFonts w:ascii="GHEA Grapalat" w:hAnsi="GHEA Grapalat" w:cs="Sylfaen"/>
          <w:sz w:val="20"/>
          <w:szCs w:val="24"/>
          <w:lang w:val="hy-AM" w:eastAsia="en-US"/>
        </w:rPr>
        <w:t>վարվում են միաժամանակյա բանակցություններ, եթե նիստին ներկա են</w:t>
      </w:r>
      <w:r w:rsidR="00175CAA" w:rsidRPr="00C06F98">
        <w:rPr>
          <w:rFonts w:ascii="GHEA Grapalat" w:hAnsi="GHEA Grapalat" w:cs="Sylfaen"/>
          <w:sz w:val="20"/>
          <w:szCs w:val="24"/>
          <w:lang w:val="hy-AM" w:eastAsia="en-US"/>
        </w:rPr>
        <w:t xml:space="preserve"> այդ</w:t>
      </w:r>
      <w:r w:rsidRPr="00C06F98">
        <w:rPr>
          <w:rFonts w:ascii="GHEA Grapalat" w:hAnsi="GHEA Grapalat" w:cs="Sylfaen"/>
          <w:sz w:val="20"/>
          <w:szCs w:val="24"/>
          <w:lang w:val="hy-AM" w:eastAsia="en-US"/>
        </w:rPr>
        <w:t xml:space="preserve"> </w:t>
      </w:r>
      <w:r w:rsidR="00FD2748" w:rsidRPr="00C06F98">
        <w:rPr>
          <w:rFonts w:ascii="GHEA Grapalat" w:hAnsi="GHEA Grapalat" w:cs="Sylfaen"/>
          <w:sz w:val="20"/>
          <w:szCs w:val="24"/>
          <w:lang w:val="hy-AM" w:eastAsia="en-US"/>
        </w:rPr>
        <w:t>մ</w:t>
      </w:r>
      <w:r w:rsidRPr="00C06F98">
        <w:rPr>
          <w:rFonts w:ascii="GHEA Grapalat" w:hAnsi="GHEA Grapalat" w:cs="Sylfaen"/>
          <w:sz w:val="20"/>
          <w:szCs w:val="24"/>
          <w:lang w:val="hy-AM" w:eastAsia="en-US"/>
        </w:rPr>
        <w:t>ասնակիցները (համապատասխան լիազորություն ունեցող ներկայացուցիչները),</w:t>
      </w:r>
    </w:p>
    <w:p w14:paraId="29845ACA" w14:textId="2CB9B684" w:rsidR="009B6D58" w:rsidRPr="00C06F98" w:rsidRDefault="009B6D58" w:rsidP="00EF3662">
      <w:pPr>
        <w:pStyle w:val="norm"/>
        <w:spacing w:line="240" w:lineRule="auto"/>
        <w:rPr>
          <w:rFonts w:ascii="GHEA Grapalat" w:hAnsi="GHEA Grapalat" w:cs="Sylfaen"/>
          <w:sz w:val="20"/>
          <w:szCs w:val="24"/>
          <w:lang w:val="hy-AM" w:eastAsia="en-US"/>
        </w:rPr>
      </w:pPr>
      <w:r w:rsidRPr="00C06F98">
        <w:rPr>
          <w:rFonts w:ascii="GHEA Grapalat" w:hAnsi="GHEA Grapalat" w:cs="Sylfaen"/>
          <w:sz w:val="20"/>
          <w:szCs w:val="24"/>
          <w:lang w:val="hy-AM" w:eastAsia="en-US"/>
        </w:rPr>
        <w:t xml:space="preserve">բ. հակառակ դեպքում հանձնաժողովի նիստը կասեցվում է, և մեկ աշխատանքային օրվա ընթացքում հանձնաժողովի քարտուղարը </w:t>
      </w:r>
      <w:r w:rsidR="00C93FF9" w:rsidRPr="00C06F98">
        <w:rPr>
          <w:rFonts w:ascii="GHEA Grapalat" w:hAnsi="GHEA Grapalat" w:cs="Sylfaen"/>
          <w:sz w:val="20"/>
          <w:szCs w:val="24"/>
          <w:lang w:val="hy-AM" w:eastAsia="en-US"/>
        </w:rPr>
        <w:t xml:space="preserve">հավասար գներ </w:t>
      </w:r>
      <w:r w:rsidR="00143E8C" w:rsidRPr="00C06F98">
        <w:rPr>
          <w:rFonts w:ascii="GHEA Grapalat" w:hAnsi="GHEA Grapalat" w:cs="Sylfaen"/>
          <w:sz w:val="20"/>
          <w:szCs w:val="24"/>
          <w:lang w:val="hy-AM" w:eastAsia="en-US"/>
        </w:rPr>
        <w:t>ներկայացրած մասնակիցներին համակարգի միջոցով</w:t>
      </w:r>
      <w:r w:rsidR="00C93FF9" w:rsidRPr="00C06F98">
        <w:rPr>
          <w:rFonts w:ascii="GHEA Grapalat" w:hAnsi="GHEA Grapalat" w:cs="Sylfaen"/>
          <w:sz w:val="20"/>
          <w:szCs w:val="24"/>
          <w:lang w:val="hy-AM" w:eastAsia="en-US"/>
        </w:rPr>
        <w:t xml:space="preserve">՝ ոչ ավտոմատ ծանուցման </w:t>
      </w:r>
      <w:r w:rsidR="00021FC2" w:rsidRPr="00C06F98">
        <w:rPr>
          <w:rFonts w:ascii="GHEA Grapalat" w:hAnsi="GHEA Grapalat" w:cs="Sylfaen"/>
          <w:sz w:val="20"/>
          <w:szCs w:val="24"/>
          <w:lang w:val="hy-AM" w:eastAsia="en-US"/>
        </w:rPr>
        <w:t>եղանակով</w:t>
      </w:r>
      <w:r w:rsidR="00C93FF9" w:rsidRPr="00C06F98">
        <w:rPr>
          <w:rFonts w:ascii="GHEA Grapalat" w:hAnsi="GHEA Grapalat" w:cs="Sylfaen"/>
          <w:sz w:val="20"/>
          <w:szCs w:val="24"/>
          <w:lang w:val="hy-AM" w:eastAsia="en-US"/>
        </w:rPr>
        <w:t>,</w:t>
      </w:r>
      <w:r w:rsidR="00143E8C" w:rsidRPr="00C06F98">
        <w:rPr>
          <w:rFonts w:ascii="GHEA Grapalat" w:hAnsi="GHEA Grapalat" w:cs="Sylfaen"/>
          <w:sz w:val="20"/>
          <w:szCs w:val="24"/>
          <w:lang w:val="hy-AM" w:eastAsia="en-US"/>
        </w:rPr>
        <w:t xml:space="preserve"> </w:t>
      </w:r>
      <w:r w:rsidRPr="00C06F98">
        <w:rPr>
          <w:rFonts w:ascii="GHEA Grapalat" w:hAnsi="GHEA Grapalat" w:cs="Sylfaen"/>
          <w:sz w:val="20"/>
          <w:szCs w:val="24"/>
          <w:lang w:val="hy-AM" w:eastAsia="en-US"/>
        </w:rPr>
        <w:t xml:space="preserve">միաժամանակ ծանուցում է գների նվազեցման շուրջ միաժամանակյա բանակցությունների վարման </w:t>
      </w:r>
      <w:r w:rsidR="008011E4" w:rsidRPr="00C06F98">
        <w:rPr>
          <w:rFonts w:ascii="GHEA Grapalat" w:hAnsi="GHEA Grapalat" w:cs="Sylfaen"/>
          <w:sz w:val="20"/>
          <w:szCs w:val="24"/>
          <w:lang w:val="hy-AM" w:eastAsia="en-US"/>
        </w:rPr>
        <w:t xml:space="preserve">պայմանների, տևողության, </w:t>
      </w:r>
      <w:r w:rsidRPr="00C06F98">
        <w:rPr>
          <w:rFonts w:ascii="GHEA Grapalat" w:hAnsi="GHEA Grapalat" w:cs="Sylfaen"/>
          <w:sz w:val="20"/>
          <w:szCs w:val="24"/>
          <w:lang w:val="hy-AM" w:eastAsia="en-US"/>
        </w:rPr>
        <w:t>օրվա, ժամի և վայրի մասին,</w:t>
      </w:r>
    </w:p>
    <w:p w14:paraId="559BBF3D" w14:textId="77777777" w:rsidR="009B6D58" w:rsidRPr="00C06F98" w:rsidRDefault="009B6D58" w:rsidP="00EF3662">
      <w:pPr>
        <w:pStyle w:val="norm"/>
        <w:spacing w:line="240" w:lineRule="auto"/>
        <w:rPr>
          <w:rFonts w:ascii="GHEA Grapalat" w:hAnsi="GHEA Grapalat" w:cs="Sylfaen"/>
          <w:sz w:val="20"/>
          <w:szCs w:val="24"/>
          <w:lang w:val="hy-AM" w:eastAsia="en-US"/>
        </w:rPr>
      </w:pPr>
      <w:r w:rsidRPr="00C06F98">
        <w:rPr>
          <w:rFonts w:ascii="GHEA Grapalat" w:hAnsi="GHEA Grapalat" w:cs="Sylfaen"/>
          <w:sz w:val="20"/>
          <w:szCs w:val="24"/>
          <w:lang w:val="hy-AM" w:eastAsia="en-US"/>
        </w:rPr>
        <w:t xml:space="preserve">գ. բանակցությունները վարվում են ոչ շուտ, քան ծանուցումն ուղարկվելու օրվան հաջորդող օրվանից  երկրորդ </w:t>
      </w:r>
      <w:r w:rsidR="00973FB1" w:rsidRPr="00C06F98">
        <w:rPr>
          <w:rFonts w:ascii="GHEA Grapalat" w:hAnsi="GHEA Grapalat" w:cs="Sylfaen"/>
          <w:sz w:val="20"/>
          <w:szCs w:val="24"/>
          <w:lang w:val="hy-AM" w:eastAsia="en-US"/>
        </w:rPr>
        <w:t xml:space="preserve">և ոչ ուշ, քան </w:t>
      </w:r>
      <w:r w:rsidR="008A2FF1" w:rsidRPr="00C06F98">
        <w:rPr>
          <w:rFonts w:ascii="GHEA Grapalat" w:hAnsi="GHEA Grapalat" w:cs="Sylfaen"/>
          <w:sz w:val="20"/>
          <w:szCs w:val="24"/>
          <w:lang w:val="hy-AM" w:eastAsia="en-US"/>
        </w:rPr>
        <w:t xml:space="preserve">հինգերորդ </w:t>
      </w:r>
      <w:r w:rsidRPr="00C06F98">
        <w:rPr>
          <w:rFonts w:ascii="GHEA Grapalat" w:hAnsi="GHEA Grapalat" w:cs="Sylfaen"/>
          <w:sz w:val="20"/>
          <w:szCs w:val="24"/>
          <w:lang w:val="hy-AM" w:eastAsia="en-US"/>
        </w:rPr>
        <w:t xml:space="preserve">աշխատանքային օրը, </w:t>
      </w:r>
    </w:p>
    <w:p w14:paraId="5304686B" w14:textId="512DBF83" w:rsidR="009B6D58" w:rsidRPr="00C06F98" w:rsidRDefault="009B6D58" w:rsidP="00146D17">
      <w:pPr>
        <w:pStyle w:val="norm"/>
        <w:spacing w:line="240" w:lineRule="auto"/>
        <w:rPr>
          <w:rFonts w:ascii="GHEA Grapalat" w:hAnsi="GHEA Grapalat" w:cs="Sylfaen"/>
          <w:sz w:val="20"/>
          <w:szCs w:val="24"/>
          <w:lang w:val="hy-AM" w:eastAsia="en-US"/>
        </w:rPr>
      </w:pPr>
      <w:r w:rsidRPr="00C06F98">
        <w:rPr>
          <w:rFonts w:ascii="GHEA Grapalat" w:hAnsi="GHEA Grapalat" w:cs="Sylfaen"/>
          <w:sz w:val="20"/>
          <w:szCs w:val="24"/>
          <w:lang w:val="hy-AM" w:eastAsia="en-US"/>
        </w:rPr>
        <w:t xml:space="preserve">դ. յուրաքանչյուր </w:t>
      </w:r>
      <w:r w:rsidR="007210AC" w:rsidRPr="00C06F98">
        <w:rPr>
          <w:rFonts w:ascii="GHEA Grapalat" w:hAnsi="GHEA Grapalat" w:cs="Sylfaen"/>
          <w:sz w:val="20"/>
          <w:szCs w:val="24"/>
          <w:lang w:val="hy-AM" w:eastAsia="en-US"/>
        </w:rPr>
        <w:t>մ</w:t>
      </w:r>
      <w:r w:rsidR="003B1FC0" w:rsidRPr="00C06F98">
        <w:rPr>
          <w:rFonts w:ascii="GHEA Grapalat" w:hAnsi="GHEA Grapalat" w:cs="Sylfaen"/>
          <w:sz w:val="20"/>
          <w:szCs w:val="24"/>
          <w:lang w:val="hy-AM" w:eastAsia="en-US"/>
        </w:rPr>
        <w:t>ա</w:t>
      </w:r>
      <w:r w:rsidRPr="00C06F98">
        <w:rPr>
          <w:rFonts w:ascii="GHEA Grapalat" w:hAnsi="GHEA Grapalat" w:cs="Sylfaen"/>
          <w:sz w:val="20"/>
          <w:szCs w:val="24"/>
          <w:lang w:val="hy-AM" w:eastAsia="en-US"/>
        </w:rPr>
        <w:t xml:space="preserve">սնակցի` տվյալ պահին ներկայացրած գնային առաջարկը հրապարակվում է մյուս </w:t>
      </w:r>
      <w:r w:rsidR="007210AC" w:rsidRPr="00C06F98">
        <w:rPr>
          <w:rFonts w:ascii="GHEA Grapalat" w:hAnsi="GHEA Grapalat" w:cs="Sylfaen"/>
          <w:sz w:val="20"/>
          <w:szCs w:val="24"/>
          <w:lang w:val="hy-AM" w:eastAsia="en-US"/>
        </w:rPr>
        <w:t>մ</w:t>
      </w:r>
      <w:r w:rsidRPr="00C06F98">
        <w:rPr>
          <w:rFonts w:ascii="GHEA Grapalat" w:hAnsi="GHEA Grapalat" w:cs="Sylfaen"/>
          <w:sz w:val="20"/>
          <w:szCs w:val="24"/>
          <w:lang w:val="hy-AM" w:eastAsia="en-US"/>
        </w:rPr>
        <w:t>ասնակցի</w:t>
      </w:r>
      <w:r w:rsidR="000E5F1F" w:rsidRPr="00C06F98">
        <w:rPr>
          <w:rFonts w:ascii="GHEA Grapalat" w:hAnsi="GHEA Grapalat" w:cs="Sylfaen"/>
          <w:sz w:val="20"/>
          <w:szCs w:val="24"/>
          <w:lang w:val="hy-AM" w:eastAsia="en-US"/>
        </w:rPr>
        <w:t xml:space="preserve"> </w:t>
      </w:r>
      <w:r w:rsidRPr="00C06F98">
        <w:rPr>
          <w:rFonts w:ascii="GHEA Grapalat" w:hAnsi="GHEA Grapalat" w:cs="Sylfaen"/>
          <w:sz w:val="20"/>
          <w:szCs w:val="24"/>
          <w:lang w:val="hy-AM" w:eastAsia="en-US"/>
        </w:rPr>
        <w:t xml:space="preserve"> համար, և մինչև բանակցությունների համար նախատեսված վերջնաժամկետի ավարտը </w:t>
      </w:r>
      <w:r w:rsidR="007210AC" w:rsidRPr="00C06F98">
        <w:rPr>
          <w:rFonts w:ascii="GHEA Grapalat" w:hAnsi="GHEA Grapalat" w:cs="Sylfaen"/>
          <w:sz w:val="20"/>
          <w:szCs w:val="24"/>
          <w:lang w:val="hy-AM" w:eastAsia="en-US"/>
        </w:rPr>
        <w:t>մ</w:t>
      </w:r>
      <w:r w:rsidRPr="00C06F98">
        <w:rPr>
          <w:rFonts w:ascii="GHEA Grapalat" w:hAnsi="GHEA Grapalat" w:cs="Sylfaen"/>
          <w:sz w:val="20"/>
          <w:szCs w:val="24"/>
          <w:lang w:val="hy-AM" w:eastAsia="en-US"/>
        </w:rPr>
        <w:t>ասնակիցը կարող է վերանայել իր գնային առաջարկը,</w:t>
      </w:r>
    </w:p>
    <w:p w14:paraId="78337135" w14:textId="7EE1DAE2" w:rsidR="00D07A13" w:rsidRPr="00C06F98" w:rsidRDefault="009B6D58" w:rsidP="00146D17">
      <w:pPr>
        <w:pStyle w:val="NormalWeb"/>
        <w:shd w:val="clear" w:color="auto" w:fill="FFFFFF"/>
        <w:spacing w:before="0" w:beforeAutospacing="0" w:after="0" w:afterAutospacing="0"/>
        <w:ind w:firstLine="708"/>
        <w:jc w:val="both"/>
        <w:rPr>
          <w:rFonts w:ascii="Arial Unicode" w:hAnsi="Arial Unicode"/>
          <w:sz w:val="21"/>
          <w:szCs w:val="21"/>
          <w:lang w:val="hy-AM"/>
        </w:rPr>
      </w:pPr>
      <w:r w:rsidRPr="00C06F98">
        <w:rPr>
          <w:rFonts w:ascii="GHEA Grapalat" w:hAnsi="GHEA Grapalat" w:cs="Sylfaen"/>
          <w:sz w:val="20"/>
          <w:lang w:val="hy-AM"/>
        </w:rPr>
        <w:t>ե. բանակցությունների համար սահմանված վերջնաժամկետը լրանալու պահին, ըստ</w:t>
      </w:r>
      <w:r w:rsidR="00F4506C" w:rsidRPr="00C06F98">
        <w:rPr>
          <w:rFonts w:ascii="GHEA Grapalat" w:hAnsi="GHEA Grapalat" w:cs="Sylfaen"/>
          <w:sz w:val="20"/>
          <w:lang w:val="hy-AM"/>
        </w:rPr>
        <w:t xml:space="preserve"> դրան ներկա</w:t>
      </w:r>
      <w:r w:rsidRPr="00C06F98">
        <w:rPr>
          <w:rFonts w:ascii="GHEA Grapalat" w:hAnsi="GHEA Grapalat" w:cs="Sylfaen"/>
          <w:sz w:val="20"/>
          <w:lang w:val="hy-AM"/>
        </w:rPr>
        <w:t xml:space="preserve"> </w:t>
      </w:r>
      <w:r w:rsidR="007210AC" w:rsidRPr="00C06F98">
        <w:rPr>
          <w:rFonts w:ascii="GHEA Grapalat" w:hAnsi="GHEA Grapalat" w:cs="Sylfaen"/>
          <w:sz w:val="20"/>
          <w:lang w:val="hy-AM"/>
        </w:rPr>
        <w:t>մ</w:t>
      </w:r>
      <w:r w:rsidRPr="00C06F98">
        <w:rPr>
          <w:rFonts w:ascii="GHEA Grapalat" w:hAnsi="GHEA Grapalat" w:cs="Sylfaen"/>
          <w:sz w:val="20"/>
          <w:lang w:val="hy-AM"/>
        </w:rPr>
        <w:t xml:space="preserve">ասնակիցների ներկայացրած գների, որոշվում և հայտարարվում են </w:t>
      </w:r>
      <w:r w:rsidR="00AB1DD6" w:rsidRPr="00C06F98">
        <w:rPr>
          <w:rFonts w:ascii="GHEA Grapalat" w:hAnsi="GHEA Grapalat" w:cs="Sylfaen"/>
          <w:sz w:val="20"/>
          <w:lang w:val="hy-AM"/>
        </w:rPr>
        <w:t xml:space="preserve">ընտրված </w:t>
      </w:r>
      <w:r w:rsidRPr="00C06F98">
        <w:rPr>
          <w:rFonts w:ascii="GHEA Grapalat" w:hAnsi="GHEA Grapalat" w:cs="Sylfaen"/>
          <w:sz w:val="20"/>
          <w:lang w:val="hy-AM"/>
        </w:rPr>
        <w:t xml:space="preserve">և </w:t>
      </w:r>
      <w:r w:rsidR="008011E4" w:rsidRPr="00C06F98">
        <w:rPr>
          <w:rFonts w:ascii="GHEA Grapalat" w:hAnsi="GHEA Grapalat" w:cs="Sylfaen"/>
          <w:sz w:val="20"/>
          <w:lang w:val="hy-AM"/>
        </w:rPr>
        <w:t>այդպիսին չճանաչված</w:t>
      </w:r>
      <w:r w:rsidR="00146D17" w:rsidRPr="00C06F98">
        <w:rPr>
          <w:rFonts w:ascii="GHEA Grapalat" w:hAnsi="GHEA Grapalat" w:cs="Sylfaen"/>
          <w:sz w:val="20"/>
          <w:lang w:val="hy-AM"/>
        </w:rPr>
        <w:t xml:space="preserve"> </w:t>
      </w:r>
      <w:r w:rsidR="007210AC" w:rsidRPr="00C06F98">
        <w:rPr>
          <w:rFonts w:ascii="GHEA Grapalat" w:hAnsi="GHEA Grapalat" w:cs="Sylfaen"/>
          <w:sz w:val="20"/>
          <w:lang w:val="hy-AM"/>
        </w:rPr>
        <w:t>մ</w:t>
      </w:r>
      <w:r w:rsidRPr="00C06F98">
        <w:rPr>
          <w:rFonts w:ascii="GHEA Grapalat" w:hAnsi="GHEA Grapalat" w:cs="Sylfaen"/>
          <w:sz w:val="20"/>
          <w:lang w:val="hy-AM"/>
        </w:rPr>
        <w:t>ասնակիցները</w:t>
      </w:r>
      <w:r w:rsidR="00D07A13" w:rsidRPr="00C06F98">
        <w:rPr>
          <w:rFonts w:ascii="GHEA Grapalat" w:hAnsi="GHEA Grapalat" w:cs="Sylfaen"/>
          <w:sz w:val="20"/>
          <w:lang w:val="hy-AM"/>
        </w:rPr>
        <w:t xml:space="preserve">: Եթե բանակցությունների արդյունքում մասնակիցների ներկայացրած գները մնում են հավասար, գնման ընթացակարգն </w:t>
      </w:r>
      <w:r w:rsidR="000E5F1F" w:rsidRPr="00C06F98">
        <w:rPr>
          <w:rFonts w:ascii="GHEA Grapalat" w:hAnsi="GHEA Grapalat" w:cs="Sylfaen"/>
          <w:sz w:val="20"/>
          <w:lang w:val="hy-AM"/>
        </w:rPr>
        <w:t>Օ</w:t>
      </w:r>
      <w:r w:rsidR="00D07A13" w:rsidRPr="00C06F98">
        <w:rPr>
          <w:rFonts w:ascii="GHEA Grapalat" w:hAnsi="GHEA Grapalat" w:cs="Sylfaen"/>
          <w:sz w:val="20"/>
          <w:lang w:val="hy-AM"/>
        </w:rPr>
        <w:t>րենքի 37-րդ հոդվածի 1-ին մասի 1-ին կետի հիման վրա հայտարարվում է չկայացած</w:t>
      </w:r>
      <w:r w:rsidR="00A86963" w:rsidRPr="00C06F98">
        <w:rPr>
          <w:rFonts w:ascii="GHEA Grapalat" w:hAnsi="GHEA Grapalat" w:cs="Sylfaen"/>
          <w:sz w:val="20"/>
          <w:lang w:val="hy-AM"/>
        </w:rPr>
        <w:t>:</w:t>
      </w:r>
    </w:p>
    <w:p w14:paraId="65F7B27F" w14:textId="7AB588A8" w:rsidR="00A86963" w:rsidRPr="00C06F98" w:rsidRDefault="00A86963" w:rsidP="00146D17">
      <w:pPr>
        <w:pStyle w:val="norm"/>
        <w:spacing w:line="240" w:lineRule="auto"/>
        <w:rPr>
          <w:rFonts w:ascii="GHEA Grapalat" w:hAnsi="GHEA Grapalat" w:cs="Sylfaen"/>
          <w:sz w:val="20"/>
          <w:szCs w:val="24"/>
          <w:lang w:val="hy-AM" w:eastAsia="en-US"/>
        </w:rPr>
      </w:pPr>
      <w:r w:rsidRPr="00C06F98">
        <w:rPr>
          <w:rFonts w:ascii="GHEA Grapalat" w:hAnsi="GHEA Grapalat" w:cs="Sylfaen"/>
          <w:sz w:val="20"/>
          <w:szCs w:val="24"/>
          <w:lang w:val="hy-AM" w:eastAsia="en-US"/>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19A09EF4" w14:textId="56DEC430" w:rsidR="00DA2C85" w:rsidRPr="00C06F98" w:rsidRDefault="00DA2C85" w:rsidP="00146D17">
      <w:pPr>
        <w:pStyle w:val="norm"/>
        <w:spacing w:line="240" w:lineRule="auto"/>
        <w:rPr>
          <w:rFonts w:ascii="GHEA Grapalat" w:hAnsi="GHEA Grapalat" w:cs="Sylfaen"/>
          <w:sz w:val="20"/>
          <w:szCs w:val="24"/>
          <w:lang w:val="hy-AM" w:eastAsia="en-US"/>
        </w:rPr>
      </w:pPr>
      <w:r w:rsidRPr="00C06F98">
        <w:rPr>
          <w:rFonts w:ascii="GHEA Grapalat" w:hAnsi="GHEA Grapalat" w:cs="Sylfaen"/>
          <w:sz w:val="20"/>
          <w:szCs w:val="24"/>
          <w:lang w:val="hy-AM" w:eastAsia="en-US"/>
        </w:rPr>
        <w:t xml:space="preserve">Սույն կետի չկիրառման դեպքում ընթացակարգը </w:t>
      </w:r>
      <w:r w:rsidR="00146D17" w:rsidRPr="00C06F98">
        <w:rPr>
          <w:rFonts w:ascii="GHEA Grapalat" w:hAnsi="GHEA Grapalat" w:cs="Sylfaen"/>
          <w:sz w:val="20"/>
          <w:szCs w:val="24"/>
          <w:lang w:val="hy-AM" w:eastAsia="en-US"/>
        </w:rPr>
        <w:t>Օ</w:t>
      </w:r>
      <w:r w:rsidRPr="00C06F98">
        <w:rPr>
          <w:rFonts w:ascii="GHEA Grapalat" w:hAnsi="GHEA Grapalat" w:cs="Sylfaen"/>
          <w:sz w:val="20"/>
          <w:szCs w:val="24"/>
          <w:lang w:val="hy-AM" w:eastAsia="en-US"/>
        </w:rPr>
        <w:t>րենքի 37-րդ հոդվածի 1-ին մասի 1-ին կետի հիման վրա հայտարարվում է չկայացած:</w:t>
      </w:r>
    </w:p>
    <w:p w14:paraId="0BE074FB" w14:textId="77777777" w:rsidR="00396814" w:rsidRPr="00C06F98" w:rsidRDefault="00396814" w:rsidP="00396814">
      <w:pPr>
        <w:ind w:firstLine="708"/>
        <w:jc w:val="both"/>
        <w:rPr>
          <w:rFonts w:ascii="GHEA Grapalat" w:hAnsi="GHEA Grapalat"/>
          <w:sz w:val="20"/>
          <w:szCs w:val="20"/>
          <w:lang w:val="hy-AM" w:eastAsia="x-none"/>
        </w:rPr>
      </w:pPr>
      <w:r w:rsidRPr="00C06F98">
        <w:rPr>
          <w:rFonts w:ascii="GHEA Grapalat" w:hAnsi="GHEA Grapalat"/>
          <w:sz w:val="20"/>
          <w:szCs w:val="20"/>
          <w:lang w:val="hy-AM" w:eastAsia="x-none"/>
        </w:rPr>
        <w:t>8.8 Պահանջի դեպքում որևէ մասնակցի հայտի պատճենները հանձնաժողովի քարտուղարն անհապաղ տրամադրում է նման պահանջ ներկայացրած այլ մասնակցին: Պահանջի կատարման անհնարինության դեպքում պահանջ ներկայացրած անձին անհապաղ տրամադրվում է հայտում ներառված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p>
    <w:p w14:paraId="3CF47389" w14:textId="77777777" w:rsidR="00396814" w:rsidRPr="00C06F98" w:rsidRDefault="00396814" w:rsidP="00396814">
      <w:pPr>
        <w:pStyle w:val="norm"/>
        <w:spacing w:line="240" w:lineRule="auto"/>
        <w:rPr>
          <w:rFonts w:ascii="GHEA Grapalat" w:hAnsi="GHEA Grapalat" w:cs="Sylfaen"/>
          <w:sz w:val="20"/>
          <w:szCs w:val="24"/>
          <w:lang w:val="hy-AM" w:eastAsia="en-US"/>
        </w:rPr>
      </w:pPr>
      <w:r w:rsidRPr="00C06F98">
        <w:rPr>
          <w:rFonts w:ascii="GHEA Grapalat" w:hAnsi="GHEA Grapalat"/>
          <w:sz w:val="20"/>
          <w:lang w:val="hy-AM" w:eastAsia="x-none"/>
        </w:rPr>
        <w:t>8.9 Եթե հայտերի բացման և գնահատման նիստի ընթացքում</w:t>
      </w:r>
      <w:r w:rsidRPr="00C06F98">
        <w:rPr>
          <w:rFonts w:ascii="GHEA Grapalat" w:hAnsi="GHEA Grapalat" w:cs="Sylfaen"/>
          <w:sz w:val="20"/>
          <w:szCs w:val="24"/>
          <w:lang w:val="hy-AM" w:eastAsia="en-US"/>
        </w:rPr>
        <w:t xml:space="preserve"> իրականացված գնահատման արդյուն</w:t>
      </w:r>
      <w:r w:rsidRPr="00C06F98">
        <w:rPr>
          <w:rFonts w:ascii="GHEA Grapalat" w:hAnsi="GHEA Grapalat" w:cs="Sylfaen"/>
          <w:sz w:val="20"/>
          <w:szCs w:val="24"/>
          <w:lang w:val="hy-AM" w:eastAsia="en-US"/>
        </w:rPr>
        <w:softHyphen/>
        <w:t xml:space="preserve">քում մասնակցի հայտում արձանագրվում են </w:t>
      </w:r>
      <w:r w:rsidRPr="00C06F98">
        <w:rPr>
          <w:rFonts w:ascii="GHEA Grapalat" w:hAnsi="GHEA Grapalat"/>
          <w:sz w:val="20"/>
          <w:lang w:val="hy-AM" w:eastAsia="x-none"/>
        </w:rPr>
        <w:t>անհամապատասխանություններ՝ հրավերի պահանջների նկատմամբ,</w:t>
      </w:r>
      <w:bookmarkStart w:id="12" w:name="_Hlk9262487"/>
      <w:r w:rsidRPr="00C06F98">
        <w:rPr>
          <w:rFonts w:ascii="GHEA Grapalat" w:hAnsi="GHEA Grapalat"/>
          <w:sz w:val="20"/>
          <w:lang w:val="hy-AM" w:eastAsia="x-none"/>
        </w:rPr>
        <w:t xml:space="preserve">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3" w:name="_Hlk201929087"/>
      <w:r w:rsidRPr="00C06F98">
        <w:rPr>
          <w:rFonts w:ascii="GHEA Grapalat" w:hAnsi="GHEA Grapalat"/>
          <w:sz w:val="20"/>
          <w:lang w:val="hy-AM" w:eastAsia="x-none"/>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w:t>
      </w:r>
      <w:bookmarkEnd w:id="13"/>
      <w:r w:rsidRPr="00C06F98">
        <w:rPr>
          <w:rFonts w:ascii="GHEA Grapalat" w:hAnsi="GHEA Grapalat"/>
          <w:sz w:val="20"/>
          <w:lang w:val="hy-AM" w:eastAsia="x-none"/>
        </w:rPr>
        <w:t>ենթակապալառու,</w:t>
      </w:r>
      <w:bookmarkEnd w:id="12"/>
      <w:r w:rsidRPr="00C06F98">
        <w:rPr>
          <w:rFonts w:ascii="GHEA Grapalat" w:hAnsi="GHEA Grapalat"/>
          <w:sz w:val="20"/>
          <w:lang w:val="hy-AM" w:eastAsia="x-none"/>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r w:rsidRPr="00C06F98">
        <w:rPr>
          <w:rFonts w:ascii="GHEA Grapalat" w:hAnsi="GHEA Grapalat" w:cs="Sylfaen"/>
          <w:sz w:val="20"/>
          <w:szCs w:val="24"/>
          <w:lang w:val="hy-AM" w:eastAsia="en-US"/>
        </w:rPr>
        <w:t>:</w:t>
      </w:r>
    </w:p>
    <w:p w14:paraId="09012B03" w14:textId="77777777" w:rsidR="00396814" w:rsidRPr="00C06F98" w:rsidRDefault="00396814" w:rsidP="00396814">
      <w:pPr>
        <w:pStyle w:val="norm"/>
        <w:spacing w:line="240" w:lineRule="auto"/>
        <w:rPr>
          <w:rFonts w:ascii="GHEA Grapalat" w:hAnsi="GHEA Grapalat" w:cs="Sylfaen"/>
          <w:sz w:val="20"/>
          <w:szCs w:val="24"/>
          <w:lang w:val="hy-AM" w:eastAsia="en-US"/>
        </w:rPr>
      </w:pPr>
      <w:r w:rsidRPr="00C06F98">
        <w:rPr>
          <w:rFonts w:ascii="GHEA Grapalat" w:hAnsi="GHEA Grapalat" w:cs="Sylfaen"/>
          <w:sz w:val="20"/>
          <w:szCs w:val="24"/>
          <w:lang w:val="hy-AM" w:eastAsia="en-US"/>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0CDBB635" w14:textId="77777777" w:rsidR="00396814" w:rsidRPr="00C06F98" w:rsidRDefault="00396814" w:rsidP="00396814">
      <w:pPr>
        <w:pStyle w:val="norm"/>
        <w:spacing w:line="240" w:lineRule="auto"/>
        <w:ind w:firstLine="567"/>
        <w:rPr>
          <w:rFonts w:ascii="GHEA Grapalat" w:hAnsi="GHEA Grapalat"/>
          <w:sz w:val="20"/>
          <w:lang w:val="hy-AM"/>
        </w:rPr>
      </w:pPr>
      <w:r w:rsidRPr="00C06F98">
        <w:rPr>
          <w:rFonts w:ascii="GHEA Grapalat" w:hAnsi="GHEA Grapalat"/>
          <w:sz w:val="20"/>
          <w:lang w:val="hy-AM"/>
        </w:rPr>
        <w:t>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14:paraId="63E9D7DC" w14:textId="77777777" w:rsidR="00396814" w:rsidRPr="00C06F98" w:rsidRDefault="00396814" w:rsidP="00396814">
      <w:pPr>
        <w:pStyle w:val="norm"/>
        <w:spacing w:line="240" w:lineRule="auto"/>
        <w:ind w:firstLine="567"/>
        <w:rPr>
          <w:rFonts w:ascii="GHEA Grapalat" w:hAnsi="GHEA Grapalat" w:cs="Sylfaen"/>
          <w:sz w:val="20"/>
          <w:szCs w:val="24"/>
          <w:lang w:val="hy-AM" w:eastAsia="en-US"/>
        </w:rPr>
      </w:pPr>
      <w:r w:rsidRPr="00C06F98">
        <w:rPr>
          <w:rFonts w:ascii="GHEA Grapalat" w:hAnsi="GHEA Grapalat" w:cs="Sylfaen"/>
          <w:sz w:val="20"/>
          <w:szCs w:val="24"/>
          <w:lang w:val="hy-AM" w:eastAsia="en-US"/>
        </w:rPr>
        <w:t xml:space="preserve">8.10 Եթե սույն հրավերի 8.9-րդ կետով սահմանված ժամկետում մասնակիցը շտկում է արձանագրված անհամապատասխանությունը, ապա վերջինիս հայտը գնահատվում է բավարար: Հակառակ դեպքում տվյալ </w:t>
      </w:r>
      <w:r w:rsidRPr="00C06F98">
        <w:rPr>
          <w:rFonts w:ascii="GHEA Grapalat" w:hAnsi="GHEA Grapalat" w:cs="Sylfaen"/>
          <w:sz w:val="20"/>
          <w:szCs w:val="24"/>
          <w:lang w:val="hy-AM" w:eastAsia="en-US"/>
        </w:rPr>
        <w:lastRenderedPageBreak/>
        <w:t>մասնակցի հայտը գնահատվում է անբավարար և մերժվում է, իսկ ընտրված մասնակից է ճանաչվում հաջորդող տեղ զբաղեցրած մասնակիցը:</w:t>
      </w:r>
    </w:p>
    <w:p w14:paraId="1D0AED23" w14:textId="77777777" w:rsidR="00396814" w:rsidRPr="00C06F98" w:rsidRDefault="00396814" w:rsidP="00396814">
      <w:pPr>
        <w:pStyle w:val="BodyTextIndent2"/>
        <w:spacing w:line="240" w:lineRule="auto"/>
        <w:ind w:firstLine="567"/>
        <w:rPr>
          <w:rFonts w:ascii="GHEA Grapalat" w:hAnsi="GHEA Grapalat" w:cs="Sylfaen"/>
          <w:szCs w:val="24"/>
          <w:lang w:val="hy-AM"/>
        </w:rPr>
      </w:pPr>
      <w:r w:rsidRPr="00C06F98">
        <w:rPr>
          <w:rFonts w:ascii="GHEA Grapalat" w:hAnsi="GHEA Grapalat" w:cs="Sylfaen"/>
          <w:szCs w:val="24"/>
          <w:lang w:val="hy-AM"/>
        </w:rPr>
        <w:t xml:space="preserve">8.11 Հանձնաժողովի անդամը կամ քարտուղարը չի կարող մասնակցել հանձնաժողովի աշխատանքներին, եթե հանձնաժողովի գործունեության ընթացքում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 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սույնընթացակարգից: </w:t>
      </w:r>
    </w:p>
    <w:p w14:paraId="473825DD" w14:textId="77777777" w:rsidR="00396814" w:rsidRPr="00C06F98" w:rsidRDefault="00396814" w:rsidP="00396814">
      <w:pPr>
        <w:pStyle w:val="BodyTextIndent2"/>
        <w:spacing w:line="240" w:lineRule="auto"/>
        <w:ind w:firstLine="567"/>
        <w:rPr>
          <w:rFonts w:ascii="GHEA Grapalat" w:hAnsi="GHEA Grapalat" w:cs="Sylfaen"/>
          <w:szCs w:val="24"/>
          <w:lang w:val="hy-AM"/>
        </w:rPr>
      </w:pPr>
      <w:r w:rsidRPr="00C06F98">
        <w:rPr>
          <w:rFonts w:ascii="GHEA Grapalat" w:hAnsi="GHEA Grapalat" w:cs="Sylfaen"/>
          <w:szCs w:val="24"/>
          <w:lang w:val="hy-AM"/>
        </w:rPr>
        <w:t>8.12 Հայտերը բացվելուց և գնահատվելուց  հետո կազմվում է արձանագրություն`</w:t>
      </w:r>
      <w:r w:rsidRPr="00C06F98">
        <w:rPr>
          <w:rFonts w:ascii="GHEA Grapalat" w:hAnsi="GHEA Grapalat" w:cs="Sylfaen"/>
          <w:lang w:val="hy-AM"/>
        </w:rPr>
        <w:t xml:space="preserve"> գնումների մասին ՀՀ օրենսդրությամբ սահմանված կարգով: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C06F98">
        <w:rPr>
          <w:rFonts w:ascii="GHEA Grapalat" w:hAnsi="GHEA Grapalat" w:cs="Sylfaen"/>
          <w:szCs w:val="24"/>
          <w:lang w:val="hy-AM"/>
        </w:rPr>
        <w:t>Արձանագրությունն ստորագրում են հանձնաժողովի նիստին ներկա անդամները։</w:t>
      </w:r>
    </w:p>
    <w:p w14:paraId="50117A6F" w14:textId="77777777" w:rsidR="00396814" w:rsidRPr="00C06F98" w:rsidRDefault="00396814" w:rsidP="00396814">
      <w:pPr>
        <w:pStyle w:val="BodyTextIndent2"/>
        <w:spacing w:line="240" w:lineRule="auto"/>
        <w:ind w:firstLine="567"/>
        <w:rPr>
          <w:rFonts w:ascii="GHEA Grapalat" w:hAnsi="GHEA Grapalat" w:cs="Sylfaen"/>
          <w:szCs w:val="24"/>
          <w:lang w:val="hy-AM"/>
        </w:rPr>
      </w:pPr>
      <w:r w:rsidRPr="00C06F98">
        <w:rPr>
          <w:rFonts w:ascii="GHEA Grapalat" w:hAnsi="GHEA Grapalat" w:cs="Sylfaen"/>
          <w:szCs w:val="24"/>
          <w:lang w:val="hy-AM"/>
        </w:rPr>
        <w:t>8.13  Հանձնաժողովի քարտուղարը հայտերի բացման և գնահատման նիստի ավարտից հետո ոչ ուշ քան</w:t>
      </w:r>
      <w:r w:rsidRPr="00C06F98">
        <w:rPr>
          <w:rFonts w:ascii="GHEA Grapalat" w:hAnsi="GHEA Grapalat" w:cs="Arial"/>
          <w:spacing w:val="-8"/>
          <w:sz w:val="24"/>
          <w:szCs w:val="24"/>
          <w:lang w:val="hy-AM"/>
        </w:rPr>
        <w:t xml:space="preserve"> </w:t>
      </w:r>
      <w:r w:rsidRPr="00C06F98">
        <w:rPr>
          <w:rFonts w:ascii="GHEA Grapalat" w:hAnsi="GHEA Grapalat" w:cs="Sylfaen"/>
          <w:szCs w:val="24"/>
          <w:lang w:val="hy-AM"/>
        </w:rPr>
        <w:t xml:space="preserve"> հաջորդող աշխատանքային օրը` </w:t>
      </w:r>
    </w:p>
    <w:p w14:paraId="4992C46C" w14:textId="77777777" w:rsidR="00396814" w:rsidRPr="00C06F98" w:rsidRDefault="00396814" w:rsidP="00396814">
      <w:pPr>
        <w:pStyle w:val="BodyTextIndent2"/>
        <w:spacing w:line="240" w:lineRule="auto"/>
        <w:ind w:firstLine="567"/>
        <w:rPr>
          <w:rFonts w:ascii="GHEA Grapalat" w:hAnsi="GHEA Grapalat" w:cs="Sylfaen"/>
          <w:lang w:val="hy-AM"/>
        </w:rPr>
      </w:pPr>
      <w:r w:rsidRPr="00C06F98">
        <w:rPr>
          <w:rFonts w:ascii="GHEA Grapalat" w:hAnsi="GHEA Grapalat" w:cs="Sylfaen"/>
          <w:lang w:val="hy-AM"/>
        </w:rPr>
        <w:t>1) հայտերի բացման և գնահատման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1E8643BF" w14:textId="77777777" w:rsidR="00396814" w:rsidRPr="00C06F98" w:rsidRDefault="00396814" w:rsidP="00396814">
      <w:pPr>
        <w:pStyle w:val="BodyTextIndent2"/>
        <w:spacing w:line="240" w:lineRule="auto"/>
        <w:ind w:firstLine="567"/>
        <w:rPr>
          <w:rFonts w:ascii="GHEA Grapalat" w:hAnsi="GHEA Grapalat" w:cs="Sylfaen"/>
          <w:szCs w:val="24"/>
          <w:lang w:val="hy-AM"/>
        </w:rPr>
      </w:pPr>
      <w:r w:rsidRPr="00C06F98">
        <w:rPr>
          <w:rFonts w:ascii="GHEA Grapalat" w:hAnsi="GHEA Grapalat" w:cs="Sylfaen"/>
          <w:szCs w:val="24"/>
          <w:lang w:val="hy-AM"/>
        </w:rPr>
        <w:t>2) իր և գնահատող հանձնաժողովի` հայտերի բացման և գնահատման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FE1A811" w14:textId="77777777" w:rsidR="00396814" w:rsidRPr="00C06F98" w:rsidRDefault="00396814" w:rsidP="00396814">
      <w:pPr>
        <w:shd w:val="clear" w:color="auto" w:fill="FFFFFF"/>
        <w:ind w:firstLine="375"/>
        <w:jc w:val="both"/>
        <w:rPr>
          <w:rFonts w:ascii="GHEA Grapalat" w:hAnsi="GHEA Grapalat" w:cs="Sylfaen"/>
          <w:sz w:val="20"/>
          <w:lang w:val="hy-AM"/>
        </w:rPr>
      </w:pPr>
      <w:r w:rsidRPr="00C06F98">
        <w:rPr>
          <w:rFonts w:ascii="GHEA Grapalat" w:hAnsi="GHEA Grapalat"/>
          <w:lang w:val="hy-AM"/>
        </w:rPr>
        <w:tab/>
      </w:r>
      <w:r w:rsidRPr="00C06F98">
        <w:rPr>
          <w:rFonts w:ascii="GHEA Grapalat" w:hAnsi="GHEA Grapalat" w:cs="Sylfaen"/>
          <w:sz w:val="20"/>
          <w:lang w:val="hy-AM"/>
        </w:rPr>
        <w:t>8.14 Օրենքի 6-րդ հոդվածի 1-ին մասի 6-րդ կետով նախատեսված հիմքերն ի հայտ գալու դեպքում պատվիրատուի ղեկավարի պատճառաբանված որոշման հիման վրա լիազորված մարմինը մասնակցին ներառում է գնումների գործընթացին մասնակցելու իրավունք չունեցող մասնակիցների ցուցակում: Պատվիրատուի ղեկավարի պատճառաբանված որոշումը լիազորված մարմինը հրապարակում է տեղեկագրում:</w:t>
      </w:r>
    </w:p>
    <w:p w14:paraId="2EF95810" w14:textId="77777777" w:rsidR="00396814" w:rsidRPr="00C06F98" w:rsidRDefault="00396814" w:rsidP="00396814">
      <w:pPr>
        <w:shd w:val="clear" w:color="auto" w:fill="FFFFFF"/>
        <w:ind w:firstLine="375"/>
        <w:jc w:val="both"/>
        <w:rPr>
          <w:rFonts w:ascii="GHEA Grapalat" w:hAnsi="GHEA Grapalat" w:cs="Sylfaen"/>
          <w:sz w:val="20"/>
          <w:lang w:val="hy-AM"/>
        </w:rPr>
      </w:pPr>
      <w:r w:rsidRPr="00C06F98">
        <w:rPr>
          <w:rFonts w:ascii="GHEA Grapalat" w:hAnsi="GHEA Grapalat" w:cs="Sylfaen"/>
          <w:sz w:val="20"/>
          <w:lang w:val="hy-AM"/>
        </w:rPr>
        <w:t xml:space="preserve">Ընդ որում </w:t>
      </w:r>
      <w:r w:rsidRPr="00C06F98">
        <w:rPr>
          <w:rFonts w:ascii="Calibri" w:hAnsi="Calibri" w:cs="Calibri"/>
          <w:sz w:val="20"/>
          <w:lang w:val="hy-AM"/>
        </w:rPr>
        <w:t> </w:t>
      </w:r>
      <w:r w:rsidRPr="00C06F98">
        <w:rPr>
          <w:rFonts w:ascii="GHEA Grapalat" w:hAnsi="GHEA Grapalat" w:cs="Sylfaen"/>
          <w:sz w:val="20"/>
          <w:lang w:val="hy-AM"/>
        </w:rPr>
        <w:t xml:space="preserve">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14:paraId="2EB42705" w14:textId="77777777" w:rsidR="00396814" w:rsidRPr="00C06F98" w:rsidRDefault="00396814" w:rsidP="00396814">
      <w:pPr>
        <w:shd w:val="clear" w:color="auto" w:fill="FFFFFF"/>
        <w:ind w:firstLine="375"/>
        <w:jc w:val="both"/>
        <w:rPr>
          <w:rFonts w:ascii="GHEA Grapalat" w:hAnsi="GHEA Grapalat" w:cs="Sylfaen"/>
          <w:sz w:val="20"/>
          <w:lang w:val="hy-AM"/>
        </w:rPr>
      </w:pPr>
      <w:r w:rsidRPr="00C06F98">
        <w:rPr>
          <w:rFonts w:ascii="GHEA Grapalat" w:hAnsi="GHEA Grapalat" w:cs="Sylfaen"/>
          <w:sz w:val="20"/>
          <w:lang w:val="hy-AM"/>
        </w:rPr>
        <w:t>Եթե՝</w:t>
      </w:r>
    </w:p>
    <w:p w14:paraId="5049B00D" w14:textId="77777777" w:rsidR="00396814" w:rsidRPr="00C06F98" w:rsidRDefault="00396814" w:rsidP="00396814">
      <w:pPr>
        <w:pStyle w:val="ListParagraph"/>
        <w:numPr>
          <w:ilvl w:val="0"/>
          <w:numId w:val="18"/>
        </w:numPr>
        <w:shd w:val="clear" w:color="auto" w:fill="FFFFFF"/>
        <w:ind w:left="0" w:firstLine="630"/>
        <w:jc w:val="both"/>
        <w:rPr>
          <w:rFonts w:ascii="GHEA Grapalat" w:hAnsi="GHEA Grapalat" w:cs="Sylfaen"/>
          <w:sz w:val="20"/>
          <w:lang w:val="hy-AM"/>
        </w:rPr>
      </w:pPr>
      <w:r w:rsidRPr="00C06F98">
        <w:rPr>
          <w:rFonts w:ascii="GHEA Grapalat" w:hAnsi="GHEA Grapalat" w:cs="Sylfaen"/>
          <w:sz w:val="20"/>
          <w:lang w:val="hy-AM"/>
        </w:rPr>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5F3B645" w14:textId="77777777" w:rsidR="00396814" w:rsidRPr="00C06F98" w:rsidRDefault="00396814" w:rsidP="00396814">
      <w:pPr>
        <w:pStyle w:val="ListParagraph"/>
        <w:numPr>
          <w:ilvl w:val="0"/>
          <w:numId w:val="18"/>
        </w:numPr>
        <w:shd w:val="clear" w:color="auto" w:fill="FFFFFF"/>
        <w:ind w:left="0" w:firstLine="375"/>
        <w:jc w:val="both"/>
        <w:rPr>
          <w:rFonts w:ascii="GHEA Grapalat" w:hAnsi="GHEA Grapalat" w:cs="Sylfaen"/>
          <w:sz w:val="20"/>
          <w:lang w:val="hy-AM"/>
        </w:rPr>
      </w:pPr>
      <w:r w:rsidRPr="00C06F98">
        <w:rPr>
          <w:rFonts w:ascii="GHEA Grapalat" w:hAnsi="GHEA Grapalat" w:cs="Sylfaen"/>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 ապա պատվիրատուն դրա մասին գրավոր տեղեկացնում է լիազորված մարմին, որի հիման վրա մասնակիցը չի ներառվում ցուցակում:</w:t>
      </w:r>
    </w:p>
    <w:p w14:paraId="61A43CD9" w14:textId="77777777" w:rsidR="00396814" w:rsidRPr="00C06F98" w:rsidRDefault="00396814" w:rsidP="00396814">
      <w:pPr>
        <w:ind w:firstLine="375"/>
        <w:jc w:val="both"/>
        <w:rPr>
          <w:rFonts w:ascii="GHEA Grapalat" w:hAnsi="GHEA Grapalat" w:cs="Sylfaen"/>
          <w:sz w:val="20"/>
          <w:lang w:val="hy-AM"/>
        </w:rPr>
      </w:pPr>
      <w:r w:rsidRPr="00C06F98">
        <w:rPr>
          <w:rFonts w:ascii="GHEA Grapalat" w:hAnsi="GHEA Grapalat" w:cs="Sylfaen"/>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14" w:name="_Hlk193180492"/>
      <w:r w:rsidRPr="00C06F98">
        <w:rPr>
          <w:rFonts w:ascii="GHEA Grapalat" w:hAnsi="GHEA Grapalat" w:cs="Sylfaen"/>
          <w:sz w:val="20"/>
          <w:lang w:val="hy-AM"/>
        </w:rPr>
        <w:t xml:space="preserve">ներառյալ այն դեպքերը, երբ </w:t>
      </w:r>
      <w:r w:rsidRPr="00C06F98">
        <w:rPr>
          <w:rFonts w:ascii="GHEA Grapalat" w:hAnsi="GHEA Grapalat" w:cs="Sylfaen"/>
          <w:sz w:val="20"/>
          <w:lang w:val="hy-AM"/>
        </w:rPr>
        <w:lastRenderedPageBreak/>
        <w:t>սահմանված ժամկետում չի շտկում կամ ամբողջական  չի շտկում հայտի գնահատման արդյունքում արձանագրված անհամապատասխանությունները</w:t>
      </w:r>
      <w:bookmarkEnd w:id="14"/>
      <w:r w:rsidRPr="00C06F98">
        <w:rPr>
          <w:rFonts w:ascii="GHEA Grapalat" w:hAnsi="GHEA Grapalat" w:cs="Sylfaen"/>
          <w:sz w:val="20"/>
          <w:lang w:val="hy-AM"/>
        </w:rPr>
        <w:t xml:space="preserve">` </w:t>
      </w:r>
      <w:bookmarkStart w:id="15" w:name="_Hlk201942453"/>
      <w:r w:rsidRPr="00C06F98">
        <w:rPr>
          <w:rFonts w:ascii="GHEA Grapalat" w:hAnsi="GHEA Grapalat" w:cs="Sylfaen"/>
          <w:sz w:val="20"/>
          <w:lang w:val="hy-AM"/>
        </w:rPr>
        <w:t xml:space="preserve">այդ թվում՝ երբ </w:t>
      </w:r>
      <w:r w:rsidRPr="00C06F98">
        <w:rPr>
          <w:rFonts w:ascii="GHEA Grapalat" w:hAnsi="GHEA Grapalat"/>
          <w:sz w:val="20"/>
          <w:szCs w:val="20"/>
          <w:lang w:val="hy-AM"/>
        </w:rPr>
        <w:t>ՀՀ կառավարության 20.06.2025թ. N 817-Ա որոշման 2-րդ կետի 2-րդ ենթակետով նախատեսված ցուցակում ներառված</w:t>
      </w:r>
      <w:r w:rsidRPr="00C06F98">
        <w:rPr>
          <w:rFonts w:ascii="GHEA Grapalat" w:hAnsi="GHEA Grapalat" w:cs="Sylfaen"/>
          <w:sz w:val="20"/>
          <w:lang w:val="hy-AM"/>
        </w:rPr>
        <w:t xml:space="preserve"> անձը մասնակցի կողմից առաջարկվում է որպես ենթակապալառու,</w:t>
      </w:r>
      <w:r w:rsidRPr="00C06F98">
        <w:rPr>
          <w:rFonts w:ascii="GHEA Grapalat" w:hAnsi="GHEA Grapalat" w:cs="Sylfaen"/>
          <w:lang w:val="hy-AM"/>
        </w:rPr>
        <w:t xml:space="preserve"> </w:t>
      </w:r>
      <w:bookmarkEnd w:id="15"/>
      <w:r w:rsidRPr="00C06F98">
        <w:rPr>
          <w:rFonts w:ascii="GHEA Grapalat" w:hAnsi="GHEA Grapalat" w:cs="Sylfaen"/>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p>
    <w:p w14:paraId="74BF2B1E" w14:textId="77777777" w:rsidR="00396814" w:rsidRPr="00C06F98" w:rsidRDefault="00396814" w:rsidP="00396814">
      <w:pPr>
        <w:ind w:firstLine="375"/>
        <w:jc w:val="both"/>
        <w:rPr>
          <w:rFonts w:ascii="GHEA Grapalat" w:hAnsi="GHEA Grapalat" w:cs="Sylfaen"/>
          <w:sz w:val="20"/>
          <w:lang w:val="hy-AM"/>
        </w:rPr>
      </w:pPr>
      <w:r w:rsidRPr="00C06F98">
        <w:rPr>
          <w:rFonts w:ascii="GHEA Grapalat" w:hAnsi="GHEA Grapalat" w:cs="Sylfaen"/>
          <w:sz w:val="20"/>
          <w:lang w:val="hy-AM"/>
        </w:rPr>
        <w:t>-ս</w:t>
      </w:r>
      <w:r w:rsidRPr="00C06F98">
        <w:rPr>
          <w:rFonts w:ascii="GHEA Grapalat" w:hAnsi="GHEA Grapalat"/>
          <w:sz w:val="20"/>
          <w:szCs w:val="20"/>
          <w:lang w:val="hy-AM"/>
        </w:rPr>
        <w:t>ույն հրավերի  1-ին մասի 8.9.1  կետով նախատեսված հանգամանքը չի համարվում գնման գործընթացի շրջանակում ստանձնված պարտավորության խախտում:</w:t>
      </w:r>
    </w:p>
    <w:p w14:paraId="64E61961" w14:textId="77777777" w:rsidR="00396814" w:rsidRPr="00C06F98" w:rsidRDefault="00396814" w:rsidP="00396814">
      <w:pPr>
        <w:ind w:firstLine="375"/>
        <w:jc w:val="both"/>
        <w:rPr>
          <w:rFonts w:ascii="GHEA Grapalat" w:hAnsi="GHEA Grapalat"/>
          <w:sz w:val="20"/>
          <w:szCs w:val="20"/>
          <w:lang w:val="hy-AM"/>
        </w:rPr>
      </w:pPr>
      <w:r w:rsidRPr="00C06F98">
        <w:rPr>
          <w:rFonts w:ascii="GHEA Grapalat" w:hAnsi="GHEA Grapalat"/>
          <w:sz w:val="20"/>
          <w:szCs w:val="20"/>
          <w:lang w:val="hy-AM"/>
        </w:rPr>
        <w:t xml:space="preserve">      8.15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C06F98">
        <w:rPr>
          <w:rFonts w:ascii="GHEA Grapalat" w:hAnsi="GHEA Grapalat" w:cs="Sylfaen"/>
          <w:sz w:val="20"/>
          <w:szCs w:val="20"/>
          <w:lang w:val="hy-AM"/>
        </w:rPr>
        <w:t>:</w:t>
      </w:r>
    </w:p>
    <w:p w14:paraId="6A688543" w14:textId="77777777" w:rsidR="00396814" w:rsidRPr="00C06F98" w:rsidRDefault="00396814" w:rsidP="00396814">
      <w:pPr>
        <w:pStyle w:val="norm"/>
        <w:spacing w:line="240" w:lineRule="auto"/>
        <w:ind w:firstLine="706"/>
        <w:rPr>
          <w:rFonts w:ascii="GHEA Grapalat" w:hAnsi="GHEA Grapalat" w:cs="Sylfaen"/>
          <w:sz w:val="20"/>
          <w:szCs w:val="24"/>
          <w:lang w:val="hy-AM" w:eastAsia="en-US"/>
        </w:rPr>
      </w:pPr>
      <w:r w:rsidRPr="00C06F98">
        <w:rPr>
          <w:rFonts w:ascii="GHEA Grapalat" w:hAnsi="GHEA Grapalat" w:cs="Sylfaen"/>
          <w:sz w:val="20"/>
          <w:szCs w:val="24"/>
          <w:lang w:val="hy-AM" w:eastAsia="en-US"/>
        </w:rPr>
        <w:t>8.16 Սույն հրավերի 1-ին մասի 8.9 կետում նշված փաստաթղթերը մասնակիցը սահմանված ժամկետում հանձնա</w:t>
      </w:r>
      <w:r w:rsidRPr="00C06F98">
        <w:rPr>
          <w:rFonts w:ascii="GHEA Grapalat" w:hAnsi="GHEA Grapalat" w:cs="Sylfaen"/>
          <w:sz w:val="20"/>
          <w:szCs w:val="24"/>
          <w:lang w:val="hy-AM" w:eastAsia="en-US"/>
        </w:rPr>
        <w:softHyphen/>
        <w:t>ժողովի քարտուղարին ներկայացնում է վերջինիս՝ սույն հրավերով նախատեսված էլեկտրոնային փոստին ուղարկելու միջոցով:  Քարտուղարը պարտավոր է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14:paraId="46CD522D" w14:textId="77777777" w:rsidR="00396814" w:rsidRPr="00C06F98" w:rsidRDefault="00396814" w:rsidP="00396814">
      <w:pPr>
        <w:pStyle w:val="BodyTextIndent2"/>
        <w:spacing w:line="240" w:lineRule="auto"/>
        <w:ind w:firstLine="567"/>
        <w:rPr>
          <w:rFonts w:ascii="GHEA Grapalat" w:hAnsi="GHEA Grapalat" w:cs="Sylfaen"/>
          <w:szCs w:val="24"/>
          <w:lang w:val="hy-AM"/>
        </w:rPr>
      </w:pPr>
      <w:r w:rsidRPr="00C06F98">
        <w:rPr>
          <w:rFonts w:ascii="GHEA Grapalat" w:hAnsi="GHEA Grapalat" w:cs="Sylfaen"/>
          <w:szCs w:val="24"/>
          <w:lang w:val="hy-AM"/>
        </w:rPr>
        <w:t>8.17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14:paraId="4DD66555" w14:textId="77777777" w:rsidR="00396814" w:rsidRPr="00C06F98" w:rsidRDefault="00396814" w:rsidP="00396814">
      <w:pPr>
        <w:ind w:firstLine="567"/>
        <w:jc w:val="both"/>
        <w:rPr>
          <w:rFonts w:ascii="GHEA Grapalat" w:hAnsi="GHEA Grapalat" w:cs="Sylfaen"/>
          <w:sz w:val="20"/>
          <w:lang w:val="hy-AM"/>
        </w:rPr>
      </w:pPr>
      <w:r w:rsidRPr="00C06F98">
        <w:rPr>
          <w:rFonts w:ascii="GHEA Grapalat" w:hAnsi="GHEA Grapalat" w:cs="Sylfaen"/>
          <w:sz w:val="20"/>
          <w:lang w:val="hy-AM"/>
        </w:rPr>
        <w:t xml:space="preserve">8.18 Հանձնաժողովի և (կամ) պատվիրատուի կողմից էլեկտրոնային ծանուցումներն ուղարկվում են համակարգի միջոցով, իսկ մասնակցի կողմից` իր հայտում նշված էլեկտրոնային փոստից սույն հրավերում նշված` հանձնաժողովի քարտուղարի էլեկտրոնային փոստին </w:t>
      </w:r>
      <w:r w:rsidRPr="00C06F98">
        <w:rPr>
          <w:rFonts w:ascii="GHEA Grapalat" w:hAnsi="GHEA Grapalat"/>
          <w:sz w:val="20"/>
          <w:szCs w:val="20"/>
          <w:lang w:val="hy-AM" w:eastAsia="x-none"/>
        </w:rPr>
        <w:t>ուղարկվելու միջոցով:</w:t>
      </w:r>
      <w:r w:rsidRPr="00C06F98">
        <w:rPr>
          <w:rFonts w:ascii="GHEA Grapalat" w:hAnsi="GHEA Grapalat" w:cs="Sylfaen"/>
          <w:sz w:val="20"/>
          <w:lang w:val="hy-AM"/>
        </w:rPr>
        <w:t xml:space="preserve"> </w:t>
      </w:r>
    </w:p>
    <w:p w14:paraId="34FA57AE" w14:textId="77777777" w:rsidR="00396814" w:rsidRPr="00C06F98" w:rsidRDefault="00396814" w:rsidP="00396814">
      <w:pPr>
        <w:ind w:firstLine="567"/>
        <w:jc w:val="both"/>
        <w:rPr>
          <w:rFonts w:ascii="GHEA Grapalat" w:hAnsi="GHEA Grapalat"/>
          <w:sz w:val="20"/>
          <w:szCs w:val="20"/>
          <w:lang w:val="hy-AM" w:eastAsia="x-none"/>
        </w:rPr>
      </w:pPr>
      <w:r w:rsidRPr="00C06F98">
        <w:rPr>
          <w:rFonts w:ascii="GHEA Grapalat" w:hAnsi="GHEA Grapalat"/>
          <w:sz w:val="20"/>
          <w:szCs w:val="20"/>
          <w:lang w:val="hy-AM"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30273F9" w14:textId="77777777" w:rsidR="00396814" w:rsidRPr="00C06F98" w:rsidRDefault="00396814" w:rsidP="00396814">
      <w:pPr>
        <w:pStyle w:val="BodyTextIndent2"/>
        <w:spacing w:line="240" w:lineRule="auto"/>
        <w:ind w:firstLine="567"/>
        <w:rPr>
          <w:rFonts w:ascii="GHEA Grapalat" w:hAnsi="GHEA Grapalat" w:cs="Sylfaen"/>
          <w:szCs w:val="24"/>
          <w:lang w:val="hy-AM"/>
        </w:rPr>
      </w:pPr>
      <w:r w:rsidRPr="00C06F98">
        <w:rPr>
          <w:rFonts w:ascii="GHEA Grapalat" w:hAnsi="GHEA Grapalat" w:cs="Sylfaen"/>
          <w:szCs w:val="24"/>
          <w:lang w:val="hy-AM"/>
        </w:rPr>
        <w:t>Հայաստանի Հանրապետության ռեզիդենտ հանդիսացող մասնա</w:t>
      </w:r>
      <w:r w:rsidRPr="00C06F98">
        <w:rPr>
          <w:rFonts w:ascii="GHEA Grapalat" w:hAnsi="GHEA Grapalat" w:cs="Sylfaen"/>
          <w:szCs w:val="24"/>
          <w:lang w:val="hy-AM"/>
        </w:rPr>
        <w:softHyphen/>
        <w:t>կիցները հայտում ներառվող` իրենց կողմից հաստատվող  փաստա</w:t>
      </w:r>
      <w:r w:rsidRPr="00C06F98">
        <w:rPr>
          <w:rFonts w:ascii="GHEA Grapalat" w:hAnsi="GHEA Grapalat" w:cs="Sylfaen"/>
          <w:szCs w:val="24"/>
          <w:lang w:val="hy-AM"/>
        </w:rPr>
        <w:softHyphen/>
        <w:t>թղթերը հաստատում են էլեկտրոնային թվային ստորագրությամբ, իսկ Հայաստանի Հանրա</w:t>
      </w:r>
      <w:r w:rsidRPr="00C06F98">
        <w:rPr>
          <w:rFonts w:ascii="GHEA Grapalat" w:hAnsi="GHEA Grapalat" w:cs="Sylfaen"/>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տարբերակով:</w:t>
      </w:r>
    </w:p>
    <w:p w14:paraId="78934FE0" w14:textId="6D324D15" w:rsidR="003E7941" w:rsidRPr="00C06F98" w:rsidRDefault="003E7941" w:rsidP="003E7941">
      <w:pPr>
        <w:pStyle w:val="BodyTextIndent2"/>
        <w:spacing w:line="240" w:lineRule="auto"/>
        <w:ind w:firstLine="567"/>
        <w:rPr>
          <w:rFonts w:ascii="GHEA Grapalat" w:hAnsi="GHEA Grapalat" w:cs="Sylfaen"/>
          <w:szCs w:val="24"/>
          <w:lang w:val="hy-AM"/>
        </w:rPr>
      </w:pPr>
      <w:r w:rsidRPr="00C06F98">
        <w:rPr>
          <w:rFonts w:ascii="GHEA Grapalat" w:hAnsi="GHEA Grapalat" w:cs="Sylfaen"/>
          <w:szCs w:val="24"/>
          <w:lang w:val="hy-AM"/>
        </w:rPr>
        <w:t xml:space="preserve">Հայտում ներառվող՝ էլեկտրոնային թվային ստորագրությամբ հաստատվող փաստաթղթերը չեն կնքվում: </w:t>
      </w:r>
    </w:p>
    <w:p w14:paraId="24BDA722" w14:textId="77777777" w:rsidR="006351A5" w:rsidRPr="00C06F98" w:rsidRDefault="006351A5" w:rsidP="006351A5">
      <w:pPr>
        <w:pStyle w:val="BodyTextIndent2"/>
        <w:spacing w:line="240" w:lineRule="auto"/>
        <w:ind w:firstLine="567"/>
        <w:rPr>
          <w:rFonts w:ascii="GHEA Grapalat" w:hAnsi="GHEA Grapalat"/>
          <w:lang w:val="hy-AM"/>
        </w:rPr>
      </w:pPr>
      <w:r w:rsidRPr="00C06F98">
        <w:rPr>
          <w:rFonts w:ascii="GHEA Grapalat" w:hAnsi="GHEA Grapalat"/>
          <w:lang w:val="hy-AM"/>
        </w:rPr>
        <w:t>8.19</w:t>
      </w:r>
      <w:r w:rsidRPr="00C06F98">
        <w:rPr>
          <w:rFonts w:ascii="GHEA Grapalat" w:hAnsi="GHEA Grapalat" w:cs="Sylfaen"/>
          <w:lang w:val="hy-AM"/>
        </w:rPr>
        <w:t xml:space="preserve"> Հայտերի</w:t>
      </w:r>
      <w:r w:rsidRPr="00C06F98">
        <w:rPr>
          <w:rFonts w:ascii="GHEA Grapalat" w:hAnsi="GHEA Grapalat" w:cs="Arial"/>
          <w:lang w:val="hy-AM"/>
        </w:rPr>
        <w:t xml:space="preserve"> </w:t>
      </w:r>
      <w:r w:rsidRPr="00C06F98">
        <w:rPr>
          <w:rFonts w:ascii="GHEA Grapalat" w:hAnsi="GHEA Grapalat" w:cs="Sylfaen"/>
          <w:lang w:val="hy-AM"/>
        </w:rPr>
        <w:t>գնահատումը</w:t>
      </w:r>
      <w:r w:rsidRPr="00C06F98">
        <w:rPr>
          <w:rFonts w:ascii="GHEA Grapalat" w:hAnsi="GHEA Grapalat" w:cs="Arial"/>
          <w:lang w:val="hy-AM"/>
        </w:rPr>
        <w:t xml:space="preserve"> </w:t>
      </w:r>
      <w:r w:rsidRPr="00C06F98">
        <w:rPr>
          <w:rFonts w:ascii="GHEA Grapalat" w:hAnsi="GHEA Grapalat" w:cs="Sylfaen"/>
          <w:lang w:val="hy-AM"/>
        </w:rPr>
        <w:t>և</w:t>
      </w:r>
      <w:r w:rsidRPr="00C06F98">
        <w:rPr>
          <w:rFonts w:ascii="GHEA Grapalat" w:hAnsi="GHEA Grapalat" w:cs="Arial"/>
          <w:lang w:val="hy-AM"/>
        </w:rPr>
        <w:t xml:space="preserve"> </w:t>
      </w:r>
      <w:r w:rsidRPr="00C06F98">
        <w:rPr>
          <w:rFonts w:ascii="GHEA Grapalat" w:hAnsi="GHEA Grapalat" w:cs="Sylfaen"/>
          <w:lang w:val="hy-AM"/>
        </w:rPr>
        <w:t>ընտրված մասնակցի որոշումն</w:t>
      </w:r>
      <w:r w:rsidRPr="00C06F98">
        <w:rPr>
          <w:rFonts w:ascii="GHEA Grapalat" w:hAnsi="GHEA Grapalat" w:cs="Arial"/>
          <w:lang w:val="hy-AM"/>
        </w:rPr>
        <w:t xml:space="preserve"> </w:t>
      </w:r>
      <w:r w:rsidRPr="00C06F98">
        <w:rPr>
          <w:rFonts w:ascii="GHEA Grapalat" w:hAnsi="GHEA Grapalat" w:cs="Sylfaen"/>
          <w:lang w:val="hy-AM"/>
        </w:rPr>
        <w:t>իրականացվում</w:t>
      </w:r>
      <w:r w:rsidRPr="00C06F98">
        <w:rPr>
          <w:rFonts w:ascii="GHEA Grapalat" w:hAnsi="GHEA Grapalat" w:cs="Arial"/>
          <w:lang w:val="hy-AM"/>
        </w:rPr>
        <w:t xml:space="preserve"> </w:t>
      </w:r>
      <w:r w:rsidRPr="00C06F98">
        <w:rPr>
          <w:rFonts w:ascii="GHEA Grapalat" w:hAnsi="GHEA Grapalat" w:cs="Sylfaen"/>
          <w:lang w:val="hy-AM"/>
        </w:rPr>
        <w:t>է</w:t>
      </w:r>
      <w:r w:rsidRPr="00C06F98">
        <w:rPr>
          <w:rFonts w:ascii="GHEA Grapalat" w:hAnsi="GHEA Grapalat" w:cs="Arial"/>
          <w:lang w:val="hy-AM"/>
        </w:rPr>
        <w:t xml:space="preserve"> </w:t>
      </w:r>
      <w:r w:rsidRPr="00C06F98">
        <w:rPr>
          <w:rFonts w:ascii="GHEA Grapalat" w:hAnsi="GHEA Grapalat" w:cs="Sylfaen"/>
          <w:lang w:val="hy-AM"/>
        </w:rPr>
        <w:t>ըստ</w:t>
      </w:r>
      <w:r w:rsidRPr="00C06F98">
        <w:rPr>
          <w:rFonts w:ascii="GHEA Grapalat" w:hAnsi="GHEA Grapalat" w:cs="Arial"/>
          <w:lang w:val="hy-AM"/>
        </w:rPr>
        <w:t xml:space="preserve"> </w:t>
      </w:r>
      <w:r w:rsidRPr="00C06F98">
        <w:rPr>
          <w:rFonts w:ascii="GHEA Grapalat" w:hAnsi="GHEA Grapalat" w:cs="Sylfaen"/>
          <w:lang w:val="hy-AM"/>
        </w:rPr>
        <w:t>առանձին</w:t>
      </w:r>
      <w:r w:rsidRPr="00C06F98">
        <w:rPr>
          <w:rFonts w:ascii="GHEA Grapalat" w:hAnsi="GHEA Grapalat" w:cs="Arial"/>
          <w:lang w:val="hy-AM"/>
        </w:rPr>
        <w:t xml:space="preserve"> </w:t>
      </w:r>
      <w:r w:rsidRPr="00C06F98">
        <w:rPr>
          <w:rFonts w:ascii="GHEA Grapalat" w:hAnsi="GHEA Grapalat" w:cs="Sylfaen"/>
          <w:lang w:val="hy-AM"/>
        </w:rPr>
        <w:t>չափաբաժինների</w:t>
      </w:r>
      <w:r w:rsidRPr="00C06F98">
        <w:rPr>
          <w:rFonts w:ascii="GHEA Grapalat" w:hAnsi="GHEA Grapalat" w:cs="Sylfaen"/>
          <w:vertAlign w:val="superscript"/>
          <w:lang w:val="hy-AM"/>
        </w:rPr>
        <w:t>12</w:t>
      </w:r>
      <w:r w:rsidRPr="00C06F98">
        <w:rPr>
          <w:rStyle w:val="FootnoteReference"/>
          <w:rFonts w:ascii="GHEA Grapalat" w:hAnsi="GHEA Grapalat" w:cs="Sylfaen"/>
          <w:color w:val="FFFFFF"/>
          <w:lang w:val="hy-AM"/>
        </w:rPr>
        <w:footnoteReference w:id="10"/>
      </w:r>
      <w:r w:rsidRPr="00C06F98">
        <w:rPr>
          <w:rFonts w:ascii="GHEA Grapalat" w:hAnsi="GHEA Grapalat" w:cs="Tahoma"/>
          <w:lang w:val="hy-AM"/>
        </w:rPr>
        <w:t xml:space="preserve">։ </w:t>
      </w:r>
    </w:p>
    <w:p w14:paraId="42F44F10" w14:textId="77777777" w:rsidR="00583092" w:rsidRPr="00C06F98" w:rsidRDefault="00A150A9" w:rsidP="00EF3662">
      <w:pPr>
        <w:ind w:firstLine="567"/>
        <w:jc w:val="both"/>
        <w:rPr>
          <w:rFonts w:ascii="GHEA Grapalat" w:hAnsi="GHEA Grapalat"/>
          <w:sz w:val="20"/>
          <w:szCs w:val="20"/>
          <w:lang w:val="hy-AM" w:eastAsia="x-none"/>
        </w:rPr>
      </w:pPr>
      <w:r w:rsidRPr="00C06F98">
        <w:rPr>
          <w:rFonts w:ascii="GHEA Grapalat" w:hAnsi="GHEA Grapalat"/>
          <w:sz w:val="20"/>
          <w:szCs w:val="20"/>
          <w:lang w:val="hy-AM" w:eastAsia="x-none"/>
        </w:rPr>
        <w:t>8</w:t>
      </w:r>
      <w:r w:rsidR="009E35C5" w:rsidRPr="00C06F98">
        <w:rPr>
          <w:rFonts w:ascii="GHEA Grapalat" w:hAnsi="GHEA Grapalat"/>
          <w:sz w:val="20"/>
          <w:szCs w:val="20"/>
          <w:lang w:val="hy-AM" w:eastAsia="x-none"/>
        </w:rPr>
        <w:t>.</w:t>
      </w:r>
      <w:r w:rsidR="004134BB" w:rsidRPr="00C06F98">
        <w:rPr>
          <w:rFonts w:ascii="GHEA Grapalat" w:hAnsi="GHEA Grapalat"/>
          <w:sz w:val="20"/>
          <w:szCs w:val="20"/>
          <w:lang w:val="hy-AM" w:eastAsia="x-none"/>
        </w:rPr>
        <w:t>2</w:t>
      </w:r>
      <w:r w:rsidR="00FE348B" w:rsidRPr="00C06F98">
        <w:rPr>
          <w:rFonts w:ascii="GHEA Grapalat" w:hAnsi="GHEA Grapalat"/>
          <w:sz w:val="20"/>
          <w:szCs w:val="20"/>
          <w:lang w:val="hy-AM" w:eastAsia="x-none"/>
        </w:rPr>
        <w:t>0</w:t>
      </w:r>
      <w:r w:rsidR="003F288F" w:rsidRPr="00C06F98">
        <w:rPr>
          <w:rFonts w:ascii="GHEA Grapalat" w:hAnsi="GHEA Grapalat"/>
          <w:sz w:val="20"/>
          <w:szCs w:val="20"/>
          <w:lang w:val="hy-AM" w:eastAsia="x-none"/>
        </w:rPr>
        <w:t xml:space="preserve"> </w:t>
      </w:r>
      <w:r w:rsidR="00583092" w:rsidRPr="00C06F98">
        <w:rPr>
          <w:rFonts w:ascii="GHEA Grapalat" w:hAnsi="GHEA Grapalat"/>
          <w:sz w:val="20"/>
          <w:szCs w:val="20"/>
          <w:lang w:val="hy-AM"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C06F98">
        <w:rPr>
          <w:rFonts w:ascii="GHEA Grapalat" w:hAnsi="GHEA Grapalat"/>
          <w:sz w:val="20"/>
          <w:szCs w:val="20"/>
          <w:lang w:val="hy-AM" w:eastAsia="x-none"/>
        </w:rPr>
        <w:t xml:space="preserve">ի որոշմամբ </w:t>
      </w:r>
      <w:r w:rsidR="00583092" w:rsidRPr="00C06F98">
        <w:rPr>
          <w:rFonts w:ascii="GHEA Grapalat" w:hAnsi="GHEA Grapalat"/>
          <w:sz w:val="20"/>
          <w:szCs w:val="20"/>
          <w:lang w:val="hy-AM" w:eastAsia="x-none"/>
        </w:rPr>
        <w:t>ընտրված մասնակ</w:t>
      </w:r>
      <w:r w:rsidR="002E0966" w:rsidRPr="00C06F98">
        <w:rPr>
          <w:rFonts w:ascii="GHEA Grapalat" w:hAnsi="GHEA Grapalat"/>
          <w:sz w:val="20"/>
          <w:szCs w:val="20"/>
          <w:lang w:val="hy-AM" w:eastAsia="x-none"/>
        </w:rPr>
        <w:t xml:space="preserve">ից է ճանաչվում հաջորդող տեղ զբաղեցրած մասնակիցը՝ </w:t>
      </w:r>
      <w:r w:rsidR="00583092" w:rsidRPr="00C06F98">
        <w:rPr>
          <w:rFonts w:ascii="GHEA Grapalat" w:hAnsi="GHEA Grapalat"/>
          <w:sz w:val="20"/>
          <w:szCs w:val="20"/>
          <w:lang w:val="hy-AM" w:eastAsia="x-none"/>
        </w:rPr>
        <w:t>սույն հրավեր</w:t>
      </w:r>
      <w:r w:rsidR="00537173" w:rsidRPr="00C06F98">
        <w:rPr>
          <w:rFonts w:ascii="GHEA Grapalat" w:hAnsi="GHEA Grapalat"/>
          <w:sz w:val="20"/>
          <w:szCs w:val="20"/>
          <w:lang w:val="hy-AM" w:eastAsia="x-none"/>
        </w:rPr>
        <w:t>ի 1-ին մասի 8.13-ից 8.</w:t>
      </w:r>
      <w:r w:rsidR="00FE348B" w:rsidRPr="00C06F98">
        <w:rPr>
          <w:rFonts w:ascii="GHEA Grapalat" w:hAnsi="GHEA Grapalat"/>
          <w:sz w:val="20"/>
          <w:szCs w:val="20"/>
          <w:lang w:val="hy-AM" w:eastAsia="x-none"/>
        </w:rPr>
        <w:t>19</w:t>
      </w:r>
      <w:r w:rsidR="00537173" w:rsidRPr="00C06F98">
        <w:rPr>
          <w:rFonts w:ascii="GHEA Grapalat" w:hAnsi="GHEA Grapalat"/>
          <w:sz w:val="20"/>
          <w:szCs w:val="20"/>
          <w:lang w:val="hy-AM" w:eastAsia="x-none"/>
        </w:rPr>
        <w:t>-րդ կետերով սահմանված ընթացակարգ</w:t>
      </w:r>
      <w:r w:rsidR="002E0966" w:rsidRPr="00C06F98">
        <w:rPr>
          <w:rFonts w:ascii="GHEA Grapalat" w:hAnsi="GHEA Grapalat"/>
          <w:sz w:val="20"/>
          <w:szCs w:val="20"/>
          <w:lang w:val="hy-AM" w:eastAsia="x-none"/>
        </w:rPr>
        <w:t>ի կիրառմամբ</w:t>
      </w:r>
      <w:r w:rsidR="00583092" w:rsidRPr="00C06F98">
        <w:rPr>
          <w:rFonts w:ascii="GHEA Grapalat" w:hAnsi="GHEA Grapalat"/>
          <w:sz w:val="20"/>
          <w:szCs w:val="20"/>
          <w:lang w:val="hy-AM" w:eastAsia="x-none"/>
        </w:rPr>
        <w:t>:</w:t>
      </w:r>
    </w:p>
    <w:p w14:paraId="3189E2FE" w14:textId="77777777" w:rsidR="00583092" w:rsidRPr="00C06F98" w:rsidRDefault="00A150A9" w:rsidP="00EF3662">
      <w:pPr>
        <w:pStyle w:val="BodyTextIndent2"/>
        <w:spacing w:line="240" w:lineRule="auto"/>
        <w:ind w:firstLine="567"/>
        <w:rPr>
          <w:rFonts w:ascii="GHEA Grapalat" w:hAnsi="GHEA Grapalat" w:cs="Sylfaen"/>
          <w:szCs w:val="24"/>
          <w:lang w:val="hy-AM"/>
        </w:rPr>
      </w:pPr>
      <w:r w:rsidRPr="00C06F98">
        <w:rPr>
          <w:rFonts w:ascii="GHEA Grapalat" w:hAnsi="GHEA Grapalat" w:cs="Sylfaen"/>
          <w:szCs w:val="24"/>
          <w:lang w:val="hy-AM"/>
        </w:rPr>
        <w:t>8</w:t>
      </w:r>
      <w:r w:rsidR="00201DA0" w:rsidRPr="00C06F98">
        <w:rPr>
          <w:rFonts w:ascii="GHEA Grapalat" w:hAnsi="GHEA Grapalat" w:cs="Sylfaen"/>
          <w:szCs w:val="24"/>
          <w:lang w:val="hy-AM"/>
        </w:rPr>
        <w:t>.</w:t>
      </w:r>
      <w:r w:rsidR="002E0966" w:rsidRPr="00C06F98">
        <w:rPr>
          <w:rFonts w:ascii="GHEA Grapalat" w:hAnsi="GHEA Grapalat" w:cs="Sylfaen"/>
          <w:szCs w:val="24"/>
          <w:lang w:val="hy-AM"/>
        </w:rPr>
        <w:t>2</w:t>
      </w:r>
      <w:r w:rsidR="00FE348B" w:rsidRPr="00C06F98">
        <w:rPr>
          <w:rFonts w:ascii="GHEA Grapalat" w:hAnsi="GHEA Grapalat" w:cs="Sylfaen"/>
          <w:szCs w:val="24"/>
          <w:lang w:val="hy-AM"/>
        </w:rPr>
        <w:t>1</w:t>
      </w:r>
      <w:r w:rsidR="00D61B60" w:rsidRPr="00C06F98">
        <w:rPr>
          <w:rFonts w:ascii="GHEA Grapalat" w:hAnsi="GHEA Grapalat" w:cs="Sylfaen"/>
          <w:szCs w:val="24"/>
          <w:lang w:val="hy-AM"/>
        </w:rPr>
        <w:t xml:space="preserve"> </w:t>
      </w:r>
      <w:r w:rsidR="00583092" w:rsidRPr="00C06F98">
        <w:rPr>
          <w:rFonts w:ascii="GHEA Grapalat" w:hAnsi="GHEA Grapalat" w:cs="Sylfaen"/>
          <w:szCs w:val="24"/>
          <w:lang w:val="hy-AM"/>
        </w:rPr>
        <w:t>Մասնակից</w:t>
      </w:r>
      <w:r w:rsidR="00196487" w:rsidRPr="00C06F98">
        <w:rPr>
          <w:rFonts w:ascii="GHEA Grapalat" w:hAnsi="GHEA Grapalat" w:cs="Sylfaen"/>
          <w:szCs w:val="24"/>
          <w:lang w:val="hy-AM"/>
        </w:rPr>
        <w:t>ն</w:t>
      </w:r>
      <w:r w:rsidR="00583092" w:rsidRPr="00C06F98">
        <w:rPr>
          <w:rFonts w:ascii="GHEA Grapalat" w:hAnsi="GHEA Grapalat" w:cs="Sylfaen"/>
          <w:szCs w:val="24"/>
          <w:lang w:val="hy-AM"/>
        </w:rPr>
        <w:t xml:space="preserve"> իրեն ներկայացված պահանջների համապատասխանության հիմնավորման նպատակով կարող է ներկայացնել լրացուցիչ այլ փաստաթղթեր, տեղեկություններ և նյութեր։</w:t>
      </w:r>
    </w:p>
    <w:p w14:paraId="11D5FD5F" w14:textId="77777777" w:rsidR="00583092" w:rsidRPr="00C06F98" w:rsidRDefault="00662165" w:rsidP="00EF3662">
      <w:pPr>
        <w:pStyle w:val="BodyTextIndent2"/>
        <w:spacing w:line="240" w:lineRule="auto"/>
        <w:ind w:firstLine="567"/>
        <w:rPr>
          <w:rFonts w:ascii="GHEA Grapalat" w:hAnsi="GHEA Grapalat" w:cs="Sylfaen"/>
          <w:szCs w:val="24"/>
          <w:lang w:val="hy-AM"/>
        </w:rPr>
      </w:pPr>
      <w:r w:rsidRPr="00C06F98">
        <w:rPr>
          <w:rFonts w:ascii="GHEA Grapalat" w:hAnsi="GHEA Grapalat" w:cs="Sylfaen"/>
          <w:szCs w:val="24"/>
          <w:lang w:val="hy-AM"/>
        </w:rPr>
        <w:t>Հ</w:t>
      </w:r>
      <w:r w:rsidR="00583092" w:rsidRPr="00C06F98">
        <w:rPr>
          <w:rFonts w:ascii="GHEA Grapalat" w:hAnsi="GHEA Grapalat" w:cs="Sylfaen"/>
          <w:szCs w:val="24"/>
          <w:lang w:val="hy-AM"/>
        </w:rPr>
        <w:t xml:space="preserve">անձնաժողովը կարող է ստուգել </w:t>
      </w:r>
      <w:r w:rsidR="004B383E" w:rsidRPr="00C06F98">
        <w:rPr>
          <w:rFonts w:ascii="GHEA Grapalat" w:hAnsi="GHEA Grapalat" w:cs="Sylfaen"/>
          <w:szCs w:val="24"/>
          <w:lang w:val="hy-AM"/>
        </w:rPr>
        <w:t>մ</w:t>
      </w:r>
      <w:r w:rsidR="00583092" w:rsidRPr="00C06F98">
        <w:rPr>
          <w:rFonts w:ascii="GHEA Grapalat" w:hAnsi="GHEA Grapalat" w:cs="Sylfaen"/>
          <w:szCs w:val="24"/>
          <w:lang w:val="hy-AM"/>
        </w:rPr>
        <w:t xml:space="preserve">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w:t>
      </w:r>
      <w:r w:rsidR="004B383E" w:rsidRPr="00C06F98">
        <w:rPr>
          <w:rFonts w:ascii="GHEA Grapalat" w:hAnsi="GHEA Grapalat" w:cs="Sylfaen"/>
          <w:szCs w:val="24"/>
          <w:lang w:val="hy-AM"/>
        </w:rPr>
        <w:t>մ</w:t>
      </w:r>
      <w:r w:rsidR="00583092" w:rsidRPr="00C06F98">
        <w:rPr>
          <w:rFonts w:ascii="GHEA Grapalat" w:hAnsi="GHEA Grapalat" w:cs="Sylfaen"/>
          <w:szCs w:val="24"/>
          <w:lang w:val="hy-AM"/>
        </w:rPr>
        <w:t>ասնակցի ներկայացրած տվյալների իսկության ստուգման արդյունքում տվյալները որակվում են իրականությանը չհամապա</w:t>
      </w:r>
      <w:r w:rsidR="00583092" w:rsidRPr="00C06F98">
        <w:rPr>
          <w:rFonts w:ascii="GHEA Grapalat" w:hAnsi="GHEA Grapalat" w:cs="Sylfaen"/>
          <w:szCs w:val="24"/>
          <w:lang w:val="hy-AM"/>
        </w:rPr>
        <w:softHyphen/>
        <w:t xml:space="preserve">տասխանող, ապա տվյալ </w:t>
      </w:r>
      <w:r w:rsidR="004B383E" w:rsidRPr="00C06F98">
        <w:rPr>
          <w:rFonts w:ascii="GHEA Grapalat" w:hAnsi="GHEA Grapalat" w:cs="Sylfaen"/>
          <w:szCs w:val="24"/>
          <w:lang w:val="hy-AM"/>
        </w:rPr>
        <w:t>մ</w:t>
      </w:r>
      <w:r w:rsidR="00583092" w:rsidRPr="00C06F98">
        <w:rPr>
          <w:rFonts w:ascii="GHEA Grapalat" w:hAnsi="GHEA Grapalat" w:cs="Sylfaen"/>
          <w:szCs w:val="24"/>
          <w:lang w:val="hy-AM"/>
        </w:rPr>
        <w:t>ասնակցի հայտը մերժվում է</w:t>
      </w:r>
      <w:r w:rsidR="00196487" w:rsidRPr="00C06F98">
        <w:rPr>
          <w:rFonts w:ascii="GHEA Grapalat" w:hAnsi="GHEA Grapalat" w:cs="Sylfaen"/>
          <w:szCs w:val="24"/>
          <w:lang w:val="hy-AM"/>
        </w:rPr>
        <w:t>:</w:t>
      </w:r>
    </w:p>
    <w:p w14:paraId="5965E9D8" w14:textId="77777777" w:rsidR="00583092" w:rsidRPr="00C06F98" w:rsidRDefault="00A150A9" w:rsidP="00EF3662">
      <w:pPr>
        <w:pStyle w:val="BodyTextIndent2"/>
        <w:spacing w:line="240" w:lineRule="auto"/>
        <w:ind w:firstLine="567"/>
        <w:rPr>
          <w:rFonts w:ascii="GHEA Grapalat" w:hAnsi="GHEA Grapalat" w:cs="Sylfaen"/>
          <w:szCs w:val="24"/>
          <w:lang w:val="hy-AM"/>
        </w:rPr>
      </w:pPr>
      <w:r w:rsidRPr="00C06F98">
        <w:rPr>
          <w:rFonts w:ascii="GHEA Grapalat" w:hAnsi="GHEA Grapalat" w:cs="Sylfaen"/>
          <w:szCs w:val="24"/>
          <w:lang w:val="hy-AM"/>
        </w:rPr>
        <w:t>8</w:t>
      </w:r>
      <w:r w:rsidR="00201DA0" w:rsidRPr="00C06F98">
        <w:rPr>
          <w:rFonts w:ascii="GHEA Grapalat" w:hAnsi="GHEA Grapalat" w:cs="Sylfaen"/>
          <w:szCs w:val="24"/>
          <w:lang w:val="hy-AM"/>
        </w:rPr>
        <w:t>.</w:t>
      </w:r>
      <w:r w:rsidR="00F96621" w:rsidRPr="00C06F98">
        <w:rPr>
          <w:rFonts w:ascii="GHEA Grapalat" w:hAnsi="GHEA Grapalat" w:cs="Sylfaen"/>
          <w:szCs w:val="24"/>
          <w:lang w:val="hy-AM"/>
        </w:rPr>
        <w:t>2</w:t>
      </w:r>
      <w:r w:rsidR="00FE348B" w:rsidRPr="00C06F98">
        <w:rPr>
          <w:rFonts w:ascii="GHEA Grapalat" w:hAnsi="GHEA Grapalat" w:cs="Sylfaen"/>
          <w:szCs w:val="24"/>
          <w:lang w:val="hy-AM"/>
        </w:rPr>
        <w:t>2</w:t>
      </w:r>
      <w:r w:rsidR="00D61B60" w:rsidRPr="00C06F98">
        <w:rPr>
          <w:rFonts w:ascii="GHEA Grapalat" w:hAnsi="GHEA Grapalat" w:cs="Sylfaen"/>
          <w:szCs w:val="24"/>
          <w:lang w:val="hy-AM"/>
        </w:rPr>
        <w:t xml:space="preserve"> </w:t>
      </w:r>
      <w:r w:rsidR="00583092" w:rsidRPr="00C06F98">
        <w:rPr>
          <w:rFonts w:ascii="GHEA Grapalat" w:hAnsi="GHEA Grapalat" w:cs="Sylfaen"/>
          <w:szCs w:val="24"/>
          <w:lang w:val="hy-AM"/>
        </w:rPr>
        <w:t>Սույն հրավերի</w:t>
      </w:r>
      <w:r w:rsidR="005D3674" w:rsidRPr="00C06F98">
        <w:rPr>
          <w:rFonts w:ascii="GHEA Grapalat" w:hAnsi="GHEA Grapalat" w:cs="Sylfaen"/>
          <w:szCs w:val="24"/>
          <w:lang w:val="hy-AM"/>
        </w:rPr>
        <w:t xml:space="preserve"> 1-ին մասի</w:t>
      </w:r>
      <w:r w:rsidR="00583092" w:rsidRPr="00C06F98">
        <w:rPr>
          <w:rFonts w:ascii="GHEA Grapalat" w:hAnsi="GHEA Grapalat" w:cs="Sylfaen"/>
          <w:szCs w:val="24"/>
          <w:lang w:val="hy-AM"/>
        </w:rPr>
        <w:t xml:space="preserve"> </w:t>
      </w:r>
      <w:r w:rsidR="004B383E" w:rsidRPr="00C06F98">
        <w:rPr>
          <w:rFonts w:ascii="GHEA Grapalat" w:hAnsi="GHEA Grapalat" w:cs="Sylfaen"/>
          <w:szCs w:val="24"/>
          <w:lang w:val="hy-AM"/>
        </w:rPr>
        <w:t>8</w:t>
      </w:r>
      <w:r w:rsidR="009C3B73" w:rsidRPr="00C06F98">
        <w:rPr>
          <w:rFonts w:ascii="GHEA Grapalat" w:hAnsi="GHEA Grapalat" w:cs="Sylfaen"/>
          <w:szCs w:val="24"/>
          <w:lang w:val="hy-AM"/>
        </w:rPr>
        <w:t>.</w:t>
      </w:r>
      <w:r w:rsidR="00D61B60" w:rsidRPr="00C06F98">
        <w:rPr>
          <w:rFonts w:ascii="GHEA Grapalat" w:hAnsi="GHEA Grapalat" w:cs="Sylfaen"/>
          <w:szCs w:val="24"/>
          <w:lang w:val="hy-AM"/>
        </w:rPr>
        <w:t>2</w:t>
      </w:r>
      <w:r w:rsidR="00FE348B" w:rsidRPr="00C06F98">
        <w:rPr>
          <w:rFonts w:ascii="GHEA Grapalat" w:hAnsi="GHEA Grapalat" w:cs="Sylfaen"/>
          <w:szCs w:val="24"/>
          <w:lang w:val="hy-AM"/>
        </w:rPr>
        <w:t>1</w:t>
      </w:r>
      <w:r w:rsidR="00D61B60" w:rsidRPr="00C06F98">
        <w:rPr>
          <w:rFonts w:ascii="GHEA Grapalat" w:hAnsi="GHEA Grapalat" w:cs="Sylfaen"/>
          <w:szCs w:val="24"/>
          <w:lang w:val="hy-AM"/>
        </w:rPr>
        <w:t xml:space="preserve"> </w:t>
      </w:r>
      <w:r w:rsidR="00583092" w:rsidRPr="00C06F98">
        <w:rPr>
          <w:rFonts w:ascii="GHEA Grapalat" w:hAnsi="GHEA Grapalat" w:cs="Sylfaen"/>
          <w:szCs w:val="24"/>
          <w:lang w:val="hy-AM"/>
        </w:rPr>
        <w:t xml:space="preserve">կետի կիրառման նպատակով </w:t>
      </w:r>
      <w:r w:rsidR="00F96621" w:rsidRPr="00C06F98">
        <w:rPr>
          <w:rFonts w:ascii="GHEA Grapalat" w:hAnsi="GHEA Grapalat" w:cs="Sylfaen"/>
          <w:szCs w:val="24"/>
          <w:lang w:val="hy-AM"/>
        </w:rPr>
        <w:t xml:space="preserve">կարող է </w:t>
      </w:r>
      <w:r w:rsidR="00583092" w:rsidRPr="00C06F98">
        <w:rPr>
          <w:rFonts w:ascii="GHEA Grapalat" w:hAnsi="GHEA Grapalat" w:cs="Sylfaen"/>
          <w:szCs w:val="24"/>
          <w:lang w:val="hy-AM"/>
        </w:rPr>
        <w:t>հրավիրվ</w:t>
      </w:r>
      <w:r w:rsidR="00F96621" w:rsidRPr="00C06F98">
        <w:rPr>
          <w:rFonts w:ascii="GHEA Grapalat" w:hAnsi="GHEA Grapalat" w:cs="Sylfaen"/>
          <w:szCs w:val="24"/>
          <w:lang w:val="hy-AM"/>
        </w:rPr>
        <w:t xml:space="preserve">ել </w:t>
      </w:r>
      <w:r w:rsidR="00583092" w:rsidRPr="00C06F98">
        <w:rPr>
          <w:rFonts w:ascii="GHEA Grapalat" w:hAnsi="GHEA Grapalat" w:cs="Sylfaen"/>
          <w:szCs w:val="24"/>
          <w:lang w:val="hy-AM"/>
        </w:rPr>
        <w:t>հանձնաժողովի արտահերթ նիստ։</w:t>
      </w:r>
    </w:p>
    <w:p w14:paraId="35C8F67C" w14:textId="77777777" w:rsidR="00196487" w:rsidRPr="00C06F98" w:rsidRDefault="00A150A9" w:rsidP="00EF3662">
      <w:pPr>
        <w:pStyle w:val="norm"/>
        <w:spacing w:line="240" w:lineRule="auto"/>
        <w:ind w:firstLine="567"/>
        <w:rPr>
          <w:rFonts w:ascii="GHEA Grapalat" w:hAnsi="GHEA Grapalat"/>
          <w:sz w:val="20"/>
          <w:lang w:val="hy-AM"/>
        </w:rPr>
      </w:pPr>
      <w:r w:rsidRPr="00C06F98">
        <w:rPr>
          <w:rFonts w:ascii="GHEA Grapalat" w:hAnsi="GHEA Grapalat" w:cs="Sylfaen"/>
          <w:sz w:val="20"/>
          <w:lang w:val="hy-AM"/>
        </w:rPr>
        <w:t>8</w:t>
      </w:r>
      <w:r w:rsidR="00201DA0" w:rsidRPr="00C06F98">
        <w:rPr>
          <w:rFonts w:ascii="GHEA Grapalat" w:hAnsi="GHEA Grapalat" w:cs="Sylfaen"/>
          <w:sz w:val="20"/>
          <w:lang w:val="hy-AM"/>
        </w:rPr>
        <w:t>.</w:t>
      </w:r>
      <w:r w:rsidR="00F96621" w:rsidRPr="00C06F98">
        <w:rPr>
          <w:rFonts w:ascii="GHEA Grapalat" w:hAnsi="GHEA Grapalat" w:cs="Sylfaen"/>
          <w:sz w:val="20"/>
          <w:lang w:val="hy-AM"/>
        </w:rPr>
        <w:t>2</w:t>
      </w:r>
      <w:r w:rsidR="00FE348B" w:rsidRPr="00C06F98">
        <w:rPr>
          <w:rFonts w:ascii="GHEA Grapalat" w:hAnsi="GHEA Grapalat" w:cs="Sylfaen"/>
          <w:sz w:val="20"/>
          <w:lang w:val="hy-AM"/>
        </w:rPr>
        <w:t>3</w:t>
      </w:r>
      <w:r w:rsidR="00F6799D" w:rsidRPr="00C06F98">
        <w:rPr>
          <w:rFonts w:ascii="GHEA Grapalat" w:hAnsi="GHEA Grapalat" w:cs="Sylfaen"/>
          <w:sz w:val="20"/>
          <w:lang w:val="hy-AM"/>
        </w:rPr>
        <w:t xml:space="preserve"> </w:t>
      </w:r>
      <w:r w:rsidR="00196487" w:rsidRPr="00C06F98">
        <w:rPr>
          <w:rFonts w:ascii="GHEA Grapalat" w:hAnsi="GHEA Grapalat" w:cs="Tahoma"/>
          <w:sz w:val="20"/>
          <w:lang w:val="hy-AM"/>
        </w:rPr>
        <w:t>Ընտրված</w:t>
      </w:r>
      <w:r w:rsidR="00196487" w:rsidRPr="00C06F98">
        <w:rPr>
          <w:rFonts w:ascii="GHEA Grapalat" w:hAnsi="GHEA Grapalat" w:cs="Arial Armenian"/>
          <w:sz w:val="20"/>
          <w:lang w:val="hy-AM"/>
        </w:rPr>
        <w:t xml:space="preserve"> </w:t>
      </w:r>
      <w:r w:rsidR="00196487" w:rsidRPr="00C06F98">
        <w:rPr>
          <w:rFonts w:ascii="GHEA Grapalat" w:hAnsi="GHEA Grapalat" w:cs="Tahoma"/>
          <w:sz w:val="20"/>
          <w:lang w:val="hy-AM"/>
        </w:rPr>
        <w:t>մասնակցին</w:t>
      </w:r>
      <w:r w:rsidR="00196487" w:rsidRPr="00C06F98">
        <w:rPr>
          <w:rFonts w:ascii="GHEA Grapalat" w:hAnsi="GHEA Grapalat" w:cs="Arial Armenian"/>
          <w:sz w:val="20"/>
          <w:lang w:val="hy-AM"/>
        </w:rPr>
        <w:t xml:space="preserve"> </w:t>
      </w:r>
      <w:r w:rsidR="00196487" w:rsidRPr="00C06F98">
        <w:rPr>
          <w:rFonts w:ascii="GHEA Grapalat" w:hAnsi="GHEA Grapalat" w:cs="Tahoma"/>
          <w:sz w:val="20"/>
          <w:lang w:val="hy-AM"/>
        </w:rPr>
        <w:t>որոշելու</w:t>
      </w:r>
      <w:r w:rsidR="00196487" w:rsidRPr="00C06F98">
        <w:rPr>
          <w:rFonts w:ascii="GHEA Grapalat" w:hAnsi="GHEA Grapalat" w:cs="Arial Armenian"/>
          <w:sz w:val="20"/>
          <w:lang w:val="hy-AM"/>
        </w:rPr>
        <w:t xml:space="preserve"> </w:t>
      </w:r>
      <w:r w:rsidR="00196487" w:rsidRPr="00C06F98">
        <w:rPr>
          <w:rFonts w:ascii="GHEA Grapalat" w:hAnsi="GHEA Grapalat" w:cs="Tahoma"/>
          <w:sz w:val="20"/>
          <w:lang w:val="hy-AM"/>
        </w:rPr>
        <w:t>նիստի</w:t>
      </w:r>
      <w:r w:rsidR="00196487" w:rsidRPr="00C06F98">
        <w:rPr>
          <w:rFonts w:ascii="GHEA Grapalat" w:hAnsi="GHEA Grapalat" w:cs="Arial Armenian"/>
          <w:sz w:val="20"/>
          <w:lang w:val="hy-AM"/>
        </w:rPr>
        <w:t xml:space="preserve"> </w:t>
      </w:r>
      <w:r w:rsidR="00196487" w:rsidRPr="00C06F98">
        <w:rPr>
          <w:rFonts w:ascii="GHEA Grapalat" w:hAnsi="GHEA Grapalat" w:cs="Tahoma"/>
          <w:sz w:val="20"/>
          <w:lang w:val="hy-AM"/>
        </w:rPr>
        <w:t>ավարտին</w:t>
      </w:r>
      <w:r w:rsidR="00196487" w:rsidRPr="00C06F98">
        <w:rPr>
          <w:rFonts w:ascii="GHEA Grapalat" w:hAnsi="GHEA Grapalat" w:cs="Arial Armenian"/>
          <w:sz w:val="20"/>
          <w:lang w:val="hy-AM"/>
        </w:rPr>
        <w:t xml:space="preserve"> </w:t>
      </w:r>
      <w:r w:rsidR="00196487" w:rsidRPr="00C06F98">
        <w:rPr>
          <w:rFonts w:ascii="GHEA Grapalat" w:hAnsi="GHEA Grapalat" w:cs="Tahoma"/>
          <w:sz w:val="20"/>
          <w:lang w:val="hy-AM"/>
        </w:rPr>
        <w:t>հաջորդող</w:t>
      </w:r>
      <w:r w:rsidR="00196487" w:rsidRPr="00C06F98">
        <w:rPr>
          <w:rFonts w:ascii="GHEA Grapalat" w:hAnsi="GHEA Grapalat" w:cs="Arial Armenian"/>
          <w:sz w:val="20"/>
          <w:lang w:val="hy-AM"/>
        </w:rPr>
        <w:t xml:space="preserve"> </w:t>
      </w:r>
      <w:r w:rsidR="00196487" w:rsidRPr="00C06F98">
        <w:rPr>
          <w:rFonts w:ascii="GHEA Grapalat" w:hAnsi="GHEA Grapalat" w:cs="Tahoma"/>
          <w:sz w:val="20"/>
          <w:lang w:val="hy-AM"/>
        </w:rPr>
        <w:t>աշխատանքային</w:t>
      </w:r>
      <w:r w:rsidR="00196487" w:rsidRPr="00C06F98">
        <w:rPr>
          <w:rFonts w:ascii="GHEA Grapalat" w:hAnsi="GHEA Grapalat" w:cs="Arial Armenian"/>
          <w:sz w:val="20"/>
          <w:lang w:val="hy-AM"/>
        </w:rPr>
        <w:t xml:space="preserve"> </w:t>
      </w:r>
      <w:r w:rsidR="00196487" w:rsidRPr="00C06F98">
        <w:rPr>
          <w:rFonts w:ascii="GHEA Grapalat" w:hAnsi="GHEA Grapalat" w:cs="Tahoma"/>
          <w:sz w:val="20"/>
          <w:lang w:val="hy-AM"/>
        </w:rPr>
        <w:t>օրը</w:t>
      </w:r>
      <w:r w:rsidR="00196487" w:rsidRPr="00C06F98">
        <w:rPr>
          <w:rFonts w:ascii="GHEA Grapalat" w:hAnsi="GHEA Grapalat" w:cs="Arial Armenian"/>
          <w:sz w:val="20"/>
          <w:lang w:val="hy-AM"/>
        </w:rPr>
        <w:t xml:space="preserve">  </w:t>
      </w:r>
      <w:r w:rsidR="00196487" w:rsidRPr="00C06F98">
        <w:rPr>
          <w:rFonts w:ascii="GHEA Grapalat" w:hAnsi="GHEA Grapalat" w:cs="Tahoma"/>
          <w:sz w:val="20"/>
          <w:lang w:val="hy-AM"/>
        </w:rPr>
        <w:t>հանձնաժողովի</w:t>
      </w:r>
      <w:r w:rsidR="00196487" w:rsidRPr="00C06F98">
        <w:rPr>
          <w:rFonts w:ascii="GHEA Grapalat" w:hAnsi="GHEA Grapalat" w:cs="Arial Armenian"/>
          <w:sz w:val="20"/>
          <w:lang w:val="hy-AM"/>
        </w:rPr>
        <w:t xml:space="preserve"> </w:t>
      </w:r>
      <w:r w:rsidR="00196487" w:rsidRPr="00C06F98">
        <w:rPr>
          <w:rFonts w:ascii="GHEA Grapalat" w:hAnsi="GHEA Grapalat" w:cs="Tahoma"/>
          <w:sz w:val="20"/>
          <w:lang w:val="hy-AM"/>
        </w:rPr>
        <w:t>քարտուղարը՝</w:t>
      </w:r>
    </w:p>
    <w:p w14:paraId="79A4C5EA" w14:textId="77777777" w:rsidR="00196487" w:rsidRPr="00C06F98" w:rsidRDefault="00196487" w:rsidP="00EF3662">
      <w:pPr>
        <w:pStyle w:val="norm"/>
        <w:spacing w:line="240" w:lineRule="auto"/>
        <w:ind w:firstLine="706"/>
        <w:rPr>
          <w:rFonts w:ascii="GHEA Grapalat" w:hAnsi="GHEA Grapalat" w:cs="Tahoma"/>
          <w:sz w:val="20"/>
          <w:lang w:val="hy-AM"/>
        </w:rPr>
      </w:pPr>
      <w:r w:rsidRPr="00C06F98">
        <w:rPr>
          <w:rFonts w:ascii="GHEA Grapalat" w:hAnsi="GHEA Grapalat"/>
          <w:sz w:val="20"/>
          <w:lang w:val="hy-AM"/>
        </w:rPr>
        <w:lastRenderedPageBreak/>
        <w:tab/>
        <w:t xml:space="preserve">1) </w:t>
      </w:r>
      <w:r w:rsidR="006B5588" w:rsidRPr="00C06F98">
        <w:rPr>
          <w:rFonts w:ascii="GHEA Grapalat" w:hAnsi="GHEA Grapalat"/>
          <w:sz w:val="20"/>
          <w:lang w:val="hy-AM"/>
        </w:rPr>
        <w:t>Հ</w:t>
      </w:r>
      <w:r w:rsidRPr="00C06F98">
        <w:rPr>
          <w:rFonts w:ascii="GHEA Grapalat" w:hAnsi="GHEA Grapalat" w:cs="Tahoma"/>
          <w:sz w:val="20"/>
          <w:lang w:val="hy-AM"/>
        </w:rPr>
        <w:t>ամակարգում</w:t>
      </w:r>
      <w:r w:rsidRPr="00C06F98">
        <w:rPr>
          <w:rFonts w:ascii="GHEA Grapalat" w:hAnsi="GHEA Grapalat" w:cs="Arial Armenian"/>
          <w:sz w:val="20"/>
          <w:lang w:val="hy-AM"/>
        </w:rPr>
        <w:t xml:space="preserve"> </w:t>
      </w:r>
      <w:r w:rsidRPr="00C06F98">
        <w:rPr>
          <w:rFonts w:ascii="GHEA Grapalat" w:hAnsi="GHEA Grapalat" w:cs="Tahoma"/>
          <w:sz w:val="20"/>
          <w:lang w:val="hy-AM"/>
        </w:rPr>
        <w:t>նշում</w:t>
      </w:r>
      <w:r w:rsidRPr="00C06F98">
        <w:rPr>
          <w:rFonts w:ascii="GHEA Grapalat" w:hAnsi="GHEA Grapalat" w:cs="Arial Armenian"/>
          <w:sz w:val="20"/>
          <w:lang w:val="hy-AM"/>
        </w:rPr>
        <w:t xml:space="preserve"> </w:t>
      </w:r>
      <w:r w:rsidRPr="00C06F98">
        <w:rPr>
          <w:rFonts w:ascii="GHEA Grapalat" w:hAnsi="GHEA Grapalat" w:cs="Tahoma"/>
          <w:sz w:val="20"/>
          <w:lang w:val="hy-AM"/>
        </w:rPr>
        <w:t>է</w:t>
      </w:r>
      <w:r w:rsidRPr="00C06F98">
        <w:rPr>
          <w:rFonts w:ascii="GHEA Grapalat" w:hAnsi="GHEA Grapalat" w:cs="Arial Armenian"/>
          <w:sz w:val="20"/>
          <w:lang w:val="hy-AM"/>
        </w:rPr>
        <w:t xml:space="preserve"> </w:t>
      </w:r>
      <w:r w:rsidRPr="00C06F98">
        <w:rPr>
          <w:rFonts w:ascii="GHEA Grapalat" w:hAnsi="GHEA Grapalat" w:cs="Tahoma"/>
          <w:sz w:val="20"/>
          <w:lang w:val="hy-AM"/>
        </w:rPr>
        <w:t>ընթացակարգի</w:t>
      </w:r>
      <w:r w:rsidRPr="00C06F98">
        <w:rPr>
          <w:rFonts w:ascii="GHEA Grapalat" w:hAnsi="GHEA Grapalat" w:cs="Arial Armenian"/>
          <w:sz w:val="20"/>
          <w:lang w:val="hy-AM"/>
        </w:rPr>
        <w:t xml:space="preserve"> </w:t>
      </w:r>
      <w:r w:rsidRPr="00C06F98">
        <w:rPr>
          <w:rFonts w:ascii="GHEA Grapalat" w:hAnsi="GHEA Grapalat" w:cs="Tahoma"/>
          <w:sz w:val="20"/>
          <w:lang w:val="hy-AM"/>
        </w:rPr>
        <w:t>բավարար</w:t>
      </w:r>
      <w:r w:rsidRPr="00C06F98">
        <w:rPr>
          <w:rFonts w:ascii="GHEA Grapalat" w:hAnsi="GHEA Grapalat" w:cs="Arial Armenian"/>
          <w:sz w:val="20"/>
          <w:lang w:val="hy-AM"/>
        </w:rPr>
        <w:t xml:space="preserve"> </w:t>
      </w:r>
      <w:r w:rsidRPr="00C06F98">
        <w:rPr>
          <w:rFonts w:ascii="GHEA Grapalat" w:hAnsi="GHEA Grapalat" w:cs="Tahoma"/>
          <w:sz w:val="20"/>
          <w:lang w:val="hy-AM"/>
        </w:rPr>
        <w:t>գնահատված</w:t>
      </w:r>
      <w:r w:rsidRPr="00C06F98">
        <w:rPr>
          <w:rFonts w:ascii="GHEA Grapalat" w:hAnsi="GHEA Grapalat" w:cs="Arial Armenian"/>
          <w:sz w:val="20"/>
          <w:lang w:val="hy-AM"/>
        </w:rPr>
        <w:t xml:space="preserve"> </w:t>
      </w:r>
      <w:r w:rsidRPr="00C06F98">
        <w:rPr>
          <w:rFonts w:ascii="GHEA Grapalat" w:hAnsi="GHEA Grapalat" w:cs="Tahoma"/>
          <w:sz w:val="20"/>
          <w:lang w:val="hy-AM"/>
        </w:rPr>
        <w:t>մասնակից</w:t>
      </w:r>
      <w:r w:rsidRPr="00C06F98">
        <w:rPr>
          <w:rFonts w:ascii="GHEA Grapalat" w:hAnsi="GHEA Grapalat" w:cs="Tahoma"/>
          <w:sz w:val="20"/>
          <w:lang w:val="hy-AM"/>
        </w:rPr>
        <w:softHyphen/>
        <w:t>նե</w:t>
      </w:r>
      <w:r w:rsidRPr="00C06F98">
        <w:rPr>
          <w:rFonts w:ascii="GHEA Grapalat" w:hAnsi="GHEA Grapalat" w:cs="Tahoma"/>
          <w:sz w:val="20"/>
          <w:lang w:val="hy-AM"/>
        </w:rPr>
        <w:softHyphen/>
        <w:t>րին՝</w:t>
      </w:r>
      <w:r w:rsidRPr="00C06F98">
        <w:rPr>
          <w:rFonts w:ascii="GHEA Grapalat" w:hAnsi="GHEA Grapalat" w:cs="Arial Armenian"/>
          <w:sz w:val="20"/>
          <w:lang w:val="hy-AM"/>
        </w:rPr>
        <w:t xml:space="preserve"> </w:t>
      </w:r>
      <w:r w:rsidRPr="00C06F98">
        <w:rPr>
          <w:rFonts w:ascii="GHEA Grapalat" w:hAnsi="GHEA Grapalat" w:cs="Tahoma"/>
          <w:sz w:val="20"/>
          <w:lang w:val="hy-AM"/>
        </w:rPr>
        <w:t>նրանց</w:t>
      </w:r>
      <w:r w:rsidRPr="00C06F98">
        <w:rPr>
          <w:rFonts w:ascii="GHEA Grapalat" w:hAnsi="GHEA Grapalat" w:cs="Arial Armenian"/>
          <w:sz w:val="20"/>
          <w:lang w:val="hy-AM"/>
        </w:rPr>
        <w:t xml:space="preserve"> </w:t>
      </w:r>
      <w:r w:rsidRPr="00C06F98">
        <w:rPr>
          <w:rFonts w:ascii="GHEA Grapalat" w:hAnsi="GHEA Grapalat" w:cs="Tahoma"/>
          <w:sz w:val="20"/>
          <w:lang w:val="hy-AM"/>
        </w:rPr>
        <w:t>դասակարգելով ըստ գնահատման արդյունքների և գնային առաջարկների.</w:t>
      </w:r>
    </w:p>
    <w:p w14:paraId="41499E2A" w14:textId="77777777" w:rsidR="00196487" w:rsidRPr="00C06F98" w:rsidRDefault="00196487" w:rsidP="00EF3662">
      <w:pPr>
        <w:pStyle w:val="norm"/>
        <w:spacing w:line="240" w:lineRule="auto"/>
        <w:ind w:firstLine="706"/>
        <w:rPr>
          <w:rFonts w:ascii="GHEA Grapalat" w:hAnsi="GHEA Grapalat" w:cs="Tahoma"/>
          <w:sz w:val="20"/>
          <w:lang w:val="hy-AM"/>
        </w:rPr>
      </w:pPr>
      <w:r w:rsidRPr="00C06F98">
        <w:rPr>
          <w:rFonts w:ascii="GHEA Grapalat" w:hAnsi="GHEA Grapalat" w:cs="Tahoma"/>
          <w:sz w:val="20"/>
          <w:lang w:val="hy-AM"/>
        </w:rPr>
        <w:tab/>
        <w:t xml:space="preserve">2) </w:t>
      </w:r>
      <w:r w:rsidR="006B5588" w:rsidRPr="00C06F98">
        <w:rPr>
          <w:rFonts w:ascii="GHEA Grapalat" w:hAnsi="GHEA Grapalat" w:cs="Tahoma"/>
          <w:sz w:val="20"/>
          <w:lang w:val="hy-AM"/>
        </w:rPr>
        <w:t>Հ</w:t>
      </w:r>
      <w:r w:rsidRPr="00C06F98">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C06F98">
        <w:rPr>
          <w:rFonts w:ascii="GHEA Grapalat" w:hAnsi="GHEA Grapalat" w:cs="Tahoma"/>
          <w:sz w:val="20"/>
          <w:lang w:val="hy-AM"/>
        </w:rPr>
        <w:softHyphen/>
        <w:t>թյունը:</w:t>
      </w:r>
    </w:p>
    <w:p w14:paraId="40458A59" w14:textId="77777777" w:rsidR="00E45ACA" w:rsidRPr="00C06F98" w:rsidRDefault="00A150A9" w:rsidP="00EF3662">
      <w:pPr>
        <w:pStyle w:val="norm"/>
        <w:spacing w:line="240" w:lineRule="auto"/>
        <w:ind w:firstLine="567"/>
        <w:rPr>
          <w:rFonts w:ascii="GHEA Grapalat" w:hAnsi="GHEA Grapalat" w:cs="Tahoma"/>
          <w:sz w:val="20"/>
          <w:lang w:val="hy-AM"/>
        </w:rPr>
      </w:pPr>
      <w:r w:rsidRPr="00C06F98">
        <w:rPr>
          <w:rFonts w:ascii="GHEA Grapalat" w:hAnsi="GHEA Grapalat"/>
          <w:spacing w:val="-6"/>
          <w:sz w:val="20"/>
          <w:lang w:val="hy-AM"/>
        </w:rPr>
        <w:t>8</w:t>
      </w:r>
      <w:r w:rsidR="00201DA0" w:rsidRPr="00C06F98">
        <w:rPr>
          <w:rFonts w:ascii="GHEA Grapalat" w:hAnsi="GHEA Grapalat"/>
          <w:spacing w:val="-6"/>
          <w:sz w:val="20"/>
          <w:lang w:val="hy-AM"/>
        </w:rPr>
        <w:t>.</w:t>
      </w:r>
      <w:r w:rsidR="00F96621" w:rsidRPr="00C06F98">
        <w:rPr>
          <w:rFonts w:ascii="GHEA Grapalat" w:hAnsi="GHEA Grapalat"/>
          <w:spacing w:val="-6"/>
          <w:sz w:val="20"/>
          <w:lang w:val="hy-AM"/>
        </w:rPr>
        <w:t>2</w:t>
      </w:r>
      <w:r w:rsidR="00FE348B" w:rsidRPr="00C06F98">
        <w:rPr>
          <w:rFonts w:ascii="GHEA Grapalat" w:hAnsi="GHEA Grapalat"/>
          <w:spacing w:val="-6"/>
          <w:sz w:val="20"/>
          <w:lang w:val="hy-AM"/>
        </w:rPr>
        <w:t>4</w:t>
      </w:r>
      <w:r w:rsidR="00F6799D" w:rsidRPr="00C06F98">
        <w:rPr>
          <w:rFonts w:ascii="GHEA Grapalat" w:hAnsi="GHEA Grapalat"/>
          <w:spacing w:val="-6"/>
          <w:sz w:val="20"/>
          <w:lang w:val="hy-AM"/>
        </w:rPr>
        <w:t xml:space="preserve"> </w:t>
      </w:r>
      <w:r w:rsidR="00E45ACA" w:rsidRPr="00C06F98">
        <w:rPr>
          <w:rFonts w:ascii="GHEA Grapalat" w:hAnsi="GHEA Grapalat" w:cs="Tahoma"/>
          <w:sz w:val="20"/>
          <w:lang w:val="hy-AM"/>
        </w:rPr>
        <w:t xml:space="preserve">Մինչև պայմանագիր կնքելը </w:t>
      </w:r>
      <w:r w:rsidR="004B383E" w:rsidRPr="00C06F98">
        <w:rPr>
          <w:rFonts w:ascii="GHEA Grapalat" w:hAnsi="GHEA Grapalat" w:cs="Tahoma"/>
          <w:sz w:val="20"/>
          <w:lang w:val="hy-AM"/>
        </w:rPr>
        <w:t>պ</w:t>
      </w:r>
      <w:r w:rsidR="00E45ACA" w:rsidRPr="00C06F98">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C06F98">
        <w:rPr>
          <w:rFonts w:ascii="GHEA Grapalat" w:hAnsi="GHEA Grapalat" w:cs="Sylfaen"/>
          <w:lang w:val="hy-AM"/>
        </w:rPr>
        <w:t xml:space="preserve"> </w:t>
      </w:r>
      <w:r w:rsidR="00E45ACA" w:rsidRPr="00C06F98">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C06F98" w:rsidRDefault="00A150A9" w:rsidP="00491A74">
      <w:pPr>
        <w:pStyle w:val="BodyTextIndent2"/>
        <w:spacing w:line="240" w:lineRule="auto"/>
        <w:ind w:firstLine="567"/>
        <w:rPr>
          <w:rFonts w:ascii="GHEA Grapalat" w:hAnsi="GHEA Grapalat" w:cs="Sylfaen"/>
          <w:szCs w:val="24"/>
          <w:lang w:val="hy-AM"/>
        </w:rPr>
      </w:pPr>
      <w:r w:rsidRPr="00C06F98">
        <w:rPr>
          <w:rFonts w:ascii="GHEA Grapalat" w:hAnsi="GHEA Grapalat" w:cs="Sylfaen"/>
          <w:szCs w:val="24"/>
          <w:lang w:val="hy-AM"/>
        </w:rPr>
        <w:t>8</w:t>
      </w:r>
      <w:r w:rsidR="00201DA0" w:rsidRPr="00C06F98">
        <w:rPr>
          <w:rFonts w:ascii="GHEA Grapalat" w:hAnsi="GHEA Grapalat" w:cs="Sylfaen"/>
          <w:szCs w:val="24"/>
          <w:lang w:val="hy-AM"/>
        </w:rPr>
        <w:t>.</w:t>
      </w:r>
      <w:r w:rsidR="00F96621" w:rsidRPr="00C06F98">
        <w:rPr>
          <w:rFonts w:ascii="GHEA Grapalat" w:hAnsi="GHEA Grapalat" w:cs="Sylfaen"/>
          <w:szCs w:val="24"/>
          <w:lang w:val="hy-AM"/>
        </w:rPr>
        <w:t>2</w:t>
      </w:r>
      <w:r w:rsidR="00FE348B" w:rsidRPr="00C06F98">
        <w:rPr>
          <w:rFonts w:ascii="GHEA Grapalat" w:hAnsi="GHEA Grapalat" w:cs="Sylfaen"/>
          <w:szCs w:val="24"/>
          <w:lang w:val="hy-AM"/>
        </w:rPr>
        <w:t>5</w:t>
      </w:r>
      <w:r w:rsidR="00D61B60" w:rsidRPr="00C06F98">
        <w:rPr>
          <w:rFonts w:ascii="GHEA Grapalat" w:hAnsi="GHEA Grapalat" w:cs="Sylfaen"/>
          <w:szCs w:val="24"/>
          <w:lang w:val="hy-AM"/>
        </w:rPr>
        <w:t xml:space="preserve"> </w:t>
      </w:r>
      <w:r w:rsidR="00491A74" w:rsidRPr="00C06F98">
        <w:rPr>
          <w:rFonts w:ascii="GHEA Grapalat" w:hAnsi="GHEA Grapalat" w:cs="Sylfaen"/>
          <w:szCs w:val="24"/>
          <w:lang w:val="hy-AM"/>
        </w:rPr>
        <w:t>Անգործության ժամկետը պայմանագիր կնքելու մասին որոշման հայտարարության հրապարակման օրվան հաջորդող օրվա և պատվիրատուի կողմից պայմանագիրը կնքելու իրավասության առաջացման օրվա միջև ընկած ժամանակահատվածն է։</w:t>
      </w:r>
    </w:p>
    <w:p w14:paraId="25E9C49C" w14:textId="4BABEA68" w:rsidR="00491A74" w:rsidRPr="00C06F98" w:rsidRDefault="00491A74" w:rsidP="00491A74">
      <w:pPr>
        <w:pStyle w:val="BodyTextIndent2"/>
        <w:spacing w:line="240" w:lineRule="auto"/>
        <w:ind w:firstLine="567"/>
        <w:rPr>
          <w:rFonts w:ascii="GHEA Grapalat" w:hAnsi="GHEA Grapalat" w:cs="Sylfaen"/>
          <w:lang w:val="hy-AM"/>
        </w:rPr>
      </w:pPr>
      <w:r w:rsidRPr="00C06F98">
        <w:rPr>
          <w:rFonts w:ascii="GHEA Grapalat" w:hAnsi="GHEA Grapalat" w:cs="Sylfaen"/>
          <w:lang w:val="hy-AM"/>
        </w:rPr>
        <w:t>Անգործության</w:t>
      </w:r>
      <w:r w:rsidRPr="00C06F98">
        <w:rPr>
          <w:rFonts w:ascii="GHEA Grapalat" w:hAnsi="GHEA Grapalat" w:cs="Arial"/>
          <w:lang w:val="hy-AM"/>
        </w:rPr>
        <w:t xml:space="preserve"> </w:t>
      </w:r>
      <w:r w:rsidRPr="00C06F98">
        <w:rPr>
          <w:rFonts w:ascii="GHEA Grapalat" w:hAnsi="GHEA Grapalat" w:cs="Sylfaen"/>
          <w:lang w:val="hy-AM"/>
        </w:rPr>
        <w:t>ժամկետը</w:t>
      </w:r>
      <w:r w:rsidRPr="00C06F98">
        <w:rPr>
          <w:rFonts w:ascii="GHEA Grapalat" w:hAnsi="GHEA Grapalat" w:cs="Arial"/>
          <w:lang w:val="hy-AM"/>
        </w:rPr>
        <w:t xml:space="preserve"> </w:t>
      </w:r>
      <w:r w:rsidRPr="00C06F98">
        <w:rPr>
          <w:rFonts w:ascii="GHEA Grapalat" w:hAnsi="GHEA Grapalat" w:cs="Sylfaen"/>
          <w:lang w:val="hy-AM"/>
        </w:rPr>
        <w:t>սույն</w:t>
      </w:r>
      <w:r w:rsidRPr="00C06F98">
        <w:rPr>
          <w:rFonts w:ascii="GHEA Grapalat" w:hAnsi="GHEA Grapalat" w:cs="Arial"/>
          <w:lang w:val="hy-AM"/>
        </w:rPr>
        <w:t xml:space="preserve"> </w:t>
      </w:r>
      <w:r w:rsidRPr="00C06F98">
        <w:rPr>
          <w:rFonts w:ascii="GHEA Grapalat" w:hAnsi="GHEA Grapalat" w:cs="Sylfaen"/>
          <w:lang w:val="hy-AM"/>
        </w:rPr>
        <w:t>ընթացակարգի</w:t>
      </w:r>
      <w:r w:rsidRPr="00C06F98">
        <w:rPr>
          <w:rFonts w:ascii="GHEA Grapalat" w:hAnsi="GHEA Grapalat" w:cs="Arial"/>
          <w:lang w:val="hy-AM"/>
        </w:rPr>
        <w:t xml:space="preserve"> </w:t>
      </w:r>
      <w:r w:rsidRPr="00C06F98">
        <w:rPr>
          <w:rFonts w:ascii="GHEA Grapalat" w:hAnsi="GHEA Grapalat" w:cs="Sylfaen"/>
          <w:lang w:val="hy-AM"/>
        </w:rPr>
        <w:t>դեպքում «</w:t>
      </w:r>
      <w:r w:rsidR="008D74A0" w:rsidRPr="00C06F98">
        <w:rPr>
          <w:rFonts w:ascii="GHEA Grapalat" w:hAnsi="GHEA Grapalat" w:cs="Sylfaen"/>
          <w:lang w:val="hy-AM"/>
        </w:rPr>
        <w:t>10</w:t>
      </w:r>
      <w:r w:rsidRPr="00C06F98">
        <w:rPr>
          <w:rFonts w:ascii="GHEA Grapalat" w:hAnsi="GHEA Grapalat" w:cs="Sylfaen"/>
          <w:lang w:val="hy-AM"/>
        </w:rPr>
        <w:t>» օրացուցային</w:t>
      </w:r>
      <w:r w:rsidRPr="00C06F98">
        <w:rPr>
          <w:rFonts w:ascii="GHEA Grapalat" w:hAnsi="GHEA Grapalat" w:cs="Arial"/>
          <w:lang w:val="hy-AM"/>
        </w:rPr>
        <w:t xml:space="preserve"> </w:t>
      </w:r>
      <w:r w:rsidRPr="00C06F98">
        <w:rPr>
          <w:rFonts w:ascii="GHEA Grapalat" w:hAnsi="GHEA Grapalat" w:cs="Sylfaen"/>
          <w:lang w:val="hy-AM"/>
        </w:rPr>
        <w:t>օր</w:t>
      </w:r>
      <w:r w:rsidRPr="00C06F98">
        <w:rPr>
          <w:rFonts w:ascii="GHEA Grapalat" w:hAnsi="GHEA Grapalat" w:cs="Arial"/>
          <w:lang w:val="hy-AM"/>
        </w:rPr>
        <w:t xml:space="preserve"> </w:t>
      </w:r>
      <w:r w:rsidRPr="00C06F98">
        <w:rPr>
          <w:rFonts w:ascii="GHEA Grapalat" w:hAnsi="GHEA Grapalat" w:cs="Sylfaen"/>
          <w:lang w:val="hy-AM"/>
        </w:rPr>
        <w:t>է</w:t>
      </w:r>
      <w:r w:rsidRPr="00C06F98">
        <w:rPr>
          <w:rFonts w:ascii="GHEA Grapalat" w:hAnsi="GHEA Grapalat" w:cs="Tahoma"/>
          <w:lang w:val="hy-AM"/>
        </w:rPr>
        <w:t>։</w:t>
      </w:r>
      <w:r w:rsidRPr="00C06F98">
        <w:rPr>
          <w:rFonts w:ascii="GHEA Grapalat" w:hAnsi="GHEA Grapalat"/>
          <w:lang w:val="hy-AM"/>
        </w:rPr>
        <w:t xml:space="preserve"> </w:t>
      </w:r>
      <w:r w:rsidRPr="00C06F98">
        <w:rPr>
          <w:rFonts w:ascii="GHEA Grapalat" w:hAnsi="GHEA Grapalat" w:cs="Sylfaen"/>
          <w:lang w:val="hy-AM"/>
        </w:rPr>
        <w:t>Անգործության</w:t>
      </w:r>
      <w:r w:rsidRPr="00C06F98">
        <w:rPr>
          <w:rFonts w:ascii="GHEA Grapalat" w:hAnsi="GHEA Grapalat" w:cs="Arial"/>
          <w:lang w:val="hy-AM"/>
        </w:rPr>
        <w:t xml:space="preserve"> </w:t>
      </w:r>
      <w:r w:rsidRPr="00C06F98">
        <w:rPr>
          <w:rFonts w:ascii="GHEA Grapalat" w:hAnsi="GHEA Grapalat" w:cs="Sylfaen"/>
          <w:lang w:val="hy-AM"/>
        </w:rPr>
        <w:t>ժամկետը</w:t>
      </w:r>
      <w:r w:rsidRPr="00C06F98">
        <w:rPr>
          <w:rFonts w:ascii="GHEA Grapalat" w:hAnsi="GHEA Grapalat" w:cs="Arial"/>
          <w:lang w:val="hy-AM"/>
        </w:rPr>
        <w:t xml:space="preserve"> </w:t>
      </w:r>
      <w:r w:rsidRPr="00C06F98">
        <w:rPr>
          <w:rFonts w:ascii="GHEA Grapalat" w:hAnsi="GHEA Grapalat" w:cs="Sylfaen"/>
          <w:lang w:val="hy-AM"/>
        </w:rPr>
        <w:t>կիրառելի.</w:t>
      </w:r>
    </w:p>
    <w:p w14:paraId="14286E37" w14:textId="77777777" w:rsidR="00491A74" w:rsidRPr="00C06F98" w:rsidRDefault="00491A74" w:rsidP="00491A74">
      <w:pPr>
        <w:pStyle w:val="BodyTextIndent2"/>
        <w:spacing w:line="240" w:lineRule="auto"/>
        <w:ind w:firstLine="567"/>
        <w:rPr>
          <w:rFonts w:ascii="GHEA Grapalat" w:hAnsi="GHEA Grapalat" w:cs="Arial"/>
          <w:lang w:val="hy-AM"/>
        </w:rPr>
      </w:pPr>
      <w:r w:rsidRPr="00C06F98">
        <w:rPr>
          <w:rFonts w:ascii="GHEA Grapalat" w:hAnsi="GHEA Grapalat" w:cs="Sylfaen"/>
          <w:lang w:val="hy-AM"/>
        </w:rPr>
        <w:t>-</w:t>
      </w:r>
      <w:r w:rsidRPr="00C06F98">
        <w:rPr>
          <w:rFonts w:ascii="GHEA Grapalat" w:hAnsi="GHEA Grapalat" w:cs="Arial"/>
          <w:lang w:val="hy-AM"/>
        </w:rPr>
        <w:t xml:space="preserve"> </w:t>
      </w:r>
      <w:r w:rsidRPr="00C06F98">
        <w:rPr>
          <w:rFonts w:ascii="GHEA Grapalat" w:hAnsi="GHEA Grapalat" w:cs="Sylfaen"/>
          <w:lang w:val="hy-AM"/>
        </w:rPr>
        <w:t>չէ</w:t>
      </w:r>
      <w:r w:rsidRPr="00C06F98">
        <w:rPr>
          <w:rFonts w:ascii="GHEA Grapalat" w:hAnsi="GHEA Grapalat" w:cs="Arial"/>
          <w:lang w:val="hy-AM"/>
        </w:rPr>
        <w:t xml:space="preserve">, </w:t>
      </w:r>
      <w:r w:rsidRPr="00C06F98">
        <w:rPr>
          <w:rFonts w:ascii="GHEA Grapalat" w:hAnsi="GHEA Grapalat" w:cs="Sylfaen"/>
          <w:lang w:val="hy-AM"/>
        </w:rPr>
        <w:t>եթե</w:t>
      </w:r>
      <w:r w:rsidRPr="00C06F98">
        <w:rPr>
          <w:rFonts w:ascii="GHEA Grapalat" w:hAnsi="GHEA Grapalat" w:cs="Arial"/>
          <w:lang w:val="hy-AM"/>
        </w:rPr>
        <w:t xml:space="preserve"> </w:t>
      </w:r>
      <w:r w:rsidRPr="00C06F98">
        <w:rPr>
          <w:rFonts w:ascii="GHEA Grapalat" w:hAnsi="GHEA Grapalat" w:cs="Sylfaen"/>
          <w:lang w:val="hy-AM"/>
        </w:rPr>
        <w:t>միայն</w:t>
      </w:r>
      <w:r w:rsidRPr="00C06F98">
        <w:rPr>
          <w:rFonts w:ascii="GHEA Grapalat" w:hAnsi="GHEA Grapalat" w:cs="Arial"/>
          <w:lang w:val="hy-AM"/>
        </w:rPr>
        <w:t xml:space="preserve"> </w:t>
      </w:r>
      <w:r w:rsidRPr="00C06F98">
        <w:rPr>
          <w:rFonts w:ascii="GHEA Grapalat" w:hAnsi="GHEA Grapalat" w:cs="Sylfaen"/>
          <w:lang w:val="hy-AM"/>
        </w:rPr>
        <w:t>մեկ</w:t>
      </w:r>
      <w:r w:rsidRPr="00C06F98">
        <w:rPr>
          <w:rFonts w:ascii="GHEA Grapalat" w:hAnsi="GHEA Grapalat" w:cs="Arial"/>
          <w:lang w:val="hy-AM"/>
        </w:rPr>
        <w:t xml:space="preserve"> մ</w:t>
      </w:r>
      <w:r w:rsidRPr="00C06F98">
        <w:rPr>
          <w:rFonts w:ascii="GHEA Grapalat" w:hAnsi="GHEA Grapalat" w:cs="Sylfaen"/>
          <w:lang w:val="hy-AM"/>
        </w:rPr>
        <w:t>ասնակից է հայտ ներկայացրել</w:t>
      </w:r>
      <w:r w:rsidRPr="00C06F98">
        <w:rPr>
          <w:rFonts w:ascii="GHEA Grapalat" w:hAnsi="GHEA Grapalat"/>
          <w:i/>
          <w:lang w:val="hy-AM"/>
        </w:rPr>
        <w:t>,</w:t>
      </w:r>
      <w:r w:rsidRPr="00C06F98">
        <w:rPr>
          <w:rFonts w:ascii="GHEA Grapalat" w:hAnsi="GHEA Grapalat"/>
          <w:lang w:val="hy-AM"/>
        </w:rPr>
        <w:t xml:space="preserve"> </w:t>
      </w:r>
      <w:r w:rsidRPr="00C06F98">
        <w:rPr>
          <w:rFonts w:ascii="GHEA Grapalat" w:hAnsi="GHEA Grapalat" w:cs="Sylfaen"/>
          <w:lang w:val="hy-AM"/>
        </w:rPr>
        <w:t>որի</w:t>
      </w:r>
      <w:r w:rsidRPr="00C06F98">
        <w:rPr>
          <w:rFonts w:ascii="GHEA Grapalat" w:hAnsi="GHEA Grapalat" w:cs="Arial"/>
          <w:lang w:val="hy-AM"/>
        </w:rPr>
        <w:t xml:space="preserve"> </w:t>
      </w:r>
      <w:r w:rsidRPr="00C06F98">
        <w:rPr>
          <w:rFonts w:ascii="GHEA Grapalat" w:hAnsi="GHEA Grapalat" w:cs="Sylfaen"/>
          <w:lang w:val="hy-AM"/>
        </w:rPr>
        <w:t>հետ</w:t>
      </w:r>
      <w:r w:rsidRPr="00C06F98">
        <w:rPr>
          <w:rFonts w:ascii="GHEA Grapalat" w:hAnsi="GHEA Grapalat" w:cs="Arial"/>
          <w:lang w:val="hy-AM"/>
        </w:rPr>
        <w:t xml:space="preserve"> </w:t>
      </w:r>
      <w:r w:rsidRPr="00C06F98">
        <w:rPr>
          <w:rFonts w:ascii="GHEA Grapalat" w:hAnsi="GHEA Grapalat" w:cs="Sylfaen"/>
          <w:lang w:val="hy-AM"/>
        </w:rPr>
        <w:t>կնքվում</w:t>
      </w:r>
      <w:r w:rsidRPr="00C06F98">
        <w:rPr>
          <w:rFonts w:ascii="GHEA Grapalat" w:hAnsi="GHEA Grapalat" w:cs="Arial"/>
          <w:lang w:val="hy-AM"/>
        </w:rPr>
        <w:t xml:space="preserve"> </w:t>
      </w:r>
      <w:r w:rsidRPr="00C06F98">
        <w:rPr>
          <w:rFonts w:ascii="GHEA Grapalat" w:hAnsi="GHEA Grapalat" w:cs="Sylfaen"/>
          <w:lang w:val="hy-AM"/>
        </w:rPr>
        <w:t>է</w:t>
      </w:r>
      <w:r w:rsidRPr="00C06F98">
        <w:rPr>
          <w:rFonts w:ascii="GHEA Grapalat" w:hAnsi="GHEA Grapalat" w:cs="Arial"/>
          <w:lang w:val="hy-AM"/>
        </w:rPr>
        <w:t xml:space="preserve"> </w:t>
      </w:r>
      <w:r w:rsidRPr="00C06F98">
        <w:rPr>
          <w:rFonts w:ascii="GHEA Grapalat" w:hAnsi="GHEA Grapalat" w:cs="Sylfaen"/>
          <w:lang w:val="hy-AM"/>
        </w:rPr>
        <w:t>պայմանագիր</w:t>
      </w:r>
      <w:r w:rsidRPr="00C06F98">
        <w:rPr>
          <w:rFonts w:ascii="GHEA Grapalat" w:hAnsi="GHEA Grapalat" w:cs="Arial"/>
          <w:lang w:val="hy-AM"/>
        </w:rPr>
        <w:t>,</w:t>
      </w:r>
    </w:p>
    <w:p w14:paraId="6E18E9C7" w14:textId="77777777" w:rsidR="00491A74" w:rsidRPr="00C06F98" w:rsidRDefault="00491A74" w:rsidP="00491A74">
      <w:pPr>
        <w:pStyle w:val="BodyTextIndent2"/>
        <w:spacing w:line="240" w:lineRule="auto"/>
        <w:ind w:firstLine="567"/>
        <w:rPr>
          <w:rFonts w:ascii="GHEA Grapalat" w:hAnsi="GHEA Grapalat" w:cs="Sylfaen"/>
          <w:lang w:val="hy-AM"/>
        </w:rPr>
      </w:pPr>
      <w:r w:rsidRPr="00C06F98">
        <w:rPr>
          <w:rFonts w:ascii="GHEA Grapalat" w:hAnsi="GHEA Grapalat" w:cs="Sylfaen"/>
          <w:lang w:val="hy-AM"/>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CCD612B" w14:textId="77777777" w:rsidR="00491A74" w:rsidRPr="00C06F98" w:rsidRDefault="00491A74" w:rsidP="00491A74">
      <w:pPr>
        <w:pStyle w:val="BodyTextIndent2"/>
        <w:spacing w:line="240" w:lineRule="auto"/>
        <w:ind w:firstLine="0"/>
        <w:rPr>
          <w:rFonts w:ascii="GHEA Grapalat" w:hAnsi="GHEA Grapalat"/>
          <w:i/>
          <w:lang w:val="hy-AM"/>
        </w:rPr>
      </w:pPr>
    </w:p>
    <w:p w14:paraId="7E157B6B" w14:textId="77777777" w:rsidR="00491A74" w:rsidRPr="00C06F98" w:rsidRDefault="00491A74" w:rsidP="00491A74">
      <w:pPr>
        <w:pStyle w:val="BodyTextIndent2"/>
        <w:spacing w:line="240" w:lineRule="auto"/>
        <w:ind w:firstLine="567"/>
        <w:rPr>
          <w:rFonts w:ascii="GHEA Grapalat" w:hAnsi="GHEA Grapalat" w:cs="Sylfaen"/>
          <w:szCs w:val="24"/>
          <w:lang w:val="hy-AM"/>
        </w:rPr>
      </w:pPr>
      <w:r w:rsidRPr="00C06F98">
        <w:rPr>
          <w:rFonts w:ascii="GHEA Grapalat" w:hAnsi="GHEA Grapalat" w:cs="Sylfaen"/>
          <w:szCs w:val="24"/>
          <w:lang w:val="hy-AM"/>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14:paraId="1CD45910" w14:textId="000E1032" w:rsidR="00583092" w:rsidRPr="00C06F98" w:rsidRDefault="00583092">
      <w:pPr>
        <w:pStyle w:val="BodyTextIndent2"/>
        <w:spacing w:line="240" w:lineRule="auto"/>
        <w:ind w:firstLine="567"/>
        <w:rPr>
          <w:rFonts w:ascii="GHEA Grapalat" w:hAnsi="GHEA Grapalat" w:cs="Sylfaen"/>
          <w:lang w:val="hy-AM"/>
        </w:rPr>
      </w:pPr>
    </w:p>
    <w:p w14:paraId="7FE37A15" w14:textId="77777777" w:rsidR="00037DDE" w:rsidRPr="00C06F98" w:rsidRDefault="00037DDE" w:rsidP="00EF3662">
      <w:pPr>
        <w:ind w:firstLine="567"/>
        <w:jc w:val="center"/>
        <w:rPr>
          <w:rFonts w:ascii="GHEA Grapalat" w:hAnsi="GHEA Grapalat"/>
          <w:b/>
          <w:sz w:val="20"/>
          <w:lang w:val="hy-AM"/>
        </w:rPr>
      </w:pPr>
    </w:p>
    <w:p w14:paraId="54CF6C24" w14:textId="77777777" w:rsidR="000313A6" w:rsidRPr="00C06F98" w:rsidRDefault="00AA0AD8" w:rsidP="00EF3662">
      <w:pPr>
        <w:jc w:val="center"/>
        <w:rPr>
          <w:rFonts w:ascii="GHEA Grapalat" w:hAnsi="GHEA Grapalat" w:cs="Arial"/>
          <w:b/>
          <w:iCs/>
          <w:sz w:val="20"/>
          <w:lang w:val="hy-AM"/>
        </w:rPr>
      </w:pPr>
      <w:r w:rsidRPr="00C06F98">
        <w:rPr>
          <w:rFonts w:ascii="GHEA Grapalat" w:hAnsi="GHEA Grapalat"/>
          <w:b/>
          <w:iCs/>
          <w:sz w:val="20"/>
          <w:lang w:val="hy-AM"/>
        </w:rPr>
        <w:t>9</w:t>
      </w:r>
      <w:r w:rsidR="008D5016" w:rsidRPr="00C06F98">
        <w:rPr>
          <w:rFonts w:ascii="GHEA Grapalat" w:hAnsi="GHEA Grapalat"/>
          <w:b/>
          <w:iCs/>
          <w:sz w:val="20"/>
          <w:lang w:val="hy-AM"/>
        </w:rPr>
        <w:t xml:space="preserve">. </w:t>
      </w:r>
      <w:r w:rsidR="008D5016" w:rsidRPr="00C06F98">
        <w:rPr>
          <w:rFonts w:ascii="GHEA Grapalat" w:hAnsi="GHEA Grapalat" w:cs="Sylfaen"/>
          <w:b/>
          <w:iCs/>
          <w:sz w:val="20"/>
          <w:lang w:val="hy-AM"/>
        </w:rPr>
        <w:t>ՊԱՅՄԱՆԱԳՐԻ</w:t>
      </w:r>
      <w:r w:rsidR="008D5016" w:rsidRPr="00C06F98">
        <w:rPr>
          <w:rFonts w:ascii="GHEA Grapalat" w:hAnsi="GHEA Grapalat" w:cs="Arial"/>
          <w:b/>
          <w:iCs/>
          <w:sz w:val="20"/>
          <w:lang w:val="hy-AM"/>
        </w:rPr>
        <w:t xml:space="preserve"> </w:t>
      </w:r>
      <w:r w:rsidR="008D5016" w:rsidRPr="00C06F98">
        <w:rPr>
          <w:rFonts w:ascii="GHEA Grapalat" w:hAnsi="GHEA Grapalat" w:cs="Sylfaen"/>
          <w:b/>
          <w:iCs/>
          <w:sz w:val="20"/>
          <w:lang w:val="hy-AM"/>
        </w:rPr>
        <w:t>ԿՆՔՈՒՄԸ</w:t>
      </w:r>
      <w:r w:rsidR="008D5016" w:rsidRPr="00C06F98">
        <w:rPr>
          <w:rFonts w:ascii="GHEA Grapalat" w:hAnsi="GHEA Grapalat" w:cs="Arial"/>
          <w:b/>
          <w:iCs/>
          <w:sz w:val="20"/>
          <w:lang w:val="hy-AM"/>
        </w:rPr>
        <w:t xml:space="preserve"> </w:t>
      </w:r>
    </w:p>
    <w:p w14:paraId="34748C4D" w14:textId="77777777" w:rsidR="00096865" w:rsidRPr="00C06F98" w:rsidRDefault="00096865" w:rsidP="00EF3662">
      <w:pPr>
        <w:jc w:val="center"/>
        <w:rPr>
          <w:rFonts w:ascii="GHEA Grapalat" w:hAnsi="GHEA Grapalat"/>
          <w:b/>
          <w:iCs/>
          <w:sz w:val="20"/>
          <w:lang w:val="hy-AM"/>
        </w:rPr>
      </w:pPr>
    </w:p>
    <w:p w14:paraId="76373D09" w14:textId="77777777" w:rsidR="00096865" w:rsidRPr="00C06F98" w:rsidRDefault="00AA0AD8" w:rsidP="00EF3662">
      <w:pPr>
        <w:ind w:firstLine="567"/>
        <w:jc w:val="both"/>
        <w:rPr>
          <w:rFonts w:ascii="GHEA Grapalat" w:hAnsi="GHEA Grapalat" w:cs="Sylfaen"/>
          <w:sz w:val="20"/>
          <w:lang w:val="hy-AM"/>
        </w:rPr>
      </w:pPr>
      <w:r w:rsidRPr="00C06F98">
        <w:rPr>
          <w:rFonts w:ascii="GHEA Grapalat" w:hAnsi="GHEA Grapalat"/>
          <w:iCs/>
          <w:sz w:val="20"/>
          <w:lang w:val="hy-AM"/>
        </w:rPr>
        <w:t>9</w:t>
      </w:r>
      <w:r w:rsidR="00096865" w:rsidRPr="00C06F98">
        <w:rPr>
          <w:rFonts w:ascii="GHEA Grapalat" w:hAnsi="GHEA Grapalat"/>
          <w:iCs/>
          <w:sz w:val="20"/>
          <w:lang w:val="hy-AM"/>
        </w:rPr>
        <w:t xml:space="preserve">.1 </w:t>
      </w:r>
      <w:r w:rsidR="00096865" w:rsidRPr="00C06F98">
        <w:rPr>
          <w:rFonts w:ascii="GHEA Grapalat" w:hAnsi="GHEA Grapalat" w:cs="Sylfaen"/>
          <w:sz w:val="20"/>
          <w:lang w:val="hy-AM"/>
        </w:rPr>
        <w:t xml:space="preserve">Պայմանագիր կնքվում է հանձնաժողովի որոշման հիման վրա` </w:t>
      </w:r>
      <w:r w:rsidRPr="00C06F98">
        <w:rPr>
          <w:rFonts w:ascii="GHEA Grapalat" w:hAnsi="GHEA Grapalat" w:cs="Sylfaen"/>
          <w:sz w:val="20"/>
          <w:lang w:val="hy-AM"/>
        </w:rPr>
        <w:t>պ</w:t>
      </w:r>
      <w:r w:rsidR="00096865" w:rsidRPr="00C06F98">
        <w:rPr>
          <w:rFonts w:ascii="GHEA Grapalat" w:hAnsi="GHEA Grapalat" w:cs="Sylfaen"/>
          <w:sz w:val="20"/>
          <w:lang w:val="hy-AM"/>
        </w:rPr>
        <w:t>ատվիրատուի կողմից</w:t>
      </w:r>
      <w:r w:rsidR="004D5671" w:rsidRPr="00C06F98">
        <w:rPr>
          <w:rFonts w:ascii="GHEA Grapalat" w:hAnsi="GHEA Grapalat" w:cs="Sylfaen"/>
          <w:sz w:val="20"/>
          <w:lang w:val="hy-AM"/>
        </w:rPr>
        <w:t>։</w:t>
      </w:r>
      <w:r w:rsidR="00096865" w:rsidRPr="00C06F98">
        <w:rPr>
          <w:rFonts w:ascii="GHEA Grapalat" w:hAnsi="GHEA Grapalat" w:cs="Sylfaen"/>
          <w:sz w:val="20"/>
          <w:lang w:val="hy-AM"/>
        </w:rPr>
        <w:t xml:space="preserve"> Պայմանագիրը կնքվում է գրավոր` մեկ փաստաթուղթ կազմելու միջոցով</w:t>
      </w:r>
      <w:r w:rsidR="004D5671" w:rsidRPr="00C06F98">
        <w:rPr>
          <w:rFonts w:ascii="GHEA Grapalat" w:hAnsi="GHEA Grapalat" w:cs="Sylfaen"/>
          <w:sz w:val="20"/>
          <w:lang w:val="hy-AM"/>
        </w:rPr>
        <w:t>։</w:t>
      </w:r>
    </w:p>
    <w:p w14:paraId="402D8505" w14:textId="3ED80E16" w:rsidR="00EB6E54" w:rsidRPr="00C06F98" w:rsidRDefault="00AA0AD8" w:rsidP="00EF3662">
      <w:pPr>
        <w:ind w:firstLine="567"/>
        <w:jc w:val="both"/>
        <w:rPr>
          <w:rFonts w:ascii="GHEA Grapalat" w:hAnsi="GHEA Grapalat" w:cs="Sylfaen"/>
          <w:sz w:val="20"/>
          <w:lang w:val="hy-AM"/>
        </w:rPr>
      </w:pPr>
      <w:r w:rsidRPr="00C06F98">
        <w:rPr>
          <w:rFonts w:ascii="GHEA Grapalat" w:hAnsi="GHEA Grapalat" w:cs="Sylfaen"/>
          <w:sz w:val="20"/>
          <w:lang w:val="hy-AM"/>
        </w:rPr>
        <w:t>9</w:t>
      </w:r>
      <w:r w:rsidR="00096865" w:rsidRPr="00C06F98">
        <w:rPr>
          <w:rFonts w:ascii="GHEA Grapalat" w:hAnsi="GHEA Grapalat" w:cs="Sylfaen"/>
          <w:sz w:val="20"/>
          <w:lang w:val="hy-AM"/>
        </w:rPr>
        <w:t xml:space="preserve">.2 </w:t>
      </w:r>
      <w:r w:rsidR="00EB6E54" w:rsidRPr="00C06F98">
        <w:rPr>
          <w:rFonts w:ascii="GHEA Grapalat" w:hAnsi="GHEA Grapalat" w:cs="Sylfaen"/>
          <w:sz w:val="20"/>
          <w:lang w:val="hy-AM"/>
        </w:rPr>
        <w:t xml:space="preserve">Սույն հրավերի </w:t>
      </w:r>
      <w:r w:rsidR="005D3674" w:rsidRPr="00C06F98">
        <w:rPr>
          <w:rFonts w:ascii="GHEA Grapalat" w:hAnsi="GHEA Grapalat" w:cs="Sylfaen"/>
          <w:sz w:val="20"/>
          <w:lang w:val="hy-AM"/>
        </w:rPr>
        <w:t xml:space="preserve">1-ին մասի </w:t>
      </w:r>
      <w:r w:rsidRPr="00C06F98">
        <w:rPr>
          <w:rFonts w:ascii="GHEA Grapalat" w:hAnsi="GHEA Grapalat" w:cs="Sylfaen"/>
          <w:sz w:val="20"/>
          <w:lang w:val="hy-AM"/>
        </w:rPr>
        <w:t>8</w:t>
      </w:r>
      <w:r w:rsidR="003717D2" w:rsidRPr="00C06F98">
        <w:rPr>
          <w:rFonts w:ascii="GHEA Grapalat" w:hAnsi="GHEA Grapalat" w:cs="Sylfaen"/>
          <w:sz w:val="20"/>
          <w:lang w:val="hy-AM"/>
        </w:rPr>
        <w:t>.</w:t>
      </w:r>
      <w:r w:rsidR="00F96621" w:rsidRPr="00C06F98">
        <w:rPr>
          <w:rFonts w:ascii="GHEA Grapalat" w:hAnsi="GHEA Grapalat" w:cs="Sylfaen"/>
          <w:sz w:val="20"/>
          <w:lang w:val="hy-AM"/>
        </w:rPr>
        <w:t>2</w:t>
      </w:r>
      <w:r w:rsidR="00FE348B" w:rsidRPr="00C06F98">
        <w:rPr>
          <w:rFonts w:ascii="GHEA Grapalat" w:hAnsi="GHEA Grapalat" w:cs="Sylfaen"/>
          <w:sz w:val="20"/>
          <w:lang w:val="hy-AM"/>
        </w:rPr>
        <w:t>5</w:t>
      </w:r>
      <w:r w:rsidR="00D61B60" w:rsidRPr="00C06F98">
        <w:rPr>
          <w:rFonts w:ascii="GHEA Grapalat" w:hAnsi="GHEA Grapalat" w:cs="Sylfaen"/>
          <w:sz w:val="20"/>
          <w:lang w:val="hy-AM"/>
        </w:rPr>
        <w:t xml:space="preserve"> </w:t>
      </w:r>
      <w:r w:rsidR="00EB6E54" w:rsidRPr="00C06F98">
        <w:rPr>
          <w:rFonts w:ascii="GHEA Grapalat" w:hAnsi="GHEA Grapalat" w:cs="Sylfaen"/>
          <w:sz w:val="20"/>
          <w:lang w:val="hy-AM"/>
        </w:rPr>
        <w:t>կետով սահմանված անգործության ժամկետը լրանալուն հաջորդող չոր</w:t>
      </w:r>
      <w:r w:rsidR="00491A74" w:rsidRPr="00C06F98">
        <w:rPr>
          <w:rFonts w:ascii="GHEA Grapalat" w:hAnsi="GHEA Grapalat" w:cs="Sylfaen"/>
          <w:sz w:val="20"/>
          <w:lang w:val="hy-AM"/>
        </w:rPr>
        <w:t>րորդ</w:t>
      </w:r>
      <w:r w:rsidR="00EB6E54" w:rsidRPr="00C06F98">
        <w:rPr>
          <w:rFonts w:ascii="GHEA Grapalat" w:hAnsi="GHEA Grapalat" w:cs="Sylfaen"/>
          <w:sz w:val="20"/>
          <w:lang w:val="hy-AM"/>
        </w:rPr>
        <w:t xml:space="preserve"> աշխատանքային օր</w:t>
      </w:r>
      <w:r w:rsidR="00491A74" w:rsidRPr="00C06F98">
        <w:rPr>
          <w:rFonts w:ascii="GHEA Grapalat" w:hAnsi="GHEA Grapalat" w:cs="Sylfaen"/>
          <w:sz w:val="20"/>
          <w:lang w:val="hy-AM"/>
        </w:rPr>
        <w:t>ը</w:t>
      </w:r>
      <w:r w:rsidR="00EB6E54" w:rsidRPr="00C06F98">
        <w:rPr>
          <w:rFonts w:ascii="GHEA Grapalat" w:hAnsi="GHEA Grapalat" w:cs="Sylfaen"/>
          <w:sz w:val="20"/>
          <w:lang w:val="hy-AM"/>
        </w:rPr>
        <w:t xml:space="preserve"> </w:t>
      </w:r>
      <w:r w:rsidRPr="00C06F98">
        <w:rPr>
          <w:rFonts w:ascii="GHEA Grapalat" w:hAnsi="GHEA Grapalat" w:cs="Sylfaen"/>
          <w:sz w:val="20"/>
          <w:lang w:val="hy-AM"/>
        </w:rPr>
        <w:t>պ</w:t>
      </w:r>
      <w:r w:rsidR="00EB6E54" w:rsidRPr="00C06F98">
        <w:rPr>
          <w:rFonts w:ascii="GHEA Grapalat" w:hAnsi="GHEA Grapalat" w:cs="Sylfaen"/>
          <w:sz w:val="20"/>
          <w:lang w:val="hy-AM"/>
        </w:rPr>
        <w:t xml:space="preserve">ատվիրատուն ծանուցում է ընտրված </w:t>
      </w:r>
      <w:r w:rsidR="005457B4" w:rsidRPr="00C06F98">
        <w:rPr>
          <w:rFonts w:ascii="GHEA Grapalat" w:hAnsi="GHEA Grapalat" w:cs="Sylfaen"/>
          <w:sz w:val="20"/>
          <w:lang w:val="hy-AM"/>
        </w:rPr>
        <w:t>մ</w:t>
      </w:r>
      <w:r w:rsidR="00EB6E54" w:rsidRPr="00C06F98">
        <w:rPr>
          <w:rFonts w:ascii="GHEA Grapalat" w:hAnsi="GHEA Grapalat" w:cs="Sylfaen"/>
          <w:sz w:val="20"/>
          <w:lang w:val="hy-AM"/>
        </w:rPr>
        <w:t xml:space="preserve">ասնակցին` ներկայացնելով պայմանագիր կնքելու առաջարկը և պայմանագրի նախագիծը: Ընդ որում, պայմանագիրը կարող է կնքվել ոչ շուտ, քան սույն հրավերի </w:t>
      </w:r>
      <w:r w:rsidR="005D3674" w:rsidRPr="00C06F98">
        <w:rPr>
          <w:rFonts w:ascii="GHEA Grapalat" w:hAnsi="GHEA Grapalat" w:cs="Sylfaen"/>
          <w:sz w:val="20"/>
          <w:lang w:val="hy-AM"/>
        </w:rPr>
        <w:t xml:space="preserve">1-ին մասի </w:t>
      </w:r>
      <w:r w:rsidRPr="00C06F98">
        <w:rPr>
          <w:rFonts w:ascii="GHEA Grapalat" w:hAnsi="GHEA Grapalat" w:cs="Sylfaen"/>
          <w:sz w:val="20"/>
          <w:lang w:val="hy-AM"/>
        </w:rPr>
        <w:t>8</w:t>
      </w:r>
      <w:r w:rsidR="003717D2" w:rsidRPr="00C06F98">
        <w:rPr>
          <w:rFonts w:ascii="GHEA Grapalat" w:hAnsi="GHEA Grapalat" w:cs="Sylfaen"/>
          <w:sz w:val="20"/>
          <w:lang w:val="hy-AM"/>
        </w:rPr>
        <w:t>.</w:t>
      </w:r>
      <w:r w:rsidR="00F96621" w:rsidRPr="00C06F98">
        <w:rPr>
          <w:rFonts w:ascii="GHEA Grapalat" w:hAnsi="GHEA Grapalat" w:cs="Sylfaen"/>
          <w:sz w:val="20"/>
          <w:lang w:val="hy-AM"/>
        </w:rPr>
        <w:t>2</w:t>
      </w:r>
      <w:r w:rsidR="00FE348B" w:rsidRPr="00C06F98">
        <w:rPr>
          <w:rFonts w:ascii="GHEA Grapalat" w:hAnsi="GHEA Grapalat" w:cs="Sylfaen"/>
          <w:sz w:val="20"/>
          <w:lang w:val="hy-AM"/>
        </w:rPr>
        <w:t>5</w:t>
      </w:r>
      <w:r w:rsidR="00F6799D" w:rsidRPr="00C06F98">
        <w:rPr>
          <w:rFonts w:ascii="GHEA Grapalat" w:hAnsi="GHEA Grapalat" w:cs="Sylfaen"/>
          <w:sz w:val="20"/>
          <w:lang w:val="hy-AM"/>
        </w:rPr>
        <w:t xml:space="preserve"> </w:t>
      </w:r>
      <w:r w:rsidR="00EB6E54" w:rsidRPr="00C06F98">
        <w:rPr>
          <w:rFonts w:ascii="GHEA Grapalat" w:hAnsi="GHEA Grapalat" w:cs="Sylfaen"/>
          <w:sz w:val="20"/>
          <w:lang w:val="hy-AM"/>
        </w:rPr>
        <w:t xml:space="preserve">կետով սահմանված անգործության ժամկետը լրանալու օրվան հաջորդող </w:t>
      </w:r>
      <w:r w:rsidR="00491A74" w:rsidRPr="00C06F98">
        <w:rPr>
          <w:rFonts w:ascii="GHEA Grapalat" w:hAnsi="GHEA Grapalat" w:cs="Sylfaen"/>
          <w:sz w:val="20"/>
          <w:lang w:val="hy-AM"/>
        </w:rPr>
        <w:t>չորրորդ</w:t>
      </w:r>
      <w:r w:rsidR="00EB6E54" w:rsidRPr="00C06F98">
        <w:rPr>
          <w:rFonts w:ascii="GHEA Grapalat" w:hAnsi="GHEA Grapalat" w:cs="Sylfaen"/>
          <w:sz w:val="20"/>
          <w:lang w:val="hy-AM"/>
        </w:rPr>
        <w:t xml:space="preserve"> աշխատանքային օրը:</w:t>
      </w:r>
    </w:p>
    <w:p w14:paraId="2D54E94F" w14:textId="77777777" w:rsidR="00F23A51" w:rsidRPr="00C06F98" w:rsidRDefault="00AA0AD8" w:rsidP="00EF3662">
      <w:pPr>
        <w:ind w:firstLine="567"/>
        <w:jc w:val="both"/>
        <w:rPr>
          <w:rFonts w:ascii="GHEA Grapalat" w:hAnsi="GHEA Grapalat" w:cs="Sylfaen"/>
          <w:sz w:val="20"/>
          <w:lang w:val="hy-AM"/>
        </w:rPr>
      </w:pPr>
      <w:r w:rsidRPr="00C06F98">
        <w:rPr>
          <w:rFonts w:ascii="GHEA Grapalat" w:hAnsi="GHEA Grapalat" w:cs="Sylfaen"/>
          <w:sz w:val="20"/>
          <w:lang w:val="hy-AM"/>
        </w:rPr>
        <w:t>9</w:t>
      </w:r>
      <w:r w:rsidR="003717D2" w:rsidRPr="00C06F98">
        <w:rPr>
          <w:rFonts w:ascii="GHEA Grapalat" w:hAnsi="GHEA Grapalat" w:cs="Sylfaen"/>
          <w:sz w:val="20"/>
          <w:lang w:val="hy-AM"/>
        </w:rPr>
        <w:t>.3</w:t>
      </w:r>
      <w:r w:rsidR="00F23A51" w:rsidRPr="00C06F98">
        <w:rPr>
          <w:rFonts w:ascii="GHEA Grapalat" w:hAnsi="GHEA Grapalat" w:cs="Sylfaen"/>
          <w:sz w:val="20"/>
          <w:lang w:val="hy-AM"/>
        </w:rPr>
        <w:t xml:space="preserve"> </w:t>
      </w:r>
      <w:r w:rsidR="00EB6E54" w:rsidRPr="00C06F98">
        <w:rPr>
          <w:rFonts w:ascii="GHEA Grapalat" w:hAnsi="GHEA Grapalat" w:cs="Sylfaen"/>
          <w:sz w:val="20"/>
          <w:lang w:val="hy-AM"/>
        </w:rPr>
        <w:t xml:space="preserve">Ընտրված </w:t>
      </w:r>
      <w:r w:rsidRPr="00C06F98">
        <w:rPr>
          <w:rFonts w:ascii="GHEA Grapalat" w:hAnsi="GHEA Grapalat" w:cs="Sylfaen"/>
          <w:sz w:val="20"/>
          <w:lang w:val="hy-AM"/>
        </w:rPr>
        <w:t>մ</w:t>
      </w:r>
      <w:r w:rsidR="00EB6E54" w:rsidRPr="00C06F98">
        <w:rPr>
          <w:rFonts w:ascii="GHEA Grapalat" w:hAnsi="GHEA Grapalat" w:cs="Sylfaen"/>
          <w:sz w:val="20"/>
          <w:lang w:val="hy-AM"/>
        </w:rPr>
        <w:t xml:space="preserve">ասնակցին պայմանագիր կնքելու առաջարկը և կնքվելիք պայմանագրի նախագիծը հանձնաժողովի քարտուղարը տրամադրում է էլեկտրոնային եղանակով: </w:t>
      </w:r>
      <w:r w:rsidR="00443B7A" w:rsidRPr="00C06F98">
        <w:rPr>
          <w:rFonts w:ascii="GHEA Grapalat" w:hAnsi="GHEA Grapalat" w:cs="Sylfaen"/>
          <w:sz w:val="20"/>
          <w:lang w:val="hy-AM"/>
        </w:rPr>
        <w:t>Ընդ որում</w:t>
      </w:r>
      <w:r w:rsidR="00EB6E54" w:rsidRPr="00C06F98">
        <w:rPr>
          <w:rFonts w:ascii="GHEA Grapalat" w:hAnsi="GHEA Grapalat" w:cs="Sylfaen"/>
          <w:sz w:val="20"/>
          <w:lang w:val="hy-AM"/>
        </w:rPr>
        <w:t xml:space="preserve"> </w:t>
      </w:r>
      <w:r w:rsidR="0005035B" w:rsidRPr="00C06F98">
        <w:rPr>
          <w:rFonts w:ascii="GHEA Grapalat" w:hAnsi="GHEA Grapalat" w:cs="Sylfaen"/>
          <w:sz w:val="20"/>
          <w:lang w:val="hy-AM"/>
        </w:rPr>
        <w:t xml:space="preserve">շինարարական աշխատանքների գնման դեպքում  </w:t>
      </w:r>
      <w:r w:rsidR="00EB6E54" w:rsidRPr="00C06F98">
        <w:rPr>
          <w:rFonts w:ascii="GHEA Grapalat" w:hAnsi="GHEA Grapalat" w:cs="Sylfaen"/>
          <w:sz w:val="20"/>
          <w:lang w:val="hy-AM"/>
        </w:rPr>
        <w:t xml:space="preserve">պայմանագրում ներառվում </w:t>
      </w:r>
      <w:r w:rsidR="0005035B" w:rsidRPr="00C06F98">
        <w:rPr>
          <w:rFonts w:ascii="GHEA Grapalat" w:hAnsi="GHEA Grapalat" w:cs="Sylfaen"/>
          <w:sz w:val="20"/>
          <w:lang w:val="hy-AM"/>
        </w:rPr>
        <w:t>են</w:t>
      </w:r>
      <w:r w:rsidR="00EB6E54" w:rsidRPr="00C06F98">
        <w:rPr>
          <w:rFonts w:ascii="GHEA Grapalat" w:hAnsi="GHEA Grapalat" w:cs="Sylfaen"/>
          <w:sz w:val="20"/>
          <w:lang w:val="hy-AM"/>
        </w:rPr>
        <w:t xml:space="preserve"> ընտրված մասնակցի կողմից հայտով ներկայացված </w:t>
      </w:r>
      <w:r w:rsidR="0005035B" w:rsidRPr="00C06F98">
        <w:rPr>
          <w:rFonts w:ascii="GHEA Grapalat" w:hAnsi="GHEA Grapalat" w:cs="Sylfaen"/>
          <w:sz w:val="20"/>
          <w:lang w:val="hy-AM"/>
        </w:rPr>
        <w:t>սարքերը և սարքավորումները</w:t>
      </w:r>
      <w:r w:rsidR="00443B7A" w:rsidRPr="00C06F98">
        <w:rPr>
          <w:rFonts w:ascii="GHEA Grapalat" w:hAnsi="GHEA Grapalat" w:cs="Sylfaen"/>
          <w:sz w:val="20"/>
          <w:lang w:val="hy-AM"/>
        </w:rPr>
        <w:t xml:space="preserve">: </w:t>
      </w:r>
    </w:p>
    <w:p w14:paraId="2D874308" w14:textId="77777777" w:rsidR="009365B5" w:rsidRPr="00C06F98" w:rsidRDefault="00AA0AD8" w:rsidP="00EF3662">
      <w:pPr>
        <w:ind w:firstLine="567"/>
        <w:jc w:val="both"/>
        <w:rPr>
          <w:rFonts w:ascii="GHEA Grapalat" w:hAnsi="GHEA Grapalat" w:cs="Sylfaen"/>
          <w:sz w:val="20"/>
          <w:lang w:val="hy-AM"/>
        </w:rPr>
      </w:pPr>
      <w:r w:rsidRPr="00C06F98">
        <w:rPr>
          <w:rFonts w:ascii="GHEA Grapalat" w:hAnsi="GHEA Grapalat" w:cs="Sylfaen"/>
          <w:sz w:val="20"/>
          <w:lang w:val="hy-AM"/>
        </w:rPr>
        <w:t>9</w:t>
      </w:r>
      <w:r w:rsidR="003717D2" w:rsidRPr="00C06F98">
        <w:rPr>
          <w:rFonts w:ascii="GHEA Grapalat" w:hAnsi="GHEA Grapalat" w:cs="Sylfaen"/>
          <w:sz w:val="20"/>
          <w:lang w:val="hy-AM"/>
        </w:rPr>
        <w:t>.4</w:t>
      </w:r>
      <w:r w:rsidR="009365B5" w:rsidRPr="00C06F98">
        <w:rPr>
          <w:rFonts w:ascii="GHEA Grapalat" w:hAnsi="GHEA Grapalat" w:cs="Sylfaen"/>
          <w:sz w:val="20"/>
          <w:lang w:val="hy-AM"/>
        </w:rPr>
        <w:t xml:space="preserve"> Պայմանագիր կնքելու մասին պատվիրատուի ծանուցումն ընտրված մասնակցին ուղարկելու օրը հանձնաժողովի քարտուղարը </w:t>
      </w:r>
      <w:r w:rsidRPr="00C06F98">
        <w:rPr>
          <w:rFonts w:ascii="GHEA Grapalat" w:hAnsi="GHEA Grapalat" w:cs="Sylfaen"/>
          <w:sz w:val="20"/>
          <w:lang w:val="hy-AM"/>
        </w:rPr>
        <w:t>հ</w:t>
      </w:r>
      <w:r w:rsidR="009365B5" w:rsidRPr="00C06F98">
        <w:rPr>
          <w:rFonts w:ascii="GHEA Grapalat" w:hAnsi="GHEA Grapalat" w:cs="Sylfaen"/>
          <w:sz w:val="20"/>
          <w:lang w:val="hy-AM"/>
        </w:rPr>
        <w:t>ամակարգի միջոցով ընտրված մասնակցի էլեկտրոնային փոստին ուղարկում է ծանուցում`  պայմանագիր կնքելու առաջարկը տրամադրված լինելու մասին:</w:t>
      </w:r>
    </w:p>
    <w:p w14:paraId="454A3DEE" w14:textId="77777777" w:rsidR="00E54B3F" w:rsidRPr="007D3728" w:rsidRDefault="00E54B3F" w:rsidP="00E54B3F">
      <w:pPr>
        <w:ind w:firstLine="567"/>
        <w:jc w:val="both"/>
        <w:rPr>
          <w:rFonts w:ascii="GHEA Grapalat" w:hAnsi="GHEA Grapalat" w:cs="Sylfaen"/>
          <w:sz w:val="20"/>
          <w:lang w:val="hy-AM"/>
        </w:rPr>
      </w:pPr>
      <w:r w:rsidRPr="007D3728">
        <w:rPr>
          <w:rFonts w:ascii="GHEA Grapalat" w:hAnsi="GHEA Grapalat" w:cs="Sylfaen"/>
          <w:sz w:val="20"/>
          <w:lang w:val="hy-AM"/>
        </w:rPr>
        <w:t>9.5 Եթե ընտրված մասնակիցը պայմանագիր կնքելու մասին ծանուցումը և պայմանագրի նախագիծն ստանալուց հետո` ծանուցմամբ սահմանված ժամկետում</w:t>
      </w:r>
      <w:r w:rsidRPr="007D3728" w:rsidDel="00904AEF">
        <w:rPr>
          <w:rFonts w:ascii="GHEA Grapalat" w:hAnsi="GHEA Grapalat" w:cs="Sylfaen"/>
          <w:sz w:val="20"/>
          <w:lang w:val="hy-AM"/>
        </w:rPr>
        <w:t xml:space="preserve"> </w:t>
      </w:r>
      <w:r w:rsidRPr="007D3728">
        <w:rPr>
          <w:rFonts w:ascii="GHEA Grapalat" w:hAnsi="GHEA Grapalat" w:cs="Sylfaen"/>
          <w:sz w:val="20"/>
          <w:lang w:val="hy-AM"/>
        </w:rPr>
        <w:t>չի ստորագրում պայմանագիրը և պատվիրատուին ներկայացնում պայմանագրի ապահովումը, իսկ կնքվելիք պայմանագրի նախագծով կանխավճար նախատեսված լինելու դեպքում նաև կանխավճարի ապահովումը,</w:t>
      </w:r>
      <w:r w:rsidRPr="007D3728">
        <w:rPr>
          <w:rFonts w:ascii="GHEA Grapalat" w:hAnsi="GHEA Grapalat" w:cs="Sylfaen"/>
          <w:i/>
          <w:sz w:val="20"/>
          <w:lang w:val="hy-AM"/>
        </w:rPr>
        <w:t xml:space="preserve"> </w:t>
      </w:r>
      <w:r w:rsidRPr="007D3728">
        <w:rPr>
          <w:rFonts w:ascii="GHEA Grapalat" w:hAnsi="GHEA Grapalat" w:cs="Sylfaen"/>
          <w:sz w:val="20"/>
          <w:lang w:val="hy-AM"/>
        </w:rPr>
        <w:t>ապա նա զրկվում է պայմանագիրը ստորագրելու իրավունքից։</w:t>
      </w:r>
    </w:p>
    <w:p w14:paraId="4C36BADD" w14:textId="77777777" w:rsidR="00E54B3F" w:rsidRPr="007D3728" w:rsidRDefault="00E54B3F" w:rsidP="00E54B3F">
      <w:pPr>
        <w:ind w:firstLine="567"/>
        <w:jc w:val="both"/>
        <w:rPr>
          <w:rFonts w:ascii="GHEA Grapalat" w:hAnsi="GHEA Grapalat" w:cs="Sylfaen"/>
          <w:sz w:val="20"/>
          <w:lang w:val="hy-AM"/>
        </w:rPr>
      </w:pPr>
      <w:r w:rsidRPr="007D3728">
        <w:rPr>
          <w:rFonts w:ascii="GHEA Grapalat" w:hAnsi="GHEA Grapalat" w:cs="Sylfaen"/>
          <w:sz w:val="20"/>
          <w:lang w:val="hy-AM"/>
        </w:rPr>
        <w:t>Ընդ որում 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 և հաստատմանը հաջորդող աշխատանքային օրը ուղեկցող գրությամբ տրամադրվում է ընտրված մասնակցին:</w:t>
      </w:r>
    </w:p>
    <w:p w14:paraId="3EC25536" w14:textId="77777777" w:rsidR="0033571F" w:rsidRPr="00C06F98" w:rsidRDefault="00AA0AD8" w:rsidP="00EF3662">
      <w:pPr>
        <w:ind w:firstLine="567"/>
        <w:jc w:val="both"/>
        <w:rPr>
          <w:rFonts w:ascii="GHEA Grapalat" w:hAnsi="GHEA Grapalat" w:cs="Sylfaen"/>
          <w:sz w:val="20"/>
          <w:lang w:val="hy-AM"/>
        </w:rPr>
      </w:pPr>
      <w:r w:rsidRPr="00C06F98">
        <w:rPr>
          <w:rFonts w:ascii="GHEA Grapalat" w:hAnsi="GHEA Grapalat" w:cs="Sylfaen"/>
          <w:sz w:val="20"/>
          <w:lang w:val="hy-AM"/>
        </w:rPr>
        <w:t>9</w:t>
      </w:r>
      <w:r w:rsidR="005B1DD6" w:rsidRPr="00C06F98">
        <w:rPr>
          <w:rFonts w:ascii="GHEA Grapalat" w:hAnsi="GHEA Grapalat" w:cs="Sylfaen"/>
          <w:sz w:val="20"/>
          <w:lang w:val="hy-AM"/>
        </w:rPr>
        <w:t>.6</w:t>
      </w:r>
      <w:r w:rsidR="0033571F" w:rsidRPr="00C06F98">
        <w:rPr>
          <w:rFonts w:ascii="GHEA Grapalat" w:hAnsi="GHEA Grapalat" w:cs="Sylfaen"/>
          <w:sz w:val="20"/>
          <w:lang w:val="hy-AM"/>
        </w:rPr>
        <w:t xml:space="preserve"> </w:t>
      </w:r>
      <w:r w:rsidR="009365B5" w:rsidRPr="00C06F98">
        <w:rPr>
          <w:rFonts w:ascii="GHEA Grapalat" w:hAnsi="GHEA Grapalat" w:cs="Sylfaen"/>
          <w:sz w:val="20"/>
          <w:lang w:val="hy-AM"/>
        </w:rPr>
        <w:t xml:space="preserve">Պայմանագիր կնքելու վերաբերյալ </w:t>
      </w:r>
      <w:r w:rsidR="00A6756D" w:rsidRPr="00C06F98">
        <w:rPr>
          <w:rFonts w:ascii="GHEA Grapalat" w:hAnsi="GHEA Grapalat" w:cs="Sylfaen"/>
          <w:sz w:val="20"/>
          <w:lang w:val="hy-AM"/>
        </w:rPr>
        <w:t>պ</w:t>
      </w:r>
      <w:r w:rsidR="009365B5" w:rsidRPr="00C06F98">
        <w:rPr>
          <w:rFonts w:ascii="GHEA Grapalat" w:hAnsi="GHEA Grapalat" w:cs="Sylfaen"/>
          <w:sz w:val="20"/>
          <w:lang w:val="hy-AM"/>
        </w:rPr>
        <w:t>ատվիրատուի առաջարկ</w:t>
      </w:r>
      <w:r w:rsidR="00EA7474" w:rsidRPr="00C06F98">
        <w:rPr>
          <w:rFonts w:ascii="GHEA Grapalat" w:hAnsi="GHEA Grapalat" w:cs="Sylfaen"/>
          <w:sz w:val="20"/>
          <w:lang w:val="hy-AM"/>
        </w:rPr>
        <w:t>ը</w:t>
      </w:r>
      <w:r w:rsidR="009365B5" w:rsidRPr="00C06F98">
        <w:rPr>
          <w:rFonts w:ascii="GHEA Grapalat" w:hAnsi="GHEA Grapalat" w:cs="Sylfaen"/>
          <w:sz w:val="20"/>
          <w:lang w:val="hy-AM"/>
        </w:rPr>
        <w:t xml:space="preserve"> ստացած </w:t>
      </w:r>
      <w:r w:rsidR="00EA7474" w:rsidRPr="00C06F98">
        <w:rPr>
          <w:rFonts w:ascii="GHEA Grapalat" w:hAnsi="GHEA Grapalat" w:cs="Sylfaen"/>
          <w:sz w:val="20"/>
          <w:lang w:val="hy-AM"/>
        </w:rPr>
        <w:t xml:space="preserve">ընտրված մասնակիցը համակարգի </w:t>
      </w:r>
      <w:r w:rsidR="009365B5" w:rsidRPr="00C06F98">
        <w:rPr>
          <w:rFonts w:ascii="GHEA Grapalat" w:hAnsi="GHEA Grapalat" w:cs="Sylfaen"/>
          <w:sz w:val="20"/>
          <w:lang w:val="hy-AM"/>
        </w:rPr>
        <w:t>միջոցով ընդունում կամ մերժում է իրեն ներկայացված առաջարկը:</w:t>
      </w:r>
    </w:p>
    <w:p w14:paraId="404BDE38" w14:textId="4E619FC9" w:rsidR="00D612BC" w:rsidRPr="00C06F98" w:rsidRDefault="00AA0AD8" w:rsidP="00EF3662">
      <w:pPr>
        <w:pStyle w:val="BodyTextIndent"/>
        <w:spacing w:line="240" w:lineRule="auto"/>
        <w:ind w:firstLine="567"/>
        <w:rPr>
          <w:rFonts w:ascii="GHEA Grapalat" w:hAnsi="GHEA Grapalat" w:cs="Sylfaen"/>
          <w:i w:val="0"/>
          <w:szCs w:val="24"/>
          <w:lang w:val="hy-AM"/>
        </w:rPr>
      </w:pPr>
      <w:r w:rsidRPr="00C06F98">
        <w:rPr>
          <w:rFonts w:ascii="GHEA Grapalat" w:hAnsi="GHEA Grapalat" w:cs="Sylfaen"/>
          <w:i w:val="0"/>
          <w:szCs w:val="24"/>
          <w:lang w:val="hy-AM"/>
        </w:rPr>
        <w:t>9</w:t>
      </w:r>
      <w:r w:rsidR="00D17258" w:rsidRPr="00C06F98">
        <w:rPr>
          <w:rFonts w:ascii="GHEA Grapalat" w:hAnsi="GHEA Grapalat" w:cs="Sylfaen"/>
          <w:i w:val="0"/>
          <w:szCs w:val="24"/>
          <w:lang w:val="hy-AM"/>
        </w:rPr>
        <w:t>.</w:t>
      </w:r>
      <w:r w:rsidR="005B1DD6" w:rsidRPr="00C06F98">
        <w:rPr>
          <w:rFonts w:ascii="GHEA Grapalat" w:hAnsi="GHEA Grapalat" w:cs="Sylfaen"/>
          <w:i w:val="0"/>
          <w:szCs w:val="24"/>
          <w:lang w:val="hy-AM"/>
        </w:rPr>
        <w:t>7</w:t>
      </w:r>
      <w:r w:rsidR="00D17258" w:rsidRPr="00C06F98">
        <w:rPr>
          <w:rFonts w:ascii="GHEA Grapalat" w:hAnsi="GHEA Grapalat" w:cs="Sylfaen"/>
          <w:i w:val="0"/>
          <w:szCs w:val="24"/>
          <w:lang w:val="hy-AM"/>
        </w:rPr>
        <w:t xml:space="preserve"> </w:t>
      </w:r>
      <w:r w:rsidR="00096865" w:rsidRPr="00C06F98">
        <w:rPr>
          <w:rFonts w:ascii="GHEA Grapalat" w:hAnsi="GHEA Grapalat" w:cs="Sylfaen"/>
          <w:i w:val="0"/>
          <w:szCs w:val="24"/>
          <w:lang w:val="hy-AM"/>
        </w:rPr>
        <w:t xml:space="preserve">Մինչև սույն հրավերի </w:t>
      </w:r>
      <w:r w:rsidR="00447FFD" w:rsidRPr="00C06F98">
        <w:rPr>
          <w:rFonts w:ascii="GHEA Grapalat" w:hAnsi="GHEA Grapalat" w:cs="Sylfaen"/>
          <w:i w:val="0"/>
          <w:szCs w:val="24"/>
          <w:lang w:val="hy-AM"/>
        </w:rPr>
        <w:t xml:space="preserve">1-ին մասի </w:t>
      </w:r>
      <w:r w:rsidR="00A6756D" w:rsidRPr="00C06F98">
        <w:rPr>
          <w:rFonts w:ascii="GHEA Grapalat" w:hAnsi="GHEA Grapalat" w:cs="Sylfaen"/>
          <w:i w:val="0"/>
          <w:szCs w:val="24"/>
          <w:lang w:val="hy-AM"/>
        </w:rPr>
        <w:t>9</w:t>
      </w:r>
      <w:r w:rsidR="005B1DD6" w:rsidRPr="00C06F98">
        <w:rPr>
          <w:rFonts w:ascii="GHEA Grapalat" w:hAnsi="GHEA Grapalat" w:cs="Sylfaen"/>
          <w:i w:val="0"/>
          <w:szCs w:val="24"/>
          <w:lang w:val="hy-AM"/>
        </w:rPr>
        <w:t>.5</w:t>
      </w:r>
      <w:r w:rsidR="00096865" w:rsidRPr="00C06F98">
        <w:rPr>
          <w:rFonts w:ascii="GHEA Grapalat" w:hAnsi="GHEA Grapalat" w:cs="Sylfaen"/>
          <w:i w:val="0"/>
          <w:szCs w:val="24"/>
          <w:lang w:val="hy-AM"/>
        </w:rPr>
        <w:t xml:space="preserve">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w:t>
      </w:r>
      <w:r w:rsidR="00491A74" w:rsidRPr="00C06F98">
        <w:rPr>
          <w:rFonts w:ascii="GHEA Grapalat" w:hAnsi="GHEA Grapalat" w:cs="Sylfaen"/>
          <w:i w:val="0"/>
          <w:szCs w:val="24"/>
          <w:lang w:val="hy-AM"/>
        </w:rPr>
        <w:t>կանխավճարի չափի կամ</w:t>
      </w:r>
      <w:r w:rsidR="00096865" w:rsidRPr="00C06F98">
        <w:rPr>
          <w:rFonts w:ascii="GHEA Grapalat" w:hAnsi="GHEA Grapalat" w:cs="Sylfaen"/>
          <w:i w:val="0"/>
          <w:szCs w:val="24"/>
          <w:lang w:val="hy-AM"/>
        </w:rPr>
        <w:t>ընտրված մասնակցի առաջարկած գնի ավելացմանը</w:t>
      </w:r>
      <w:r w:rsidR="004D5671" w:rsidRPr="00C06F98">
        <w:rPr>
          <w:rFonts w:ascii="GHEA Grapalat" w:hAnsi="GHEA Grapalat" w:cs="Sylfaen"/>
          <w:i w:val="0"/>
          <w:szCs w:val="24"/>
          <w:lang w:val="hy-AM"/>
        </w:rPr>
        <w:t>։</w:t>
      </w:r>
      <w:r w:rsidR="00D612BC" w:rsidRPr="00C06F98">
        <w:rPr>
          <w:rFonts w:ascii="GHEA Mariam" w:hAnsi="GHEA Mariam"/>
          <w:spacing w:val="-8"/>
          <w:lang w:val="hy-AM"/>
        </w:rPr>
        <w:t xml:space="preserve"> </w:t>
      </w:r>
    </w:p>
    <w:p w14:paraId="3998EFDF" w14:textId="77777777" w:rsidR="00F23A51" w:rsidRPr="00C06F98" w:rsidRDefault="00AA0AD8" w:rsidP="00EF3662">
      <w:pPr>
        <w:pStyle w:val="BodyTextIndent"/>
        <w:spacing w:line="240" w:lineRule="auto"/>
        <w:ind w:firstLine="567"/>
        <w:rPr>
          <w:rFonts w:ascii="GHEA Grapalat" w:hAnsi="GHEA Grapalat" w:cs="Sylfaen"/>
          <w:i w:val="0"/>
          <w:szCs w:val="24"/>
          <w:lang w:val="hy-AM"/>
        </w:rPr>
      </w:pPr>
      <w:r w:rsidRPr="00C06F98">
        <w:rPr>
          <w:rFonts w:ascii="GHEA Grapalat" w:hAnsi="GHEA Grapalat" w:cs="Sylfaen"/>
          <w:i w:val="0"/>
          <w:szCs w:val="24"/>
          <w:lang w:val="hy-AM"/>
        </w:rPr>
        <w:t>9</w:t>
      </w:r>
      <w:r w:rsidR="00FC6B2B" w:rsidRPr="00C06F98">
        <w:rPr>
          <w:rFonts w:ascii="GHEA Grapalat" w:hAnsi="GHEA Grapalat" w:cs="Sylfaen"/>
          <w:i w:val="0"/>
          <w:szCs w:val="24"/>
          <w:lang w:val="hy-AM"/>
        </w:rPr>
        <w:t>.8</w:t>
      </w:r>
      <w:r w:rsidR="00534468" w:rsidRPr="00C06F98">
        <w:rPr>
          <w:rFonts w:ascii="GHEA Grapalat" w:hAnsi="GHEA Grapalat" w:cs="Sylfaen"/>
          <w:i w:val="0"/>
          <w:szCs w:val="24"/>
          <w:lang w:val="hy-AM"/>
        </w:rPr>
        <w:t xml:space="preserve"> Պայմանագիրը կնքվելուն հաջորդող աշխատանքային օրը հանձնաժողովի քարտուղարը </w:t>
      </w:r>
      <w:r w:rsidR="00EA7474" w:rsidRPr="00C06F98">
        <w:rPr>
          <w:rFonts w:ascii="GHEA Grapalat" w:hAnsi="GHEA Grapalat" w:cs="Sylfaen"/>
          <w:i w:val="0"/>
          <w:szCs w:val="24"/>
          <w:lang w:val="hy-AM"/>
        </w:rPr>
        <w:t xml:space="preserve">համակարգում </w:t>
      </w:r>
      <w:r w:rsidR="00534468" w:rsidRPr="00C06F98">
        <w:rPr>
          <w:rFonts w:ascii="GHEA Grapalat" w:hAnsi="GHEA Grapalat" w:cs="Sylfaen"/>
          <w:i w:val="0"/>
          <w:szCs w:val="24"/>
          <w:lang w:val="hy-AM"/>
        </w:rPr>
        <w:t>ավարտում է ընթացակարգը</w:t>
      </w:r>
      <w:r w:rsidR="00F23A51" w:rsidRPr="00C06F98">
        <w:rPr>
          <w:rFonts w:ascii="GHEA Grapalat" w:hAnsi="GHEA Grapalat" w:cs="Sylfaen"/>
          <w:i w:val="0"/>
          <w:szCs w:val="24"/>
          <w:lang w:val="hy-AM"/>
        </w:rPr>
        <w:t>:</w:t>
      </w:r>
    </w:p>
    <w:p w14:paraId="4C4FEFB8" w14:textId="77777777" w:rsidR="008957DB" w:rsidRPr="00C06F98" w:rsidRDefault="008957DB" w:rsidP="00F11177">
      <w:pPr>
        <w:pStyle w:val="BodyTextIndent"/>
        <w:spacing w:line="240" w:lineRule="auto"/>
        <w:ind w:firstLine="0"/>
        <w:rPr>
          <w:rFonts w:ascii="GHEA Grapalat" w:hAnsi="GHEA Grapalat" w:cs="Sylfaen"/>
          <w:i w:val="0"/>
          <w:szCs w:val="24"/>
          <w:lang w:val="hy-AM"/>
        </w:rPr>
      </w:pPr>
    </w:p>
    <w:p w14:paraId="31AC4827" w14:textId="77777777" w:rsidR="00096865" w:rsidRPr="00C06F98" w:rsidRDefault="00096865" w:rsidP="00EF3662">
      <w:pPr>
        <w:jc w:val="center"/>
        <w:rPr>
          <w:rFonts w:ascii="GHEA Grapalat" w:hAnsi="GHEA Grapalat"/>
          <w:b/>
          <w:iCs/>
          <w:sz w:val="20"/>
          <w:lang w:val="hy-AM"/>
        </w:rPr>
      </w:pPr>
    </w:p>
    <w:p w14:paraId="3958BFA2" w14:textId="77777777" w:rsidR="00096865" w:rsidRPr="00C06F98" w:rsidRDefault="00030D40" w:rsidP="00EF3662">
      <w:pPr>
        <w:jc w:val="center"/>
        <w:rPr>
          <w:rFonts w:ascii="GHEA Grapalat" w:hAnsi="GHEA Grapalat" w:cs="Arial"/>
          <w:b/>
          <w:iCs/>
          <w:sz w:val="20"/>
          <w:lang w:val="hy-AM"/>
        </w:rPr>
      </w:pPr>
      <w:r w:rsidRPr="00C06F98">
        <w:rPr>
          <w:rFonts w:ascii="GHEA Grapalat" w:hAnsi="GHEA Grapalat"/>
          <w:b/>
          <w:iCs/>
          <w:sz w:val="20"/>
          <w:lang w:val="hy-AM"/>
        </w:rPr>
        <w:t>10</w:t>
      </w:r>
      <w:r w:rsidR="008D5016" w:rsidRPr="00C06F98">
        <w:rPr>
          <w:rFonts w:ascii="GHEA Grapalat" w:hAnsi="GHEA Grapalat"/>
          <w:b/>
          <w:iCs/>
          <w:sz w:val="20"/>
          <w:lang w:val="hy-AM"/>
        </w:rPr>
        <w:t xml:space="preserve">. </w:t>
      </w:r>
      <w:r w:rsidR="00E2245F" w:rsidRPr="00C06F98">
        <w:rPr>
          <w:rFonts w:ascii="GHEA Grapalat" w:hAnsi="GHEA Grapalat" w:cs="Sylfaen"/>
          <w:b/>
          <w:iCs/>
          <w:sz w:val="20"/>
          <w:lang w:val="hy-AM"/>
        </w:rPr>
        <w:t>ՈՐԱԿԱՎՈՐՄԱՆ</w:t>
      </w:r>
      <w:r w:rsidR="00E2245F" w:rsidRPr="00C06F98">
        <w:rPr>
          <w:rFonts w:ascii="GHEA Grapalat" w:hAnsi="GHEA Grapalat" w:cs="Arial"/>
          <w:b/>
          <w:iCs/>
          <w:sz w:val="20"/>
          <w:lang w:val="hy-AM"/>
        </w:rPr>
        <w:t xml:space="preserve"> </w:t>
      </w:r>
      <w:r w:rsidR="00E2245F" w:rsidRPr="00C06F98">
        <w:rPr>
          <w:rFonts w:ascii="GHEA Grapalat" w:hAnsi="GHEA Grapalat" w:cs="Sylfaen"/>
          <w:b/>
          <w:iCs/>
          <w:sz w:val="20"/>
          <w:lang w:val="hy-AM"/>
        </w:rPr>
        <w:t xml:space="preserve">ԵՎ </w:t>
      </w:r>
      <w:r w:rsidR="008D5016" w:rsidRPr="00C06F98">
        <w:rPr>
          <w:rFonts w:ascii="GHEA Grapalat" w:hAnsi="GHEA Grapalat" w:cs="Sylfaen"/>
          <w:b/>
          <w:iCs/>
          <w:sz w:val="20"/>
          <w:lang w:val="hy-AM"/>
        </w:rPr>
        <w:t>ՊԱՅՄԱՆԱԳՐԻ</w:t>
      </w:r>
      <w:r w:rsidR="00EE0172" w:rsidRPr="00C06F98">
        <w:rPr>
          <w:rFonts w:ascii="GHEA Grapalat" w:hAnsi="GHEA Grapalat" w:cs="Sylfaen"/>
          <w:b/>
          <w:iCs/>
          <w:sz w:val="20"/>
          <w:lang w:val="hy-AM"/>
        </w:rPr>
        <w:t xml:space="preserve"> </w:t>
      </w:r>
      <w:r w:rsidR="008D5016" w:rsidRPr="00C06F98">
        <w:rPr>
          <w:rFonts w:ascii="GHEA Grapalat" w:hAnsi="GHEA Grapalat" w:cs="Sylfaen"/>
          <w:b/>
          <w:iCs/>
          <w:sz w:val="20"/>
          <w:lang w:val="hy-AM"/>
        </w:rPr>
        <w:t>ԱՊԱՀՈՎՈՒՄ</w:t>
      </w:r>
      <w:r w:rsidR="00E2245F" w:rsidRPr="00C06F98">
        <w:rPr>
          <w:rFonts w:ascii="GHEA Grapalat" w:hAnsi="GHEA Grapalat" w:cs="Sylfaen"/>
          <w:b/>
          <w:iCs/>
          <w:sz w:val="20"/>
          <w:lang w:val="hy-AM"/>
        </w:rPr>
        <w:t>ՆԵՐ</w:t>
      </w:r>
      <w:r w:rsidR="008D5016" w:rsidRPr="00C06F98">
        <w:rPr>
          <w:rFonts w:ascii="GHEA Grapalat" w:hAnsi="GHEA Grapalat" w:cs="Sylfaen"/>
          <w:b/>
          <w:iCs/>
          <w:sz w:val="20"/>
          <w:lang w:val="hy-AM"/>
        </w:rPr>
        <w:t>Ը</w:t>
      </w:r>
      <w:r w:rsidR="008D5016" w:rsidRPr="00C06F98">
        <w:rPr>
          <w:rFonts w:ascii="GHEA Grapalat" w:hAnsi="GHEA Grapalat" w:cs="Arial"/>
          <w:b/>
          <w:iCs/>
          <w:sz w:val="20"/>
          <w:lang w:val="hy-AM"/>
        </w:rPr>
        <w:t xml:space="preserve"> </w:t>
      </w:r>
    </w:p>
    <w:p w14:paraId="1CBC7DEC" w14:textId="77777777" w:rsidR="00096865" w:rsidRPr="00C06F98" w:rsidRDefault="00096865" w:rsidP="00EF3662">
      <w:pPr>
        <w:jc w:val="center"/>
        <w:rPr>
          <w:rFonts w:ascii="GHEA Grapalat" w:hAnsi="GHEA Grapalat"/>
          <w:b/>
          <w:iCs/>
          <w:sz w:val="20"/>
          <w:lang w:val="hy-AM"/>
        </w:rPr>
      </w:pPr>
    </w:p>
    <w:p w14:paraId="62B8A8D5" w14:textId="77777777" w:rsidR="00E54B3F" w:rsidRPr="007D3728" w:rsidRDefault="00E54B3F" w:rsidP="00E54B3F">
      <w:pPr>
        <w:ind w:firstLine="567"/>
        <w:jc w:val="both"/>
        <w:rPr>
          <w:rFonts w:ascii="GHEA Grapalat" w:hAnsi="GHEA Grapalat" w:cs="Sylfaen"/>
          <w:sz w:val="20"/>
          <w:lang w:val="hy-AM"/>
        </w:rPr>
      </w:pPr>
      <w:r w:rsidRPr="007D3728">
        <w:rPr>
          <w:rFonts w:ascii="GHEA Grapalat" w:hAnsi="GHEA Grapalat"/>
          <w:iCs/>
          <w:sz w:val="20"/>
          <w:lang w:val="hy-AM"/>
        </w:rPr>
        <w:t>10.</w:t>
      </w:r>
      <w:r w:rsidRPr="007D3728">
        <w:rPr>
          <w:rFonts w:ascii="GHEA Grapalat" w:hAnsi="GHEA Grapalat" w:cs="Sylfaen"/>
          <w:sz w:val="20"/>
          <w:lang w:val="hy-AM"/>
        </w:rPr>
        <w:t xml:space="preserve">1 Պայմանագրի ապահովումը ներկայացնելու պահանջի հիման վրա, այն ստանալու օրվանից հետո 5 աշխատանքային օրվա ընթացքում, ընտրված մասնակիցը պարտավոր է ներկայացնել պայմանագրի ապահովում։ Եթե ապահովումը ներկայացվում է բանկային երաշխիքի ձևով, ապա սույն կետով նախատեսված ժամկետը սահմանվում է </w:t>
      </w:r>
      <w:r w:rsidRPr="007D3728">
        <w:rPr>
          <w:rFonts w:ascii="GHEA Grapalat" w:hAnsi="GHEA Grapalat" w:cs="Sylfaen"/>
          <w:b/>
          <w:bCs/>
          <w:sz w:val="20"/>
          <w:lang w:val="hy-AM"/>
        </w:rPr>
        <w:t>«10» աշխատանքային օր։</w:t>
      </w:r>
      <w:r w:rsidRPr="007D3728">
        <w:rPr>
          <w:rFonts w:ascii="GHEA Grapalat" w:hAnsi="GHEA Grapalat" w:cs="Sylfaen"/>
          <w:sz w:val="20"/>
          <w:lang w:val="hy-AM"/>
        </w:rPr>
        <w:t xml:space="preserve"> Ընտրված մասնակցի հետ պայմանագիր կնքվում է, եթե վերջինս ներկայացնում է պայմանագրի (կանխավճարի)  ապահովումները</w:t>
      </w:r>
      <w:r w:rsidRPr="007D3728">
        <w:rPr>
          <w:rStyle w:val="FootnoteReference"/>
          <w:rFonts w:ascii="GHEA Grapalat" w:hAnsi="GHEA Grapalat" w:cs="Sylfaen"/>
          <w:sz w:val="20"/>
          <w:lang w:val="hy-AM"/>
        </w:rPr>
        <w:footnoteReference w:id="11"/>
      </w:r>
    </w:p>
    <w:p w14:paraId="1DF2C645" w14:textId="165A4BE0" w:rsidR="00CF24D6" w:rsidRPr="00C06F98" w:rsidRDefault="00DC3122" w:rsidP="00775810">
      <w:pPr>
        <w:ind w:firstLine="567"/>
        <w:jc w:val="both"/>
        <w:rPr>
          <w:rFonts w:ascii="GHEA Grapalat" w:hAnsi="GHEA Grapalat" w:cs="Arial"/>
          <w:sz w:val="20"/>
          <w:lang w:val="hy-AM"/>
        </w:rPr>
      </w:pPr>
      <w:r w:rsidRPr="00E0427B">
        <w:rPr>
          <w:rFonts w:ascii="GHEA Grapalat" w:hAnsi="GHEA Grapalat" w:cs="Sylfaen"/>
          <w:sz w:val="20"/>
          <w:lang w:val="hy-AM"/>
        </w:rPr>
        <w:t xml:space="preserve">10.2 </w:t>
      </w:r>
      <w:r w:rsidRPr="00E0427B">
        <w:rPr>
          <w:rFonts w:ascii="GHEA Grapalat" w:hAnsi="GHEA Grapalat" w:cs="Sylfaen"/>
          <w:b/>
          <w:bCs/>
          <w:sz w:val="20"/>
          <w:lang w:val="hy-AM"/>
        </w:rPr>
        <w:t xml:space="preserve">Որակավորման ապահովման չափը ընթացակարգի </w:t>
      </w:r>
      <w:r>
        <w:rPr>
          <w:rFonts w:ascii="GHEA Grapalat" w:hAnsi="GHEA Grapalat" w:cs="Sylfaen"/>
          <w:b/>
          <w:bCs/>
          <w:sz w:val="20"/>
          <w:lang w:val="hy-AM"/>
        </w:rPr>
        <w:t xml:space="preserve">2-րդ, չափաբաժնի համար հավասար է </w:t>
      </w:r>
      <w:r w:rsidRPr="00E0427B">
        <w:rPr>
          <w:rFonts w:ascii="GHEA Grapalat" w:hAnsi="GHEA Grapalat" w:cs="Sylfaen"/>
          <w:b/>
          <w:bCs/>
          <w:sz w:val="20"/>
          <w:lang w:val="hy-AM"/>
        </w:rPr>
        <w:t xml:space="preserve">գնվելիք աշխատանքների գնման գնի </w:t>
      </w:r>
      <w:r>
        <w:rPr>
          <w:rFonts w:ascii="GHEA Grapalat" w:hAnsi="GHEA Grapalat" w:cs="Sylfaen"/>
          <w:b/>
          <w:bCs/>
          <w:sz w:val="20"/>
          <w:lang w:val="hy-AM"/>
        </w:rPr>
        <w:t>30</w:t>
      </w:r>
      <w:r w:rsidRPr="00E0427B">
        <w:rPr>
          <w:rFonts w:ascii="GHEA Grapalat" w:hAnsi="GHEA Grapalat" w:cs="Sylfaen"/>
          <w:b/>
          <w:bCs/>
          <w:sz w:val="20"/>
          <w:lang w:val="hy-AM"/>
        </w:rPr>
        <w:t>/</w:t>
      </w:r>
      <w:r>
        <w:rPr>
          <w:rFonts w:ascii="GHEA Grapalat" w:hAnsi="GHEA Grapalat" w:cs="Sylfaen"/>
          <w:b/>
          <w:bCs/>
          <w:sz w:val="20"/>
          <w:lang w:val="hy-AM"/>
        </w:rPr>
        <w:t>երեսուն</w:t>
      </w:r>
      <w:r w:rsidRPr="00E0427B">
        <w:rPr>
          <w:rFonts w:ascii="GHEA Grapalat" w:hAnsi="GHEA Grapalat" w:cs="Sylfaen"/>
          <w:b/>
          <w:bCs/>
          <w:sz w:val="20"/>
          <w:lang w:val="hy-AM"/>
        </w:rPr>
        <w:t>/ տոկոսին</w:t>
      </w:r>
      <w:r>
        <w:rPr>
          <w:rFonts w:ascii="GHEA Grapalat" w:hAnsi="GHEA Grapalat" w:cs="Sylfaen"/>
          <w:b/>
          <w:bCs/>
          <w:sz w:val="20"/>
          <w:lang w:val="hy-AM"/>
        </w:rPr>
        <w:t xml:space="preserve">, իսկ 1-ին, 3-րդ, 4-րդ, 5-րդ և 6-րդ չափաբաժինների համար հավասար է </w:t>
      </w:r>
      <w:r w:rsidRPr="00E0427B">
        <w:rPr>
          <w:rFonts w:ascii="GHEA Grapalat" w:hAnsi="GHEA Grapalat" w:cs="Sylfaen"/>
          <w:b/>
          <w:bCs/>
          <w:sz w:val="20"/>
          <w:lang w:val="hy-AM"/>
        </w:rPr>
        <w:t>գնվելիք աշխատանքների գնման գնի 15/տասնհինգ/ տոկոսին</w:t>
      </w:r>
      <w:r w:rsidRPr="00E0427B">
        <w:rPr>
          <w:rFonts w:ascii="GHEA Grapalat" w:hAnsi="GHEA Grapalat" w:cs="Sylfaen"/>
          <w:sz w:val="20"/>
          <w:lang w:val="hy-AM"/>
        </w:rPr>
        <w:t xml:space="preserve">:  </w:t>
      </w:r>
      <w:r w:rsidR="00491A74" w:rsidRPr="00C06F98">
        <w:rPr>
          <w:rFonts w:ascii="GHEA Grapalat" w:hAnsi="GHEA Grapalat" w:cs="Sylfaen"/>
          <w:sz w:val="20"/>
          <w:lang w:val="hy-AM"/>
        </w:rPr>
        <w:t>Եթե աշխատանքների գնման գինը պակաս է կնքվելիք պայմանագրի գնից, ապա որակավորման ապահովման չափը հաշվարկվում է պայմանագրի գնի նկատմամբ։</w:t>
      </w:r>
      <w:r w:rsidR="0074145B" w:rsidRPr="00C06F98">
        <w:rPr>
          <w:rFonts w:ascii="GHEA Grapalat" w:hAnsi="GHEA Grapalat" w:cs="Sylfaen"/>
          <w:sz w:val="20"/>
          <w:lang w:val="hy-AM"/>
        </w:rPr>
        <w:t xml:space="preserve"> </w:t>
      </w:r>
      <w:r w:rsidR="00F96621" w:rsidRPr="00C06F98">
        <w:rPr>
          <w:rFonts w:ascii="GHEA Grapalat" w:hAnsi="GHEA Grapalat" w:cs="Sylfaen"/>
          <w:sz w:val="20"/>
          <w:lang w:val="hy-AM"/>
        </w:rPr>
        <w:t xml:space="preserve">Որակավորման ապահովումը ներկայացվում է </w:t>
      </w:r>
      <w:r w:rsidR="0060037D" w:rsidRPr="00C06F98">
        <w:rPr>
          <w:rFonts w:ascii="GHEA Grapalat" w:hAnsi="GHEA Grapalat" w:cs="Sylfaen"/>
          <w:sz w:val="20"/>
          <w:lang w:val="hy-AM"/>
        </w:rPr>
        <w:t xml:space="preserve">բանկային երախիքի </w:t>
      </w:r>
      <w:r w:rsidR="000212A8" w:rsidRPr="00C06F98">
        <w:rPr>
          <w:rFonts w:ascii="GHEA Grapalat" w:hAnsi="GHEA Grapalat" w:cs="Sylfaen"/>
          <w:sz w:val="20"/>
          <w:lang w:val="hy-AM"/>
        </w:rPr>
        <w:t xml:space="preserve">կամ կանխիկ փողի, կամ բանկերի կողմից տրամադրված երաշխիքների ձևով։ </w:t>
      </w:r>
      <w:r w:rsidR="00E76EDE" w:rsidRPr="00C06F98">
        <w:rPr>
          <w:rFonts w:ascii="GHEA Grapalat" w:hAnsi="GHEA Grapalat" w:cs="Sylfaen"/>
          <w:sz w:val="20"/>
          <w:lang w:val="hy-AM"/>
        </w:rPr>
        <w:t>Ընդ որում ապահովումը</w:t>
      </w:r>
      <w:r w:rsidR="00DF68A6" w:rsidRPr="00C06F98">
        <w:rPr>
          <w:rFonts w:ascii="GHEA Grapalat" w:hAnsi="GHEA Grapalat" w:cs="Sylfaen"/>
          <w:sz w:val="20"/>
          <w:lang w:val="hy-AM"/>
        </w:rPr>
        <w:t xml:space="preserve"> պետք է վավեր լինի առնվազն մինչև պայմանագրի կատարման արդյունքը պատվիրատուից կողմից ամբողջական ընդունվելու օրվան հաջորդող </w:t>
      </w:r>
      <w:r w:rsidR="008D74A0" w:rsidRPr="00C06F98">
        <w:rPr>
          <w:rFonts w:ascii="GHEA Grapalat" w:hAnsi="GHEA Grapalat" w:cs="Sylfaen"/>
          <w:sz w:val="20"/>
          <w:lang w:val="hy-AM"/>
        </w:rPr>
        <w:t>9</w:t>
      </w:r>
      <w:r w:rsidR="00CF12EE" w:rsidRPr="00C06F98">
        <w:rPr>
          <w:rFonts w:ascii="GHEA Grapalat" w:hAnsi="GHEA Grapalat" w:cs="Sylfaen"/>
          <w:sz w:val="20"/>
          <w:lang w:val="hy-AM"/>
        </w:rPr>
        <w:t>0</w:t>
      </w:r>
      <w:r w:rsidR="00DF68A6" w:rsidRPr="00C06F98">
        <w:rPr>
          <w:rFonts w:ascii="GHEA Grapalat" w:hAnsi="GHEA Grapalat" w:cs="Sylfaen"/>
          <w:sz w:val="20"/>
          <w:lang w:val="hy-AM"/>
        </w:rPr>
        <w:t xml:space="preserve">-րդ </w:t>
      </w:r>
      <w:r w:rsidR="00A558B9" w:rsidRPr="00C06F98">
        <w:rPr>
          <w:rFonts w:ascii="GHEA Grapalat" w:hAnsi="GHEA Grapalat" w:cs="Sylfaen"/>
          <w:sz w:val="20"/>
          <w:lang w:val="hy-AM"/>
        </w:rPr>
        <w:t>աշխատանքային</w:t>
      </w:r>
      <w:r w:rsidR="00DF68A6" w:rsidRPr="00C06F98">
        <w:rPr>
          <w:rFonts w:ascii="GHEA Grapalat" w:hAnsi="GHEA Grapalat" w:cs="Sylfaen"/>
          <w:sz w:val="20"/>
          <w:lang w:val="hy-AM"/>
        </w:rPr>
        <w:t xml:space="preserve"> օրը </w:t>
      </w:r>
      <w:r w:rsidR="00F96621" w:rsidRPr="00C06F98">
        <w:rPr>
          <w:rFonts w:ascii="GHEA Grapalat" w:hAnsi="GHEA Grapalat" w:cs="Arial"/>
          <w:sz w:val="20"/>
          <w:lang w:val="hy-AM"/>
        </w:rPr>
        <w:t>ներառյալ</w:t>
      </w:r>
      <w:r w:rsidR="003D4668" w:rsidRPr="00C06F98">
        <w:rPr>
          <w:rFonts w:ascii="GHEA Grapalat" w:hAnsi="GHEA Grapalat" w:cs="Arial"/>
          <w:sz w:val="20"/>
          <w:lang w:val="hy-AM"/>
        </w:rPr>
        <w:t>:</w:t>
      </w:r>
      <w:r w:rsidR="003D4668" w:rsidRPr="00C06F98">
        <w:rPr>
          <w:rStyle w:val="FootnoteReference"/>
          <w:rFonts w:ascii="GHEA Grapalat" w:hAnsi="GHEA Grapalat" w:cs="Arial"/>
          <w:sz w:val="20"/>
          <w:lang w:val="hy-AM"/>
        </w:rPr>
        <w:footnoteReference w:id="12"/>
      </w:r>
    </w:p>
    <w:p w14:paraId="05ACF673" w14:textId="035F3335" w:rsidR="00775810" w:rsidRPr="00C06F98" w:rsidRDefault="00775810" w:rsidP="00775810">
      <w:pPr>
        <w:ind w:firstLine="567"/>
        <w:jc w:val="both"/>
        <w:rPr>
          <w:rFonts w:ascii="GHEA Grapalat" w:hAnsi="GHEA Grapalat" w:cs="Arial"/>
          <w:sz w:val="20"/>
          <w:lang w:val="hy-AM"/>
        </w:rPr>
      </w:pPr>
      <w:r w:rsidRPr="00C06F98">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w:t>
      </w:r>
      <w:r w:rsidR="00A57158" w:rsidRPr="00C06F98">
        <w:rPr>
          <w:rFonts w:ascii="GHEA Grapalat" w:hAnsi="GHEA Grapalat" w:cs="Arial"/>
          <w:sz w:val="20"/>
          <w:lang w:val="hy-AM"/>
        </w:rPr>
        <w:t xml:space="preserve"> մասով </w:t>
      </w:r>
      <w:r w:rsidR="000212A8" w:rsidRPr="00C06F98">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C06F98">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4097A" w:rsidRPr="00C06F98">
        <w:rPr>
          <w:rFonts w:ascii="GHEA Grapalat" w:hAnsi="GHEA Grapalat" w:cs="Arial"/>
          <w:sz w:val="20"/>
          <w:lang w:val="hy-AM"/>
        </w:rPr>
        <w:t xml:space="preserve"> </w:t>
      </w:r>
      <w:r w:rsidR="00D4097A" w:rsidRPr="00C06F98">
        <w:rPr>
          <w:rFonts w:ascii="GHEA Grapalat" w:hAnsi="GHEA Grapalat" w:cs="Sylfaen"/>
          <w:sz w:val="20"/>
          <w:lang w:val="hy-AM"/>
        </w:rPr>
        <w:t xml:space="preserve"> </w:t>
      </w:r>
      <w:r w:rsidRPr="00C06F98">
        <w:rPr>
          <w:rFonts w:ascii="GHEA Grapalat" w:hAnsi="GHEA Grapalat"/>
          <w:sz w:val="20"/>
          <w:szCs w:val="20"/>
          <w:lang w:val="hy-AM"/>
        </w:rPr>
        <w:t xml:space="preserve">Կանխիկ փողի ձևով ներկայացված </w:t>
      </w:r>
      <w:r w:rsidRPr="00C06F98">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C06F98" w:rsidRDefault="00775810" w:rsidP="00775810">
      <w:pPr>
        <w:ind w:firstLine="567"/>
        <w:contextualSpacing/>
        <w:jc w:val="both"/>
        <w:rPr>
          <w:rFonts w:ascii="GHEA Grapalat" w:hAnsi="GHEA Grapalat" w:cs="Arial"/>
          <w:sz w:val="20"/>
          <w:lang w:val="hy-AM"/>
        </w:rPr>
      </w:pPr>
      <w:r w:rsidRPr="00C06F98">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523BC13" w14:textId="77777777" w:rsidR="00775810" w:rsidRPr="00C06F98" w:rsidRDefault="00775810" w:rsidP="00775810">
      <w:pPr>
        <w:ind w:firstLine="567"/>
        <w:contextualSpacing/>
        <w:jc w:val="both"/>
        <w:rPr>
          <w:rFonts w:ascii="GHEA Grapalat" w:hAnsi="GHEA Grapalat" w:cs="Arial"/>
          <w:sz w:val="20"/>
          <w:lang w:val="hy-AM"/>
        </w:rPr>
      </w:pPr>
      <w:r w:rsidRPr="00C06F98">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w:t>
      </w:r>
      <w:r w:rsidR="0033399B" w:rsidRPr="00C06F98">
        <w:rPr>
          <w:rFonts w:ascii="GHEA Grapalat" w:hAnsi="GHEA Grapalat" w:cs="Arial"/>
          <w:sz w:val="20"/>
          <w:lang w:val="hy-AM"/>
        </w:rPr>
        <w:t xml:space="preserve"> այդ փուլի գումարի նկատմամբ հաշվարկված համամասնությամբ։</w:t>
      </w:r>
      <w:r w:rsidRPr="00C06F98">
        <w:rPr>
          <w:rFonts w:ascii="GHEA Grapalat" w:hAnsi="GHEA Grapalat" w:cs="Arial"/>
          <w:sz w:val="20"/>
          <w:lang w:val="hy-AM"/>
        </w:rPr>
        <w:t xml:space="preserve">  </w:t>
      </w:r>
    </w:p>
    <w:p w14:paraId="16F2E8A4" w14:textId="29C36EA7" w:rsidR="00775810" w:rsidRPr="00C06F98" w:rsidRDefault="00D4097A" w:rsidP="00775810">
      <w:pPr>
        <w:ind w:firstLine="567"/>
        <w:jc w:val="both"/>
        <w:rPr>
          <w:rFonts w:ascii="GHEA Grapalat" w:hAnsi="GHEA Grapalat" w:cs="Arial"/>
          <w:sz w:val="20"/>
          <w:lang w:val="hy-AM"/>
        </w:rPr>
      </w:pPr>
      <w:r w:rsidRPr="00C06F98">
        <w:rPr>
          <w:rFonts w:ascii="GHEA Grapalat" w:hAnsi="GHEA Grapalat" w:cs="Arial"/>
          <w:sz w:val="20"/>
          <w:lang w:val="hy-AM"/>
        </w:rPr>
        <w:t>Բանկային ե</w:t>
      </w:r>
      <w:r w:rsidR="00775810" w:rsidRPr="00C06F98">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3D4668" w:rsidRPr="00C06F98">
        <w:rPr>
          <w:rStyle w:val="FootnoteReference"/>
          <w:rFonts w:ascii="GHEA Grapalat" w:hAnsi="GHEA Grapalat" w:cs="Arial"/>
          <w:sz w:val="20"/>
          <w:lang w:val="hy-AM"/>
        </w:rPr>
        <w:footnoteReference w:id="13"/>
      </w:r>
    </w:p>
    <w:p w14:paraId="7523BB5C" w14:textId="1E28BAEC" w:rsidR="00C849E5" w:rsidRPr="00C06F98" w:rsidRDefault="00C849E5" w:rsidP="00BF639B">
      <w:pPr>
        <w:pStyle w:val="NormalWeb"/>
        <w:shd w:val="clear" w:color="auto" w:fill="FFFFFF"/>
        <w:spacing w:before="0" w:beforeAutospacing="0" w:after="0" w:afterAutospacing="0"/>
        <w:ind w:firstLine="567"/>
        <w:jc w:val="both"/>
        <w:rPr>
          <w:rFonts w:ascii="GHEA Grapalat" w:hAnsi="GHEA Grapalat" w:cs="Arial"/>
          <w:sz w:val="20"/>
          <w:lang w:val="hy-AM"/>
        </w:rPr>
      </w:pPr>
      <w:r w:rsidRPr="00C06F98">
        <w:rPr>
          <w:rFonts w:ascii="GHEA Grapalat" w:hAnsi="GHEA Grapalat" w:cs="Arial"/>
          <w:sz w:val="20"/>
          <w:lang w:val="hy-AM"/>
        </w:rPr>
        <w:lastRenderedPageBreak/>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C06F98" w:rsidRDefault="00501A05" w:rsidP="00501A05">
      <w:pPr>
        <w:ind w:firstLine="567"/>
        <w:jc w:val="both"/>
        <w:rPr>
          <w:rFonts w:ascii="GHEA Grapalat" w:hAnsi="GHEA Grapalat" w:cs="Arial"/>
          <w:sz w:val="20"/>
          <w:lang w:val="hy-AM"/>
        </w:rPr>
      </w:pPr>
      <w:r w:rsidRPr="00C06F98">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7DD51C6C" w:rsidR="00281740" w:rsidRPr="00C06F98" w:rsidRDefault="00281740" w:rsidP="00281740">
      <w:pPr>
        <w:ind w:firstLine="567"/>
        <w:jc w:val="both"/>
        <w:rPr>
          <w:rFonts w:ascii="GHEA Grapalat" w:hAnsi="GHEA Grapalat" w:cs="Sylfaen"/>
          <w:sz w:val="20"/>
          <w:vertAlign w:val="superscript"/>
          <w:lang w:val="hy-AM"/>
        </w:rPr>
      </w:pPr>
      <w:r w:rsidRPr="00C06F98">
        <w:rPr>
          <w:rFonts w:ascii="GHEA Grapalat" w:hAnsi="GHEA Grapalat" w:cs="Sylfaen"/>
          <w:sz w:val="20"/>
          <w:lang w:val="hy-AM"/>
        </w:rPr>
        <w:t xml:space="preserve">10.3. Պայմանագրի ապահովման չափը կազմում է </w:t>
      </w:r>
      <w:r w:rsidR="00D4097A" w:rsidRPr="00C06F98">
        <w:rPr>
          <w:rFonts w:ascii="GHEA Grapalat" w:hAnsi="GHEA Grapalat" w:cs="Sylfaen"/>
          <w:sz w:val="20"/>
          <w:lang w:val="hy-AM"/>
        </w:rPr>
        <w:t xml:space="preserve">գնման </w:t>
      </w:r>
      <w:r w:rsidRPr="00C06F98">
        <w:rPr>
          <w:rFonts w:ascii="GHEA Grapalat" w:hAnsi="GHEA Grapalat" w:cs="Sylfaen"/>
          <w:sz w:val="20"/>
          <w:lang w:val="hy-AM"/>
        </w:rPr>
        <w:t>գնի 10  տոկոսը:</w:t>
      </w:r>
      <w:r w:rsidR="00D4097A" w:rsidRPr="00C06F98">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C06F98">
        <w:rPr>
          <w:rFonts w:ascii="GHEA Grapalat" w:hAnsi="GHEA Grapalat" w:cs="Sylfaen"/>
          <w:sz w:val="20"/>
          <w:lang w:val="hy-AM"/>
        </w:rPr>
        <w:t xml:space="preserve"> Պայմանագրի ապահովումը ներկայացվում է բանկային երախիքի </w:t>
      </w:r>
      <w:r w:rsidR="007862B1" w:rsidRPr="00C06F98">
        <w:rPr>
          <w:rFonts w:ascii="GHEA Grapalat" w:hAnsi="GHEA Grapalat" w:cs="Sylfaen"/>
          <w:sz w:val="20"/>
          <w:lang w:val="hy-AM"/>
        </w:rPr>
        <w:t xml:space="preserve">(հավելված 5) </w:t>
      </w:r>
      <w:r w:rsidR="00501A05" w:rsidRPr="00C06F98">
        <w:rPr>
          <w:rFonts w:ascii="GHEA Grapalat" w:hAnsi="GHEA Grapalat" w:cs="Sylfaen"/>
          <w:sz w:val="20"/>
          <w:lang w:val="hy-AM"/>
        </w:rPr>
        <w:t>կամ կան</w:t>
      </w:r>
      <w:r w:rsidR="007862B1" w:rsidRPr="00C06F98">
        <w:rPr>
          <w:rFonts w:ascii="GHEA Grapalat" w:hAnsi="GHEA Grapalat" w:cs="Sylfaen"/>
          <w:sz w:val="20"/>
          <w:lang w:val="hy-AM"/>
        </w:rPr>
        <w:t>խ</w:t>
      </w:r>
      <w:r w:rsidR="00501A05" w:rsidRPr="00C06F98">
        <w:rPr>
          <w:rFonts w:ascii="GHEA Grapalat" w:hAnsi="GHEA Grapalat" w:cs="Sylfaen"/>
          <w:sz w:val="20"/>
          <w:lang w:val="hy-AM"/>
        </w:rPr>
        <w:t>ի</w:t>
      </w:r>
      <w:r w:rsidR="000464DB" w:rsidRPr="00C06F98">
        <w:rPr>
          <w:rFonts w:ascii="GHEA Grapalat" w:hAnsi="GHEA Grapalat" w:cs="Sylfaen"/>
          <w:sz w:val="20"/>
          <w:lang w:val="hy-AM"/>
        </w:rPr>
        <w:t>կ</w:t>
      </w:r>
      <w:r w:rsidR="00501A05" w:rsidRPr="00C06F98">
        <w:rPr>
          <w:rFonts w:ascii="GHEA Grapalat" w:hAnsi="GHEA Grapalat" w:cs="Sylfaen"/>
          <w:sz w:val="20"/>
          <w:lang w:val="hy-AM"/>
        </w:rPr>
        <w:t xml:space="preserve"> փողի ձևով:</w:t>
      </w:r>
      <w:r w:rsidR="00BF639B" w:rsidRPr="00C06F98">
        <w:rPr>
          <w:rStyle w:val="FootnoteReference"/>
          <w:rFonts w:ascii="GHEA Grapalat" w:hAnsi="GHEA Grapalat" w:cs="Sylfaen"/>
          <w:sz w:val="20"/>
          <w:lang w:val="hy-AM"/>
        </w:rPr>
        <w:footnoteReference w:id="14"/>
      </w:r>
    </w:p>
    <w:p w14:paraId="04A24BC8" w14:textId="7F420C61" w:rsidR="00F562EA" w:rsidRPr="00C06F98" w:rsidRDefault="00F562EA" w:rsidP="00BF639B">
      <w:pPr>
        <w:shd w:val="clear" w:color="auto" w:fill="FFFFFF"/>
        <w:ind w:firstLine="375"/>
        <w:jc w:val="both"/>
        <w:rPr>
          <w:rFonts w:ascii="GHEA Grapalat" w:hAnsi="GHEA Grapalat"/>
          <w:lang w:val="hy-AM"/>
        </w:rPr>
      </w:pPr>
      <w:r w:rsidRPr="00C06F98">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C06F98">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C06F98">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C06F98">
        <w:rPr>
          <w:rFonts w:ascii="GHEA Grapalat" w:hAnsi="GHEA Grapalat"/>
          <w:lang w:val="hy-AM"/>
        </w:rPr>
        <w:t xml:space="preserve"> </w:t>
      </w:r>
    </w:p>
    <w:p w14:paraId="6141ED27" w14:textId="77777777" w:rsidR="00281740" w:rsidRPr="00C06F98" w:rsidRDefault="00281740" w:rsidP="00BF639B">
      <w:pPr>
        <w:ind w:firstLine="567"/>
        <w:jc w:val="both"/>
        <w:rPr>
          <w:rFonts w:ascii="GHEA Grapalat" w:hAnsi="GHEA Grapalat"/>
          <w:sz w:val="20"/>
          <w:szCs w:val="20"/>
          <w:lang w:val="hy-AM"/>
        </w:rPr>
      </w:pPr>
      <w:r w:rsidRPr="00C06F98">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06F98">
        <w:rPr>
          <w:rFonts w:ascii="GHEA Grapalat" w:hAnsi="GHEA Grapalat" w:cs="Sylfaen"/>
          <w:sz w:val="20"/>
          <w:lang w:val="hy-AM"/>
        </w:rPr>
        <w:t xml:space="preserve">ամբողջական կատարման վերջին օրվան հաջորդող </w:t>
      </w:r>
      <w:r w:rsidR="001D49EB" w:rsidRPr="00C06F98">
        <w:rPr>
          <w:rFonts w:ascii="GHEA Grapalat" w:hAnsi="GHEA Grapalat" w:cs="Sylfaen"/>
          <w:sz w:val="20"/>
          <w:lang w:val="hy-AM"/>
        </w:rPr>
        <w:t>9</w:t>
      </w:r>
      <w:r w:rsidRPr="00C06F98">
        <w:rPr>
          <w:rFonts w:ascii="GHEA Grapalat" w:hAnsi="GHEA Grapalat" w:cs="Sylfaen"/>
          <w:sz w:val="20"/>
          <w:lang w:val="hy-AM"/>
        </w:rPr>
        <w:t xml:space="preserve">0-րդ </w:t>
      </w:r>
      <w:r w:rsidR="00A558B9" w:rsidRPr="00C06F98">
        <w:rPr>
          <w:rFonts w:ascii="GHEA Grapalat" w:hAnsi="GHEA Grapalat" w:cs="Sylfaen"/>
          <w:sz w:val="20"/>
          <w:lang w:val="hy-AM"/>
        </w:rPr>
        <w:t>աշխատանքային</w:t>
      </w:r>
      <w:r w:rsidRPr="00C06F98">
        <w:rPr>
          <w:rFonts w:ascii="GHEA Grapalat" w:hAnsi="GHEA Grapalat" w:cs="Sylfaen"/>
          <w:sz w:val="20"/>
          <w:lang w:val="hy-AM"/>
        </w:rPr>
        <w:t xml:space="preserve"> օրը ներառյալ:</w:t>
      </w:r>
      <w:r w:rsidRPr="00C06F98">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C06F98" w:rsidRDefault="00281740" w:rsidP="00281740">
      <w:pPr>
        <w:ind w:firstLine="567"/>
        <w:jc w:val="both"/>
        <w:rPr>
          <w:rFonts w:ascii="GHEA Grapalat" w:hAnsi="GHEA Grapalat" w:cs="Arial"/>
          <w:sz w:val="20"/>
          <w:lang w:val="hy-AM"/>
        </w:rPr>
      </w:pPr>
      <w:r w:rsidRPr="00C06F98">
        <w:rPr>
          <w:rFonts w:ascii="GHEA Grapalat" w:hAnsi="GHEA Grapalat"/>
          <w:sz w:val="20"/>
          <w:szCs w:val="20"/>
          <w:lang w:val="hy-AM"/>
        </w:rPr>
        <w:t xml:space="preserve">Կանխիկ փողի ձևով ներկայացված </w:t>
      </w:r>
      <w:r w:rsidRPr="00C06F98">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C06F98" w:rsidRDefault="00281740" w:rsidP="00F96621">
      <w:pPr>
        <w:ind w:firstLine="567"/>
        <w:jc w:val="both"/>
        <w:rPr>
          <w:rFonts w:ascii="GHEA Grapalat" w:hAnsi="GHEA Grapalat" w:cs="Arial"/>
          <w:sz w:val="20"/>
          <w:lang w:val="hy-AM"/>
        </w:rPr>
      </w:pPr>
      <w:r w:rsidRPr="00C06F98">
        <w:rPr>
          <w:rFonts w:ascii="GHEA Grapalat" w:hAnsi="GHEA Grapalat" w:cs="Sylfaen"/>
          <w:sz w:val="20"/>
          <w:lang w:val="hy-AM"/>
        </w:rPr>
        <w:t xml:space="preserve">10.4 </w:t>
      </w:r>
      <w:r w:rsidR="00441C20" w:rsidRPr="00C06F98">
        <w:rPr>
          <w:rFonts w:ascii="GHEA Grapalat" w:hAnsi="GHEA Grapalat" w:cs="Arial"/>
          <w:sz w:val="20"/>
          <w:lang w:val="hy-AM"/>
        </w:rPr>
        <w:t>Ե</w:t>
      </w:r>
      <w:r w:rsidR="00F96621" w:rsidRPr="00C06F98">
        <w:rPr>
          <w:rFonts w:ascii="GHEA Grapalat" w:hAnsi="GHEA Grapalat" w:cs="Arial"/>
          <w:sz w:val="20"/>
          <w:lang w:val="hy-AM"/>
        </w:rPr>
        <w:t>թե</w:t>
      </w:r>
      <w:r w:rsidRPr="00C06F98">
        <w:rPr>
          <w:rFonts w:ascii="GHEA Grapalat" w:hAnsi="GHEA Grapalat" w:cs="Arial"/>
          <w:sz w:val="20"/>
          <w:lang w:val="hy-AM"/>
        </w:rPr>
        <w:t xml:space="preserve"> </w:t>
      </w:r>
      <w:r w:rsidR="00F96621" w:rsidRPr="00C06F98">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06F98">
        <w:rPr>
          <w:rFonts w:ascii="GHEA Grapalat" w:hAnsi="GHEA Grapalat" w:cs="Arial"/>
          <w:sz w:val="20"/>
          <w:lang w:val="hy-AM"/>
        </w:rPr>
        <w:t xml:space="preserve">որակավորման և պայմանագրի ապահովումները ներկայացվում են </w:t>
      </w:r>
      <w:r w:rsidR="00F96621" w:rsidRPr="00C06F98">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C06F98">
        <w:rPr>
          <w:rFonts w:ascii="GHEA Grapalat" w:hAnsi="GHEA Grapalat" w:cs="Arial"/>
          <w:sz w:val="20"/>
          <w:lang w:val="hy-AM"/>
        </w:rPr>
        <w:t>՝</w:t>
      </w:r>
    </w:p>
    <w:p w14:paraId="7A3BD8BC" w14:textId="73B9A67F" w:rsidR="001C336A" w:rsidRPr="00C06F98" w:rsidRDefault="00F96621" w:rsidP="00EF3662">
      <w:pPr>
        <w:ind w:firstLine="567"/>
        <w:jc w:val="both"/>
        <w:rPr>
          <w:rFonts w:ascii="GHEA Grapalat" w:hAnsi="GHEA Grapalat" w:cs="Arial"/>
          <w:sz w:val="20"/>
          <w:lang w:val="hy-AM"/>
        </w:rPr>
      </w:pPr>
      <w:r w:rsidRPr="00C06F98">
        <w:rPr>
          <w:rFonts w:ascii="GHEA Grapalat" w:hAnsi="GHEA Grapalat" w:cs="Arial"/>
          <w:sz w:val="20"/>
          <w:lang w:val="hy-AM"/>
        </w:rPr>
        <w:t xml:space="preserve">- </w:t>
      </w:r>
      <w:r w:rsidR="00543250" w:rsidRPr="00C06F98">
        <w:rPr>
          <w:rFonts w:ascii="GHEA Grapalat" w:hAnsi="GHEA Grapalat" w:cs="Arial"/>
          <w:sz w:val="20"/>
          <w:lang w:val="hy-AM"/>
        </w:rPr>
        <w:t xml:space="preserve">նախատեսված ֆինանսական միջոցները գերազանցում են </w:t>
      </w:r>
      <w:r w:rsidR="0033399B" w:rsidRPr="00C06F98">
        <w:rPr>
          <w:rFonts w:ascii="GHEA Grapalat" w:hAnsi="GHEA Grapalat" w:cs="Arial"/>
          <w:sz w:val="20"/>
          <w:lang w:val="hy-AM"/>
        </w:rPr>
        <w:t>25</w:t>
      </w:r>
      <w:r w:rsidR="00543250" w:rsidRPr="00C06F98">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C06F98">
        <w:rPr>
          <w:rFonts w:ascii="GHEA Grapalat" w:hAnsi="GHEA Grapalat" w:cs="Arial"/>
          <w:sz w:val="20"/>
          <w:lang w:val="hy-AM"/>
        </w:rPr>
        <w:t xml:space="preserve"> և որակավորման</w:t>
      </w:r>
      <w:r w:rsidR="00543250" w:rsidRPr="00C06F98">
        <w:rPr>
          <w:rFonts w:ascii="GHEA Grapalat" w:hAnsi="GHEA Grapalat" w:cs="Arial"/>
          <w:sz w:val="20"/>
          <w:lang w:val="hy-AM"/>
        </w:rPr>
        <w:t xml:space="preserve"> ապահովում</w:t>
      </w:r>
      <w:r w:rsidR="0033399B" w:rsidRPr="00C06F98">
        <w:rPr>
          <w:rFonts w:ascii="GHEA Grapalat" w:hAnsi="GHEA Grapalat" w:cs="Arial"/>
          <w:sz w:val="20"/>
          <w:lang w:val="hy-AM"/>
        </w:rPr>
        <w:t>ներ</w:t>
      </w:r>
      <w:r w:rsidR="00543250" w:rsidRPr="00C06F98">
        <w:rPr>
          <w:rFonts w:ascii="GHEA Grapalat" w:hAnsi="GHEA Grapalat" w:cs="Arial"/>
          <w:sz w:val="20"/>
          <w:lang w:val="hy-AM"/>
        </w:rPr>
        <w:t xml:space="preserve">ը, հատկացված ֆինանսական միջոցների մասով, ներկայացվում </w:t>
      </w:r>
      <w:r w:rsidR="0033399B" w:rsidRPr="00C06F98">
        <w:rPr>
          <w:rFonts w:ascii="GHEA Grapalat" w:hAnsi="GHEA Grapalat" w:cs="Arial"/>
          <w:sz w:val="20"/>
          <w:lang w:val="hy-AM"/>
        </w:rPr>
        <w:t xml:space="preserve">են </w:t>
      </w:r>
      <w:r w:rsidR="00543250" w:rsidRPr="00C06F98">
        <w:rPr>
          <w:rFonts w:ascii="GHEA Grapalat" w:hAnsi="GHEA Grapalat" w:cs="Arial"/>
          <w:sz w:val="20"/>
          <w:lang w:val="hy-AM"/>
        </w:rPr>
        <w:t xml:space="preserve"> </w:t>
      </w:r>
      <w:r w:rsidR="00D4097A" w:rsidRPr="00C06F98">
        <w:rPr>
          <w:rFonts w:ascii="GHEA Grapalat" w:hAnsi="GHEA Grapalat" w:cs="Arial"/>
          <w:sz w:val="20"/>
          <w:lang w:val="hy-AM"/>
        </w:rPr>
        <w:t xml:space="preserve">բանկային </w:t>
      </w:r>
      <w:r w:rsidR="00543250" w:rsidRPr="00C06F98">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C06F98" w:rsidRDefault="00030D40" w:rsidP="00EF3662">
      <w:pPr>
        <w:ind w:firstLine="567"/>
        <w:jc w:val="both"/>
        <w:rPr>
          <w:rFonts w:ascii="GHEA Grapalat" w:hAnsi="GHEA Grapalat" w:cs="Sylfaen"/>
          <w:sz w:val="20"/>
          <w:lang w:val="hy-AM"/>
        </w:rPr>
      </w:pPr>
      <w:r w:rsidRPr="00C06F98">
        <w:rPr>
          <w:rFonts w:ascii="GHEA Grapalat" w:hAnsi="GHEA Grapalat" w:cs="Sylfaen"/>
          <w:sz w:val="20"/>
          <w:lang w:val="hy-AM"/>
        </w:rPr>
        <w:t>10</w:t>
      </w:r>
      <w:r w:rsidR="005162B1" w:rsidRPr="00C06F98">
        <w:rPr>
          <w:rFonts w:ascii="GHEA Grapalat" w:hAnsi="GHEA Grapalat" w:cs="Sylfaen"/>
          <w:sz w:val="20"/>
          <w:lang w:val="hy-AM"/>
        </w:rPr>
        <w:t>.</w:t>
      </w:r>
      <w:r w:rsidR="00F02DBC" w:rsidRPr="00C06F98">
        <w:rPr>
          <w:rFonts w:ascii="GHEA Grapalat" w:hAnsi="GHEA Grapalat" w:cs="Sylfaen"/>
          <w:sz w:val="20"/>
          <w:lang w:val="hy-AM"/>
        </w:rPr>
        <w:t>6</w:t>
      </w:r>
      <w:r w:rsidR="00D93027" w:rsidRPr="00C06F98">
        <w:rPr>
          <w:rFonts w:ascii="GHEA Grapalat" w:hAnsi="GHEA Grapalat" w:cs="Sylfaen"/>
          <w:sz w:val="20"/>
          <w:lang w:val="hy-AM"/>
        </w:rPr>
        <w:t xml:space="preserve"> </w:t>
      </w:r>
      <w:r w:rsidR="00F02DBC" w:rsidRPr="00C06F98">
        <w:rPr>
          <w:rFonts w:ascii="GHEA Grapalat" w:hAnsi="GHEA Grapalat" w:cs="Sylfaen"/>
          <w:sz w:val="20"/>
          <w:lang w:val="hy-AM"/>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51509259" w:rsidR="002A0AD3" w:rsidRPr="00C06F98" w:rsidRDefault="002A0AD3" w:rsidP="002A0AD3">
      <w:pPr>
        <w:pStyle w:val="NormalWeb"/>
        <w:shd w:val="clear" w:color="auto" w:fill="FFFFFF"/>
        <w:spacing w:before="0" w:beforeAutospacing="0" w:after="0" w:afterAutospacing="0"/>
        <w:ind w:firstLine="375"/>
        <w:jc w:val="both"/>
        <w:rPr>
          <w:rFonts w:ascii="GHEA Grapalat" w:hAnsi="GHEA Grapalat" w:cs="Sylfaen"/>
          <w:sz w:val="20"/>
          <w:lang w:val="hy-AM"/>
        </w:rPr>
      </w:pPr>
      <w:r w:rsidRPr="00C06F98">
        <w:rPr>
          <w:rFonts w:ascii="GHEA Grapalat" w:hAnsi="GHEA Grapalat" w:cs="Sylfaen"/>
          <w:sz w:val="20"/>
          <w:lang w:val="hy-AM"/>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1E06" w:rsidRPr="00C06F98">
        <w:rPr>
          <w:rFonts w:ascii="GHEA Grapalat" w:hAnsi="GHEA Grapalat" w:cs="Sylfaen"/>
          <w:sz w:val="20"/>
          <w:lang w:val="hy-AM"/>
        </w:rPr>
        <w:t>ՀՀ ֆինանսների նախարարություն</w:t>
      </w:r>
      <w:r w:rsidRPr="00C06F98">
        <w:rPr>
          <w:rFonts w:ascii="GHEA Grapalat" w:hAnsi="GHEA Grapalat" w:cs="Sylfaen"/>
          <w:sz w:val="20"/>
          <w:lang w:val="hy-AM"/>
        </w:rPr>
        <w:t>, ներկայացնում է</w:t>
      </w:r>
      <w:r w:rsidR="009A2DC2" w:rsidRPr="00C06F98">
        <w:rPr>
          <w:rFonts w:ascii="GHEA Grapalat" w:hAnsi="GHEA Grapalat" w:cs="Sylfaen"/>
          <w:sz w:val="20"/>
          <w:lang w:val="hy-AM"/>
        </w:rPr>
        <w:t xml:space="preserve"> գրավոր՝</w:t>
      </w:r>
      <w:r w:rsidRPr="00C06F98">
        <w:rPr>
          <w:rFonts w:ascii="GHEA Grapalat" w:hAnsi="GHEA Grapalat" w:cs="Sylfaen"/>
          <w:sz w:val="20"/>
          <w:lang w:val="hy-AM"/>
        </w:rPr>
        <w:t xml:space="preserve"> ապահովման վճարման հիմքը առաջանալու օրվան հաջորդող </w:t>
      </w:r>
      <w:r w:rsidR="00DA156F" w:rsidRPr="00C06F98">
        <w:rPr>
          <w:rFonts w:ascii="GHEA Grapalat" w:hAnsi="GHEA Grapalat" w:cs="Sylfaen"/>
          <w:sz w:val="20"/>
          <w:lang w:val="hy-AM"/>
        </w:rPr>
        <w:t xml:space="preserve">հինգ </w:t>
      </w:r>
      <w:r w:rsidRPr="00C06F98">
        <w:rPr>
          <w:rFonts w:ascii="GHEA Grapalat" w:hAnsi="GHEA Grapalat" w:cs="Sylfaen"/>
          <w:sz w:val="20"/>
          <w:lang w:val="hy-AM"/>
        </w:rPr>
        <w:t xml:space="preserve">աշխատանքային օրվա ընթացքում: Եթե ապահովման վճարման պահանջը բանկի </w:t>
      </w:r>
      <w:r w:rsidR="00452173" w:rsidRPr="00C06F98">
        <w:rPr>
          <w:rFonts w:ascii="GHEA Grapalat" w:hAnsi="GHEA Grapalat" w:cs="Sylfaen"/>
          <w:sz w:val="20"/>
          <w:lang w:val="hy-AM"/>
        </w:rPr>
        <w:t xml:space="preserve">կամ ՀՀ ֆինանսների նախարարության </w:t>
      </w:r>
      <w:r w:rsidRPr="00C06F98">
        <w:rPr>
          <w:rFonts w:ascii="GHEA Grapalat" w:hAnsi="GHEA Grapalat" w:cs="Sylfaen"/>
          <w:sz w:val="20"/>
          <w:lang w:val="hy-AM"/>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C06F98">
        <w:rPr>
          <w:rFonts w:ascii="GHEA Grapalat" w:hAnsi="GHEA Grapalat" w:cs="Sylfaen"/>
          <w:sz w:val="20"/>
          <w:lang w:val="hy-AM"/>
        </w:rPr>
        <w:t xml:space="preserve">գրավոր </w:t>
      </w:r>
      <w:r w:rsidRPr="00C06F98">
        <w:rPr>
          <w:rFonts w:ascii="GHEA Grapalat" w:hAnsi="GHEA Grapalat" w:cs="Sylfaen"/>
          <w:sz w:val="20"/>
          <w:lang w:val="hy-AM"/>
        </w:rPr>
        <w:t xml:space="preserve">ներկայացնում է մերժումը ստանալուն հաջորդող երկու աշխատանքային օրվա ընթացքում: </w:t>
      </w:r>
    </w:p>
    <w:p w14:paraId="2A96D78E" w14:textId="78A88C5E" w:rsidR="00DA156F" w:rsidRPr="00C06F98" w:rsidRDefault="00DA156F" w:rsidP="00DA156F">
      <w:pPr>
        <w:shd w:val="clear" w:color="auto" w:fill="FFFFFF"/>
        <w:ind w:firstLine="375"/>
        <w:jc w:val="both"/>
        <w:rPr>
          <w:rFonts w:ascii="GHEA Grapalat" w:hAnsi="GHEA Grapalat" w:cs="Sylfaen"/>
          <w:sz w:val="20"/>
          <w:lang w:val="hy-AM"/>
        </w:rPr>
      </w:pPr>
      <w:r w:rsidRPr="00C06F98">
        <w:rPr>
          <w:rFonts w:ascii="GHEA Grapalat" w:hAnsi="GHEA Grapalat" w:cs="Sylfaen"/>
          <w:sz w:val="20"/>
          <w:lang w:val="hy-AM"/>
        </w:rPr>
        <w:t>10.8 Պատվիրատուի ղեկավարը պայմանագրի կամ որակավորման ապահովման վերադարձման մասին գրավոր տեղեկացնում է՝</w:t>
      </w:r>
    </w:p>
    <w:p w14:paraId="77D83348" w14:textId="18F877AB" w:rsidR="00DA156F" w:rsidRPr="00C06F98" w:rsidRDefault="00DA156F" w:rsidP="00DA156F">
      <w:pPr>
        <w:shd w:val="clear" w:color="auto" w:fill="FFFFFF"/>
        <w:ind w:firstLine="375"/>
        <w:jc w:val="both"/>
        <w:rPr>
          <w:rFonts w:ascii="GHEA Grapalat" w:hAnsi="GHEA Grapalat" w:cs="Sylfaen"/>
          <w:sz w:val="20"/>
          <w:lang w:val="hy-AM"/>
        </w:rPr>
      </w:pPr>
      <w:r w:rsidRPr="00C06F98">
        <w:rPr>
          <w:rFonts w:ascii="GHEA Grapalat" w:hAnsi="GHEA Grapalat" w:cs="Sylfaen"/>
          <w:sz w:val="20"/>
          <w:lang w:val="hy-AM"/>
        </w:rPr>
        <w:t>- կանխիկ փողի ձևով ներկայացված ապահովման դեպքում ՀՀ ֆինանսների նախարարությանը</w:t>
      </w:r>
      <w:r w:rsidR="00452173" w:rsidRPr="00C06F98">
        <w:rPr>
          <w:rFonts w:ascii="GHEA Grapalat" w:hAnsi="GHEA Grapalat" w:cs="Sylfaen"/>
          <w:sz w:val="20"/>
          <w:lang w:val="hy-AM"/>
        </w:rPr>
        <w:t>՝ ապահովման վերադարձման հիմքը առաջանալու օրվան հաջորդող հինգ աշխատանքային օրվա ընթացքում,</w:t>
      </w:r>
      <w:r w:rsidRPr="00C06F98">
        <w:rPr>
          <w:rFonts w:ascii="GHEA Grapalat" w:hAnsi="GHEA Grapalat" w:cs="Sylfaen"/>
          <w:sz w:val="20"/>
          <w:lang w:val="hy-AM"/>
        </w:rPr>
        <w:t xml:space="preserve"> կցելով վճարումը հիմնավորող փաստաթղթի պատճենը.</w:t>
      </w:r>
    </w:p>
    <w:p w14:paraId="3C34430C" w14:textId="0F13A2D5" w:rsidR="00DA156F" w:rsidRPr="00C06F98" w:rsidRDefault="00DA156F" w:rsidP="00DA156F">
      <w:pPr>
        <w:shd w:val="clear" w:color="auto" w:fill="FFFFFF"/>
        <w:ind w:firstLine="375"/>
        <w:jc w:val="both"/>
        <w:rPr>
          <w:rFonts w:ascii="GHEA Grapalat" w:hAnsi="GHEA Grapalat" w:cs="Sylfaen"/>
          <w:sz w:val="20"/>
          <w:lang w:val="hy-AM"/>
        </w:rPr>
      </w:pPr>
      <w:r w:rsidRPr="00C06F98">
        <w:rPr>
          <w:rFonts w:ascii="GHEA Grapalat" w:hAnsi="GHEA Grapalat" w:cs="Sylfaen"/>
          <w:sz w:val="20"/>
          <w:lang w:val="hy-AM"/>
        </w:rPr>
        <w:t>- բանկային երաշխիքի ձևով ներկայացված ապահովման դեպքում երաշխիքը թողարկած բանկին</w:t>
      </w:r>
      <w:r w:rsidR="00131A59" w:rsidRPr="00C06F98">
        <w:rPr>
          <w:rFonts w:ascii="GHEA Grapalat" w:hAnsi="GHEA Grapalat" w:cs="Sylfaen"/>
          <w:sz w:val="20"/>
          <w:lang w:val="hy-AM"/>
        </w:rPr>
        <w:t>՝ ապահովման վերադարձման հիմքը առաջանալու օրվան հաջորդող հինգ աշխատանքային օրվա ընթացքում</w:t>
      </w:r>
      <w:r w:rsidRPr="00C06F98">
        <w:rPr>
          <w:rFonts w:ascii="GHEA Grapalat" w:hAnsi="GHEA Grapalat" w:cs="Sylfaen"/>
          <w:sz w:val="20"/>
          <w:lang w:val="hy-AM"/>
        </w:rPr>
        <w:t>.</w:t>
      </w:r>
    </w:p>
    <w:p w14:paraId="3BFD00CC" w14:textId="7F5A7255" w:rsidR="00DA156F" w:rsidRPr="00C06F98" w:rsidRDefault="00DA156F" w:rsidP="00DA156F">
      <w:pPr>
        <w:shd w:val="clear" w:color="auto" w:fill="FFFFFF"/>
        <w:ind w:firstLine="375"/>
        <w:jc w:val="both"/>
        <w:rPr>
          <w:rFonts w:asciiTheme="minorHAnsi" w:hAnsiTheme="minorHAnsi"/>
          <w:sz w:val="20"/>
          <w:szCs w:val="20"/>
          <w:lang w:val="hy-AM"/>
        </w:rPr>
      </w:pPr>
      <w:r w:rsidRPr="00C06F98">
        <w:rPr>
          <w:rFonts w:ascii="GHEA Grapalat" w:hAnsi="GHEA Grapalat" w:cs="Sylfaen"/>
          <w:sz w:val="20"/>
          <w:lang w:val="hy-AM"/>
        </w:rPr>
        <w:t>-տուժանքի ձևով ներկայացված ապահովման դեպքում դեպքում այն ներկայացրած մասնակցին</w:t>
      </w:r>
      <w:r w:rsidR="00131A59" w:rsidRPr="00C06F98">
        <w:rPr>
          <w:rFonts w:ascii="GHEA Grapalat" w:hAnsi="GHEA Grapalat" w:cs="Sylfaen"/>
          <w:sz w:val="20"/>
          <w:lang w:val="hy-AM"/>
        </w:rPr>
        <w:t>՝ ապահովման վերադարձման հիմքը առաջանալու օրվան հաջորդող հինգ աշխատանքային օրվա ընթացքում</w:t>
      </w:r>
      <w:r w:rsidRPr="00C06F98">
        <w:rPr>
          <w:rFonts w:ascii="GHEA Grapalat" w:hAnsi="GHEA Grapalat" w:cs="Sylfaen"/>
          <w:sz w:val="20"/>
          <w:lang w:val="hy-AM"/>
        </w:rPr>
        <w:t>:</w:t>
      </w:r>
    </w:p>
    <w:p w14:paraId="0A1C87BA" w14:textId="77777777" w:rsidR="00096865" w:rsidRPr="00C06F98" w:rsidRDefault="00096865" w:rsidP="00F11177">
      <w:pPr>
        <w:rPr>
          <w:rFonts w:ascii="GHEA Grapalat" w:hAnsi="GHEA Grapalat"/>
          <w:b/>
          <w:szCs w:val="22"/>
          <w:lang w:val="hy-AM"/>
        </w:rPr>
      </w:pPr>
    </w:p>
    <w:p w14:paraId="038FB102" w14:textId="77777777" w:rsidR="00096865" w:rsidRPr="00C06F98" w:rsidRDefault="008D5016" w:rsidP="00EF3662">
      <w:pPr>
        <w:jc w:val="center"/>
        <w:rPr>
          <w:rFonts w:ascii="GHEA Grapalat" w:hAnsi="GHEA Grapalat" w:cs="Arial"/>
          <w:b/>
          <w:sz w:val="20"/>
          <w:lang w:val="hy-AM"/>
        </w:rPr>
      </w:pPr>
      <w:r w:rsidRPr="00C06F98">
        <w:rPr>
          <w:rFonts w:ascii="GHEA Grapalat" w:hAnsi="GHEA Grapalat"/>
          <w:b/>
          <w:sz w:val="20"/>
          <w:lang w:val="hy-AM"/>
        </w:rPr>
        <w:lastRenderedPageBreak/>
        <w:t>1</w:t>
      </w:r>
      <w:r w:rsidR="00030D40" w:rsidRPr="00C06F98">
        <w:rPr>
          <w:rFonts w:ascii="GHEA Grapalat" w:hAnsi="GHEA Grapalat"/>
          <w:b/>
          <w:sz w:val="20"/>
          <w:lang w:val="hy-AM"/>
        </w:rPr>
        <w:t>1</w:t>
      </w:r>
      <w:r w:rsidRPr="00C06F98">
        <w:rPr>
          <w:rFonts w:ascii="GHEA Grapalat" w:hAnsi="GHEA Grapalat"/>
          <w:b/>
          <w:sz w:val="20"/>
          <w:lang w:val="hy-AM"/>
        </w:rPr>
        <w:t xml:space="preserve">. </w:t>
      </w:r>
      <w:r w:rsidRPr="00C06F98">
        <w:rPr>
          <w:rFonts w:ascii="GHEA Grapalat" w:hAnsi="GHEA Grapalat" w:cs="Sylfaen"/>
          <w:b/>
          <w:sz w:val="20"/>
          <w:lang w:val="hy-AM"/>
        </w:rPr>
        <w:t>ԸՆԹԱՑԱԿԱՐԳԸ</w:t>
      </w:r>
      <w:r w:rsidRPr="00C06F98">
        <w:rPr>
          <w:rFonts w:ascii="GHEA Grapalat" w:hAnsi="GHEA Grapalat" w:cs="Arial"/>
          <w:b/>
          <w:sz w:val="20"/>
          <w:lang w:val="hy-AM"/>
        </w:rPr>
        <w:t xml:space="preserve"> </w:t>
      </w:r>
      <w:r w:rsidRPr="00C06F98">
        <w:rPr>
          <w:rFonts w:ascii="GHEA Grapalat" w:hAnsi="GHEA Grapalat" w:cs="Sylfaen"/>
          <w:b/>
          <w:sz w:val="20"/>
          <w:lang w:val="hy-AM"/>
        </w:rPr>
        <w:t>ՉԿԱՅԱՑԱԾ</w:t>
      </w:r>
      <w:r w:rsidRPr="00C06F98">
        <w:rPr>
          <w:rFonts w:ascii="GHEA Grapalat" w:hAnsi="GHEA Grapalat" w:cs="Arial"/>
          <w:b/>
          <w:sz w:val="20"/>
          <w:lang w:val="hy-AM"/>
        </w:rPr>
        <w:t xml:space="preserve"> </w:t>
      </w:r>
      <w:r w:rsidRPr="00C06F98">
        <w:rPr>
          <w:rFonts w:ascii="GHEA Grapalat" w:hAnsi="GHEA Grapalat" w:cs="Sylfaen"/>
          <w:b/>
          <w:sz w:val="20"/>
          <w:lang w:val="hy-AM"/>
        </w:rPr>
        <w:t>ՀԱՅՏԱՐԱՐԵԼԸ</w:t>
      </w:r>
    </w:p>
    <w:p w14:paraId="3A864350" w14:textId="77777777" w:rsidR="00096865" w:rsidRPr="00C06F98" w:rsidRDefault="00096865" w:rsidP="00EF3662">
      <w:pPr>
        <w:jc w:val="center"/>
        <w:rPr>
          <w:rFonts w:ascii="GHEA Grapalat" w:hAnsi="GHEA Grapalat"/>
          <w:b/>
          <w:sz w:val="20"/>
          <w:lang w:val="hy-AM"/>
        </w:rPr>
      </w:pPr>
    </w:p>
    <w:p w14:paraId="4BD126A2" w14:textId="77777777" w:rsidR="00096865" w:rsidRPr="00C06F98" w:rsidRDefault="00096865" w:rsidP="00EF3662">
      <w:pPr>
        <w:ind w:firstLine="567"/>
        <w:jc w:val="both"/>
        <w:rPr>
          <w:rFonts w:ascii="GHEA Grapalat" w:hAnsi="GHEA Grapalat" w:cs="Sylfaen"/>
          <w:sz w:val="20"/>
          <w:lang w:val="hy-AM"/>
        </w:rPr>
      </w:pPr>
      <w:r w:rsidRPr="00C06F98">
        <w:rPr>
          <w:rFonts w:ascii="GHEA Grapalat" w:hAnsi="GHEA Grapalat"/>
          <w:sz w:val="20"/>
          <w:lang w:val="hy-AM"/>
        </w:rPr>
        <w:t>1</w:t>
      </w:r>
      <w:r w:rsidR="00030D40" w:rsidRPr="00C06F98">
        <w:rPr>
          <w:rFonts w:ascii="GHEA Grapalat" w:hAnsi="GHEA Grapalat"/>
          <w:sz w:val="20"/>
          <w:lang w:val="hy-AM"/>
        </w:rPr>
        <w:t>1</w:t>
      </w:r>
      <w:r w:rsidRPr="00C06F98">
        <w:rPr>
          <w:rFonts w:ascii="GHEA Grapalat" w:hAnsi="GHEA Grapalat"/>
          <w:sz w:val="20"/>
          <w:lang w:val="hy-AM"/>
        </w:rPr>
        <w:t>.</w:t>
      </w:r>
      <w:r w:rsidRPr="00C06F98">
        <w:rPr>
          <w:rFonts w:ascii="GHEA Grapalat" w:hAnsi="GHEA Grapalat" w:cs="Sylfaen"/>
          <w:sz w:val="20"/>
          <w:lang w:val="hy-AM"/>
        </w:rPr>
        <w:t>1 Օրենքի 3</w:t>
      </w:r>
      <w:r w:rsidR="00A747D4" w:rsidRPr="00C06F98">
        <w:rPr>
          <w:rFonts w:ascii="GHEA Grapalat" w:hAnsi="GHEA Grapalat" w:cs="Sylfaen"/>
          <w:sz w:val="20"/>
          <w:lang w:val="hy-AM"/>
        </w:rPr>
        <w:t>7</w:t>
      </w:r>
      <w:r w:rsidRPr="00C06F98">
        <w:rPr>
          <w:rFonts w:ascii="GHEA Grapalat" w:hAnsi="GHEA Grapalat" w:cs="Sylfaen"/>
          <w:sz w:val="20"/>
          <w:lang w:val="hy-AM"/>
        </w:rPr>
        <w:t>-րդ հոդվածի համաձայն` հանձնաժողովը սույն ընթացակարգը չկայացած է հայտարարում, եթե`</w:t>
      </w:r>
    </w:p>
    <w:p w14:paraId="31C3F523" w14:textId="77777777" w:rsidR="00096865" w:rsidRPr="00C06F98" w:rsidRDefault="00096865" w:rsidP="00EF3662">
      <w:pPr>
        <w:ind w:firstLine="567"/>
        <w:jc w:val="both"/>
        <w:rPr>
          <w:rFonts w:ascii="GHEA Grapalat" w:hAnsi="GHEA Grapalat" w:cs="Sylfaen"/>
          <w:sz w:val="20"/>
          <w:lang w:val="hy-AM"/>
        </w:rPr>
      </w:pPr>
      <w:r w:rsidRPr="00C06F98">
        <w:rPr>
          <w:rFonts w:ascii="GHEA Grapalat" w:hAnsi="GHEA Grapalat" w:cs="Sylfaen"/>
          <w:sz w:val="20"/>
          <w:lang w:val="hy-AM"/>
        </w:rPr>
        <w:t>1) հայտերից ոչ մեկը չի համապատասխանում հրավերի պայմաններին.</w:t>
      </w:r>
    </w:p>
    <w:p w14:paraId="0E755506" w14:textId="77777777" w:rsidR="008D74A0" w:rsidRPr="00C06F98" w:rsidRDefault="008D74A0" w:rsidP="008D74A0">
      <w:pPr>
        <w:ind w:firstLine="567"/>
        <w:jc w:val="both"/>
        <w:rPr>
          <w:rFonts w:ascii="GHEA Grapalat" w:hAnsi="GHEA Grapalat" w:cs="Sylfaen"/>
          <w:sz w:val="20"/>
          <w:lang w:val="hy-AM"/>
        </w:rPr>
      </w:pPr>
      <w:r w:rsidRPr="00C06F98">
        <w:rPr>
          <w:rFonts w:ascii="GHEA Grapalat" w:hAnsi="GHEA Grapalat" w:cs="Sylfaen"/>
          <w:sz w:val="20"/>
          <w:lang w:val="hy-AM"/>
        </w:rPr>
        <w:t>2) դադարում է գոյություն ունենալ գնման պահանջը: Ընդ որում համայնքների կարիքների համար կազմակերպված գնման ընթացակարգը կարող է ամբողջությամբ կամ մասնակի չկայացած հայտարարվել համայնքի ավագանու որոշման հիման վրա</w:t>
      </w:r>
      <w:r w:rsidRPr="00C06F98">
        <w:rPr>
          <w:rStyle w:val="FootnoteReference"/>
          <w:rFonts w:ascii="GHEA Grapalat" w:hAnsi="GHEA Grapalat" w:cs="Sylfaen"/>
          <w:color w:val="FFFFFF"/>
          <w:sz w:val="20"/>
          <w:lang w:val="hy-AM"/>
        </w:rPr>
        <w:footnoteReference w:id="15"/>
      </w:r>
      <w:r w:rsidRPr="00C06F98">
        <w:rPr>
          <w:rFonts w:ascii="GHEA Grapalat" w:hAnsi="GHEA Grapalat" w:cs="Sylfaen"/>
          <w:sz w:val="20"/>
          <w:vertAlign w:val="superscript"/>
          <w:lang w:val="hy-AM"/>
        </w:rPr>
        <w:t>15</w:t>
      </w:r>
      <w:r w:rsidRPr="00C06F98">
        <w:rPr>
          <w:rFonts w:ascii="GHEA Grapalat" w:hAnsi="GHEA Grapalat" w:cs="Sylfaen"/>
          <w:sz w:val="20"/>
          <w:lang w:val="hy-AM"/>
        </w:rPr>
        <w:t>:</w:t>
      </w:r>
    </w:p>
    <w:p w14:paraId="269A3572" w14:textId="77777777" w:rsidR="00096865" w:rsidRPr="00C06F98" w:rsidRDefault="00096865" w:rsidP="00EF3662">
      <w:pPr>
        <w:ind w:firstLine="567"/>
        <w:jc w:val="both"/>
        <w:rPr>
          <w:rFonts w:ascii="GHEA Grapalat" w:hAnsi="GHEA Grapalat" w:cs="Sylfaen"/>
          <w:sz w:val="20"/>
          <w:lang w:val="hy-AM"/>
        </w:rPr>
      </w:pPr>
      <w:r w:rsidRPr="00C06F98">
        <w:rPr>
          <w:rFonts w:ascii="GHEA Grapalat" w:hAnsi="GHEA Grapalat" w:cs="Sylfaen"/>
          <w:sz w:val="20"/>
          <w:lang w:val="hy-AM"/>
        </w:rPr>
        <w:t>3) ոչ մի հայտ չի ներկայացվել.</w:t>
      </w:r>
    </w:p>
    <w:p w14:paraId="05011E80" w14:textId="77777777" w:rsidR="00096865" w:rsidRPr="00C06F98" w:rsidRDefault="00096865" w:rsidP="00EF3662">
      <w:pPr>
        <w:ind w:firstLine="567"/>
        <w:jc w:val="both"/>
        <w:rPr>
          <w:rFonts w:ascii="GHEA Grapalat" w:hAnsi="GHEA Grapalat" w:cs="Sylfaen"/>
          <w:sz w:val="20"/>
          <w:lang w:val="hy-AM"/>
        </w:rPr>
      </w:pPr>
      <w:r w:rsidRPr="00C06F98">
        <w:rPr>
          <w:rFonts w:ascii="GHEA Grapalat" w:hAnsi="GHEA Grapalat" w:cs="Sylfaen"/>
          <w:sz w:val="20"/>
          <w:lang w:val="hy-AM"/>
        </w:rPr>
        <w:t>4) պայմանագիր չի կնքվում</w:t>
      </w:r>
      <w:r w:rsidR="004D5671" w:rsidRPr="00C06F98">
        <w:rPr>
          <w:rFonts w:ascii="GHEA Grapalat" w:hAnsi="GHEA Grapalat" w:cs="Sylfaen"/>
          <w:sz w:val="20"/>
          <w:lang w:val="hy-AM"/>
        </w:rPr>
        <w:t>։</w:t>
      </w:r>
    </w:p>
    <w:p w14:paraId="16FBBDF0" w14:textId="77777777" w:rsidR="00B027EF" w:rsidRPr="00C06F98" w:rsidRDefault="00B027EF" w:rsidP="00B027EF">
      <w:pPr>
        <w:ind w:firstLine="567"/>
        <w:jc w:val="both"/>
        <w:rPr>
          <w:rFonts w:ascii="GHEA Grapalat" w:hAnsi="GHEA Grapalat" w:cs="Sylfaen"/>
          <w:sz w:val="20"/>
          <w:lang w:val="hy-AM"/>
        </w:rPr>
      </w:pPr>
      <w:r w:rsidRPr="00C06F98">
        <w:rPr>
          <w:rFonts w:ascii="GHEA Grapalat" w:hAnsi="GHEA Grapalat" w:cs="Sylfaen"/>
          <w:sz w:val="20"/>
          <w:lang w:val="hy-AM"/>
        </w:rPr>
        <w:t>Սույն ընթացակարգը Օրենքի 3</w:t>
      </w:r>
      <w:r w:rsidR="009B1175" w:rsidRPr="00C06F98">
        <w:rPr>
          <w:rFonts w:ascii="GHEA Grapalat" w:hAnsi="GHEA Grapalat" w:cs="Sylfaen"/>
          <w:sz w:val="20"/>
          <w:lang w:val="hy-AM"/>
        </w:rPr>
        <w:t>7</w:t>
      </w:r>
      <w:r w:rsidRPr="00C06F98">
        <w:rPr>
          <w:rFonts w:ascii="GHEA Grapalat" w:hAnsi="GHEA Grapalat" w:cs="Sylfaen"/>
          <w:sz w:val="20"/>
          <w:lang w:val="hy-AM"/>
        </w:rPr>
        <w:t xml:space="preserve">-րդ հոդվածի 1-ին մասի 4-րդ կետի հիման վրա հայտարարվում է չկայացած, եթե սույն ընթացակարգի շրջանակում սահմանված հայտերի ներկայացման վերջնաժամկետը լրանալու պահի դրությամբ էլեկտրոնային գնումների համակարգը խափանված է:  </w:t>
      </w:r>
    </w:p>
    <w:p w14:paraId="52B264D2" w14:textId="77777777" w:rsidR="00CA1C11" w:rsidRPr="00C06F98" w:rsidRDefault="00731D26" w:rsidP="00EF3662">
      <w:pPr>
        <w:ind w:firstLine="567"/>
        <w:jc w:val="both"/>
        <w:rPr>
          <w:rFonts w:ascii="GHEA Grapalat" w:hAnsi="GHEA Grapalat" w:cs="Sylfaen"/>
          <w:sz w:val="20"/>
          <w:lang w:val="hy-AM"/>
        </w:rPr>
      </w:pPr>
      <w:r w:rsidRPr="00C06F98">
        <w:rPr>
          <w:rFonts w:ascii="GHEA Grapalat" w:hAnsi="GHEA Grapalat" w:cs="Sylfaen"/>
          <w:sz w:val="20"/>
          <w:lang w:val="hy-AM"/>
        </w:rPr>
        <w:t>1</w:t>
      </w:r>
      <w:r w:rsidR="00030D40" w:rsidRPr="00C06F98">
        <w:rPr>
          <w:rFonts w:ascii="GHEA Grapalat" w:hAnsi="GHEA Grapalat" w:cs="Sylfaen"/>
          <w:sz w:val="20"/>
          <w:lang w:val="hy-AM"/>
        </w:rPr>
        <w:t>1</w:t>
      </w:r>
      <w:r w:rsidRPr="00C06F98">
        <w:rPr>
          <w:rFonts w:ascii="GHEA Grapalat" w:hAnsi="GHEA Grapalat" w:cs="Sylfaen"/>
          <w:sz w:val="20"/>
          <w:lang w:val="hy-AM"/>
        </w:rPr>
        <w:t>.2</w:t>
      </w:r>
      <w:r w:rsidR="00FE5743" w:rsidRPr="00C06F98">
        <w:rPr>
          <w:rFonts w:ascii="GHEA Grapalat" w:hAnsi="GHEA Grapalat" w:cs="Sylfaen"/>
          <w:sz w:val="20"/>
          <w:lang w:val="hy-AM"/>
        </w:rPr>
        <w:t xml:space="preserve"> Գ</w:t>
      </w:r>
      <w:r w:rsidR="00CA1C11" w:rsidRPr="00C06F98">
        <w:rPr>
          <w:rFonts w:ascii="GHEA Grapalat" w:hAnsi="GHEA Grapalat" w:cs="Sylfaen"/>
          <w:sz w:val="20"/>
          <w:lang w:val="hy-AM"/>
        </w:rPr>
        <w:t>նման ընթացակարգը չկայացած հայտարարվելու</w:t>
      </w:r>
      <w:r w:rsidR="00A747D4" w:rsidRPr="00C06F98">
        <w:rPr>
          <w:rFonts w:ascii="GHEA Grapalat" w:hAnsi="GHEA Grapalat" w:cs="Sylfaen"/>
          <w:sz w:val="20"/>
          <w:lang w:val="hy-AM"/>
        </w:rPr>
        <w:t>ն հաջորդող աշխատանքային</w:t>
      </w:r>
      <w:r w:rsidR="00CA1C11" w:rsidRPr="00C06F98">
        <w:rPr>
          <w:rFonts w:ascii="GHEA Grapalat" w:hAnsi="GHEA Grapalat" w:cs="Sylfaen"/>
          <w:sz w:val="20"/>
          <w:lang w:val="hy-AM"/>
        </w:rPr>
        <w:t xml:space="preserve"> օրվա ընթացքում, </w:t>
      </w:r>
      <w:r w:rsidR="003A2BE0" w:rsidRPr="00C06F98">
        <w:rPr>
          <w:rFonts w:ascii="GHEA Grapalat" w:hAnsi="GHEA Grapalat" w:cs="Sylfaen"/>
          <w:sz w:val="20"/>
          <w:lang w:val="hy-AM"/>
        </w:rPr>
        <w:t>պ</w:t>
      </w:r>
      <w:r w:rsidR="00CA1C11" w:rsidRPr="00C06F98">
        <w:rPr>
          <w:rFonts w:ascii="GHEA Grapalat" w:hAnsi="GHEA Grapalat" w:cs="Sylfaen"/>
          <w:sz w:val="20"/>
          <w:lang w:val="hy-AM"/>
        </w:rPr>
        <w:t xml:space="preserve">ատվիրատուն </w:t>
      </w:r>
      <w:r w:rsidR="00A747D4" w:rsidRPr="00C06F98">
        <w:rPr>
          <w:rFonts w:ascii="GHEA Grapalat" w:hAnsi="GHEA Grapalat" w:cs="Sylfaen"/>
          <w:sz w:val="20"/>
          <w:lang w:val="hy-AM"/>
        </w:rPr>
        <w:t xml:space="preserve">տեղեկագրում </w:t>
      </w:r>
      <w:r w:rsidR="005F7C1D" w:rsidRPr="00C06F98">
        <w:rPr>
          <w:rFonts w:ascii="GHEA Grapalat" w:hAnsi="GHEA Grapalat" w:cs="Sylfaen"/>
          <w:sz w:val="20"/>
          <w:lang w:val="hy-AM"/>
        </w:rPr>
        <w:t xml:space="preserve">հրապարակում է </w:t>
      </w:r>
      <w:r w:rsidR="00CA1C11" w:rsidRPr="00C06F98">
        <w:rPr>
          <w:rFonts w:ascii="GHEA Grapalat" w:hAnsi="GHEA Grapalat" w:cs="Sylfaen"/>
          <w:sz w:val="20"/>
          <w:lang w:val="hy-AM"/>
        </w:rPr>
        <w:t xml:space="preserve">հայտարարություն, որում նշվում է գնման ընթացակարգը չկայացած հայտարարվելու հիմնավորումը։ </w:t>
      </w:r>
    </w:p>
    <w:p w14:paraId="20D2B4D1" w14:textId="77777777" w:rsidR="00CA1C11" w:rsidRPr="00C06F98" w:rsidRDefault="00CA1C11" w:rsidP="00EF3662">
      <w:pPr>
        <w:ind w:firstLine="567"/>
        <w:jc w:val="both"/>
        <w:rPr>
          <w:rFonts w:ascii="GHEA Grapalat" w:hAnsi="GHEA Grapalat" w:cs="Sylfaen"/>
          <w:sz w:val="20"/>
          <w:lang w:val="hy-AM"/>
        </w:rPr>
      </w:pPr>
    </w:p>
    <w:p w14:paraId="4E6F7850" w14:textId="77777777" w:rsidR="00096865" w:rsidRPr="00C06F98" w:rsidRDefault="00096865" w:rsidP="00EF3662">
      <w:pPr>
        <w:pStyle w:val="BodyTextIndent"/>
        <w:spacing w:line="240" w:lineRule="auto"/>
        <w:rPr>
          <w:rFonts w:ascii="GHEA Grapalat" w:hAnsi="GHEA Grapalat"/>
          <w:i w:val="0"/>
          <w:sz w:val="18"/>
          <w:szCs w:val="18"/>
          <w:u w:val="single"/>
          <w:lang w:val="hy-AM"/>
        </w:rPr>
      </w:pPr>
    </w:p>
    <w:p w14:paraId="25676C5B" w14:textId="77777777" w:rsidR="008D5016" w:rsidRPr="00C06F98" w:rsidRDefault="008D5016" w:rsidP="00EF3662">
      <w:pPr>
        <w:jc w:val="center"/>
        <w:rPr>
          <w:rFonts w:ascii="GHEA Grapalat" w:hAnsi="GHEA Grapalat"/>
          <w:b/>
          <w:sz w:val="20"/>
          <w:lang w:val="hy-AM"/>
        </w:rPr>
      </w:pPr>
      <w:r w:rsidRPr="00C06F98">
        <w:rPr>
          <w:rFonts w:ascii="GHEA Grapalat" w:hAnsi="GHEA Grapalat"/>
          <w:b/>
          <w:sz w:val="20"/>
          <w:lang w:val="hy-AM"/>
        </w:rPr>
        <w:t>1</w:t>
      </w:r>
      <w:r w:rsidR="00375FD2" w:rsidRPr="00C06F98">
        <w:rPr>
          <w:rFonts w:ascii="GHEA Grapalat" w:hAnsi="GHEA Grapalat"/>
          <w:b/>
          <w:sz w:val="20"/>
          <w:lang w:val="hy-AM"/>
        </w:rPr>
        <w:t>2</w:t>
      </w:r>
      <w:r w:rsidRPr="00C06F98">
        <w:rPr>
          <w:rFonts w:ascii="GHEA Grapalat" w:hAnsi="GHEA Grapalat"/>
          <w:b/>
          <w:sz w:val="20"/>
          <w:lang w:val="hy-AM"/>
        </w:rPr>
        <w:t xml:space="preserve">. ԳՆՄԱՆ ԳՈՐԾԸՆԹԱՑԻ ՀԵՏ ԿԱՊՎԱԾ ԳՈՐԾՈՂՈՒԹՅՈՒՆՆԵՐԸ ԵՎ (ԿԱՄ) </w:t>
      </w:r>
    </w:p>
    <w:p w14:paraId="0BB4A9FE" w14:textId="77777777" w:rsidR="008D5016" w:rsidRPr="00C06F98" w:rsidRDefault="008D5016" w:rsidP="00EF3662">
      <w:pPr>
        <w:jc w:val="center"/>
        <w:rPr>
          <w:rFonts w:ascii="GHEA Grapalat" w:hAnsi="GHEA Grapalat"/>
          <w:b/>
          <w:sz w:val="20"/>
          <w:lang w:val="hy-AM"/>
        </w:rPr>
      </w:pPr>
      <w:r w:rsidRPr="00C06F98">
        <w:rPr>
          <w:rFonts w:ascii="GHEA Grapalat" w:hAnsi="GHEA Grapalat"/>
          <w:b/>
          <w:sz w:val="20"/>
          <w:lang w:val="hy-AM"/>
        </w:rPr>
        <w:t xml:space="preserve">ԸՆԴՈՒՆՎԱԾ ՈՐՈՇՈՒՄՆԵՐԸ ԲՈՂՈՔԱՐԿԵԼՈՒ ՄԱՍՆԱԿՑԻ </w:t>
      </w:r>
    </w:p>
    <w:p w14:paraId="2CEA1AF7" w14:textId="77777777" w:rsidR="00096865" w:rsidRPr="00C06F98" w:rsidRDefault="008D5016" w:rsidP="00EF3662">
      <w:pPr>
        <w:jc w:val="center"/>
        <w:rPr>
          <w:rFonts w:ascii="GHEA Grapalat" w:hAnsi="GHEA Grapalat"/>
          <w:b/>
          <w:sz w:val="20"/>
          <w:lang w:val="hy-AM"/>
        </w:rPr>
      </w:pPr>
      <w:r w:rsidRPr="00C06F98">
        <w:rPr>
          <w:rFonts w:ascii="GHEA Grapalat" w:hAnsi="GHEA Grapalat"/>
          <w:b/>
          <w:sz w:val="20"/>
          <w:lang w:val="hy-AM"/>
        </w:rPr>
        <w:t>ԻՐԱՎՈՒՆՔԸ ԵՎ ԿԱՐԳԸ</w:t>
      </w:r>
    </w:p>
    <w:p w14:paraId="30D89643" w14:textId="77777777" w:rsidR="00D4097A" w:rsidRPr="00C06F98" w:rsidRDefault="00D4097A" w:rsidP="00F11177">
      <w:pPr>
        <w:rPr>
          <w:rFonts w:ascii="GHEA Grapalat" w:hAnsi="GHEA Grapalat" w:cs="Sylfaen"/>
          <w:b/>
          <w:szCs w:val="22"/>
          <w:lang w:val="hy-AM"/>
        </w:rPr>
      </w:pPr>
    </w:p>
    <w:p w14:paraId="00094868" w14:textId="77777777" w:rsidR="00D4097A" w:rsidRPr="00C06F98"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12</w:t>
      </w:r>
      <w:r w:rsidRPr="00C06F98">
        <w:rPr>
          <w:rFonts w:ascii="Cambria Math" w:hAnsi="Cambria Math" w:cs="Cambria Math"/>
          <w:sz w:val="20"/>
          <w:szCs w:val="20"/>
          <w:lang w:val="hy-AM"/>
        </w:rPr>
        <w:t>․</w:t>
      </w:r>
      <w:r w:rsidRPr="00C06F98">
        <w:rPr>
          <w:rFonts w:ascii="GHEA Grapalat" w:hAnsi="GHEA Grapalat"/>
          <w:sz w:val="20"/>
          <w:szCs w:val="20"/>
          <w:lang w:val="hy-AM"/>
        </w:rPr>
        <w:t>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14:paraId="7F2B7CDE" w14:textId="77777777" w:rsidR="00D4097A" w:rsidRPr="00C06F98"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14:paraId="42624E9B" w14:textId="77777777" w:rsidR="00D4097A" w:rsidRPr="00C06F98"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12</w:t>
      </w:r>
      <w:r w:rsidRPr="00C06F98">
        <w:rPr>
          <w:rFonts w:ascii="Cambria Math" w:hAnsi="Cambria Math" w:cs="Cambria Math"/>
          <w:sz w:val="20"/>
          <w:szCs w:val="20"/>
          <w:lang w:val="hy-AM"/>
        </w:rPr>
        <w:t>․</w:t>
      </w:r>
      <w:r w:rsidRPr="00C06F98">
        <w:rPr>
          <w:rFonts w:ascii="GHEA Grapalat" w:hAnsi="GHEA Grapalat"/>
          <w:sz w:val="20"/>
          <w:szCs w:val="20"/>
          <w:lang w:val="hy-AM"/>
        </w:rPr>
        <w:t>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14:paraId="506E5E75" w14:textId="77777777" w:rsidR="00D4097A" w:rsidRPr="00C06F98"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12</w:t>
      </w:r>
      <w:r w:rsidRPr="00C06F98">
        <w:rPr>
          <w:rFonts w:ascii="Cambria Math" w:hAnsi="Cambria Math" w:cs="Cambria Math"/>
          <w:sz w:val="20"/>
          <w:szCs w:val="20"/>
          <w:lang w:val="hy-AM"/>
        </w:rPr>
        <w:t>․</w:t>
      </w:r>
      <w:r w:rsidRPr="00C06F98">
        <w:rPr>
          <w:rFonts w:ascii="GHEA Grapalat" w:hAnsi="GHEA Grapalat"/>
          <w:sz w:val="20"/>
          <w:szCs w:val="20"/>
          <w:lang w:val="hy-AM"/>
        </w:rPr>
        <w:t>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14:paraId="352A99A7" w14:textId="6567E613" w:rsidR="00D4097A" w:rsidRPr="00C06F98"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12</w:t>
      </w:r>
      <w:r w:rsidRPr="00C06F98">
        <w:rPr>
          <w:rFonts w:ascii="Cambria Math" w:hAnsi="Cambria Math" w:cs="Cambria Math"/>
          <w:sz w:val="20"/>
          <w:szCs w:val="20"/>
          <w:lang w:val="hy-AM"/>
        </w:rPr>
        <w:t>․</w:t>
      </w:r>
      <w:r w:rsidRPr="00C06F98">
        <w:rPr>
          <w:rFonts w:ascii="GHEA Grapalat" w:hAnsi="GHEA Grapalat"/>
          <w:sz w:val="20"/>
          <w:szCs w:val="20"/>
          <w:lang w:val="hy-AM"/>
        </w:rPr>
        <w:t>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r w:rsidR="00640568" w:rsidRPr="00C06F98">
        <w:rPr>
          <w:rFonts w:ascii="GHEA Grapalat" w:hAnsi="GHEA Grapalat"/>
          <w:sz w:val="20"/>
          <w:szCs w:val="20"/>
          <w:lang w:val="hy-AM"/>
        </w:rPr>
        <w:t>:</w:t>
      </w:r>
    </w:p>
    <w:p w14:paraId="3E556BC4" w14:textId="77777777" w:rsidR="00D4097A" w:rsidRPr="00C06F98"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12</w:t>
      </w:r>
      <w:r w:rsidRPr="00C06F98">
        <w:rPr>
          <w:rFonts w:ascii="Cambria Math" w:hAnsi="Cambria Math" w:cs="Cambria Math"/>
          <w:sz w:val="20"/>
          <w:szCs w:val="20"/>
          <w:lang w:val="hy-AM"/>
        </w:rPr>
        <w:t>․</w:t>
      </w:r>
      <w:r w:rsidRPr="00C06F98">
        <w:rPr>
          <w:rFonts w:ascii="GHEA Grapalat" w:hAnsi="GHEA Grapalat"/>
          <w:sz w:val="20"/>
          <w:szCs w:val="20"/>
          <w:lang w:val="hy-AM"/>
        </w:rPr>
        <w:t>5</w:t>
      </w:r>
      <w:r w:rsidRPr="00C06F98">
        <w:rPr>
          <w:rFonts w:ascii="Cambria Math" w:hAnsi="Cambria Math" w:cs="Cambria Math"/>
          <w:sz w:val="20"/>
          <w:szCs w:val="20"/>
          <w:lang w:val="hy-AM"/>
        </w:rPr>
        <w:t>․</w:t>
      </w:r>
      <w:r w:rsidRPr="00C06F98">
        <w:rPr>
          <w:rFonts w:ascii="GHEA Grapalat" w:hAnsi="GHEA Grapalat" w:cs="GHEA Grapalat"/>
          <w:sz w:val="20"/>
          <w:szCs w:val="20"/>
          <w:lang w:val="hy-AM"/>
        </w:rPr>
        <w:t>Սույն</w:t>
      </w:r>
      <w:r w:rsidRPr="00C06F98">
        <w:rPr>
          <w:rFonts w:ascii="GHEA Grapalat" w:hAnsi="GHEA Grapalat"/>
          <w:sz w:val="20"/>
          <w:szCs w:val="20"/>
          <w:lang w:val="hy-AM"/>
        </w:rPr>
        <w:t xml:space="preserve"> </w:t>
      </w:r>
      <w:r w:rsidRPr="00C06F98">
        <w:rPr>
          <w:rFonts w:ascii="GHEA Grapalat" w:hAnsi="GHEA Grapalat" w:cs="GHEA Grapalat"/>
          <w:sz w:val="20"/>
          <w:szCs w:val="20"/>
          <w:lang w:val="hy-AM"/>
        </w:rPr>
        <w:t>ընթացակարգի</w:t>
      </w:r>
      <w:r w:rsidRPr="00C06F98">
        <w:rPr>
          <w:rFonts w:ascii="GHEA Grapalat" w:hAnsi="GHEA Grapalat"/>
          <w:sz w:val="20"/>
          <w:szCs w:val="20"/>
          <w:lang w:val="hy-AM"/>
        </w:rPr>
        <w:t xml:space="preserve"> </w:t>
      </w:r>
      <w:r w:rsidRPr="00C06F98">
        <w:rPr>
          <w:rFonts w:ascii="GHEA Grapalat" w:hAnsi="GHEA Grapalat" w:cs="GHEA Grapalat"/>
          <w:sz w:val="20"/>
          <w:szCs w:val="20"/>
          <w:lang w:val="hy-AM"/>
        </w:rPr>
        <w:t>հետ</w:t>
      </w:r>
      <w:r w:rsidRPr="00C06F98">
        <w:rPr>
          <w:rFonts w:ascii="GHEA Grapalat" w:hAnsi="GHEA Grapalat"/>
          <w:sz w:val="20"/>
          <w:szCs w:val="20"/>
          <w:lang w:val="hy-AM"/>
        </w:rPr>
        <w:t xml:space="preserve"> </w:t>
      </w:r>
      <w:r w:rsidRPr="00C06F98">
        <w:rPr>
          <w:rFonts w:ascii="GHEA Grapalat" w:hAnsi="GHEA Grapalat" w:cs="GHEA Grapalat"/>
          <w:sz w:val="20"/>
          <w:szCs w:val="20"/>
          <w:lang w:val="hy-AM"/>
        </w:rPr>
        <w:t>կապված</w:t>
      </w:r>
      <w:r w:rsidRPr="00C06F98">
        <w:rPr>
          <w:rFonts w:ascii="GHEA Grapalat" w:hAnsi="GHEA Grapalat"/>
          <w:sz w:val="20"/>
          <w:szCs w:val="20"/>
          <w:lang w:val="hy-AM"/>
        </w:rPr>
        <w:t xml:space="preserve"> </w:t>
      </w:r>
      <w:r w:rsidRPr="00C06F98">
        <w:rPr>
          <w:rFonts w:ascii="GHEA Grapalat" w:hAnsi="GHEA Grapalat" w:cs="GHEA Grapalat"/>
          <w:sz w:val="20"/>
          <w:szCs w:val="20"/>
          <w:lang w:val="hy-AM"/>
        </w:rPr>
        <w:t>վեճերը</w:t>
      </w:r>
      <w:r w:rsidRPr="00C06F98">
        <w:rPr>
          <w:rFonts w:ascii="GHEA Grapalat" w:hAnsi="GHEA Grapalat"/>
          <w:sz w:val="20"/>
          <w:szCs w:val="20"/>
          <w:lang w:val="hy-AM"/>
        </w:rPr>
        <w:t xml:space="preserve">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14:paraId="6E141EB5" w14:textId="77777777" w:rsidR="00D4097A" w:rsidRPr="00C06F98" w:rsidRDefault="00D4097A" w:rsidP="00D4097A">
      <w:pPr>
        <w:shd w:val="clear" w:color="auto" w:fill="FFFFFF"/>
        <w:ind w:firstLine="375"/>
        <w:jc w:val="both"/>
        <w:rPr>
          <w:rFonts w:ascii="GHEA Grapalat" w:hAnsi="GHEA Grapalat"/>
          <w:sz w:val="20"/>
          <w:szCs w:val="20"/>
          <w:lang w:val="hy-AM"/>
        </w:rPr>
      </w:pPr>
      <w:r w:rsidRPr="00C06F98">
        <w:rPr>
          <w:rFonts w:ascii="GHEA Grapalat" w:hAnsi="GHEA Grapalat"/>
          <w:sz w:val="20"/>
          <w:szCs w:val="20"/>
          <w:lang w:val="hy-AM"/>
        </w:rPr>
        <w:t>12.6. Դատարանը հայցադիմումը վարույթ ընդունելու հարցը լուծում է այն ներկայացվելուց հետո՝ եռօրյա ժամկետում:</w:t>
      </w:r>
    </w:p>
    <w:p w14:paraId="14EB0429" w14:textId="77777777" w:rsidR="00D4097A" w:rsidRPr="00C06F98" w:rsidRDefault="00D4097A" w:rsidP="00D4097A">
      <w:pPr>
        <w:shd w:val="clear" w:color="auto" w:fill="FFFFFF"/>
        <w:ind w:firstLine="375"/>
        <w:jc w:val="both"/>
        <w:rPr>
          <w:rFonts w:ascii="GHEA Grapalat" w:hAnsi="GHEA Grapalat"/>
          <w:sz w:val="20"/>
          <w:szCs w:val="20"/>
          <w:lang w:val="hy-AM"/>
        </w:rPr>
      </w:pPr>
      <w:r w:rsidRPr="00C06F98">
        <w:rPr>
          <w:rFonts w:ascii="GHEA Grapalat" w:hAnsi="GHEA Grapalat"/>
          <w:sz w:val="20"/>
          <w:szCs w:val="20"/>
          <w:lang w:val="hy-AM"/>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14:paraId="170B5CDB" w14:textId="77777777" w:rsidR="00D4097A" w:rsidRPr="00C06F98" w:rsidRDefault="00D4097A" w:rsidP="00D4097A">
      <w:pPr>
        <w:shd w:val="clear" w:color="auto" w:fill="FFFFFF"/>
        <w:ind w:firstLine="375"/>
        <w:jc w:val="both"/>
        <w:rPr>
          <w:rFonts w:ascii="GHEA Grapalat" w:hAnsi="GHEA Grapalat"/>
          <w:sz w:val="20"/>
          <w:szCs w:val="20"/>
          <w:lang w:val="hy-AM"/>
        </w:rPr>
      </w:pPr>
      <w:r w:rsidRPr="00C06F98">
        <w:rPr>
          <w:rFonts w:ascii="GHEA Grapalat" w:hAnsi="GHEA Grapalat"/>
          <w:sz w:val="20"/>
          <w:szCs w:val="20"/>
          <w:lang w:val="hy-AM"/>
        </w:rPr>
        <w:t>12.8. Ապացույցներ պահանջելու վերաբերյալ որոշումը կատարվում է պատասխանողի կողմից որոշումն ստանալուց հետո՝ հնգօրյա ժամկետում:</w:t>
      </w:r>
    </w:p>
    <w:p w14:paraId="29F60DBC" w14:textId="77777777" w:rsidR="00D4097A" w:rsidRPr="00C06F98" w:rsidRDefault="00D4097A" w:rsidP="00D4097A">
      <w:pPr>
        <w:shd w:val="clear" w:color="auto" w:fill="FFFFFF"/>
        <w:ind w:firstLine="375"/>
        <w:jc w:val="both"/>
        <w:rPr>
          <w:rFonts w:ascii="GHEA Grapalat" w:hAnsi="GHEA Grapalat"/>
          <w:sz w:val="20"/>
          <w:szCs w:val="20"/>
          <w:lang w:val="hy-AM"/>
        </w:rPr>
      </w:pPr>
      <w:r w:rsidRPr="00C06F98">
        <w:rPr>
          <w:rFonts w:ascii="GHEA Grapalat" w:hAnsi="GHEA Grapalat"/>
          <w:sz w:val="20"/>
          <w:szCs w:val="20"/>
          <w:lang w:val="hy-AM"/>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14:paraId="5F79A668" w14:textId="77777777" w:rsidR="00D4097A" w:rsidRPr="00C06F98" w:rsidRDefault="00D4097A" w:rsidP="00D4097A">
      <w:pPr>
        <w:shd w:val="clear" w:color="auto" w:fill="FFFFFF"/>
        <w:ind w:firstLine="375"/>
        <w:jc w:val="both"/>
        <w:rPr>
          <w:rFonts w:ascii="GHEA Grapalat" w:hAnsi="GHEA Grapalat"/>
          <w:sz w:val="20"/>
          <w:szCs w:val="20"/>
          <w:lang w:val="hy-AM"/>
        </w:rPr>
      </w:pPr>
      <w:r w:rsidRPr="00C06F98">
        <w:rPr>
          <w:rFonts w:ascii="GHEA Grapalat" w:hAnsi="GHEA Grapalat"/>
          <w:sz w:val="20"/>
          <w:szCs w:val="20"/>
          <w:lang w:val="hy-AM"/>
        </w:rPr>
        <w:t>12</w:t>
      </w:r>
      <w:r w:rsidRPr="00C06F98">
        <w:rPr>
          <w:rFonts w:ascii="Cambria Math" w:hAnsi="Cambria Math" w:cs="Cambria Math"/>
          <w:sz w:val="20"/>
          <w:szCs w:val="20"/>
          <w:lang w:val="hy-AM"/>
        </w:rPr>
        <w:t>․</w:t>
      </w:r>
      <w:r w:rsidRPr="00C06F98">
        <w:rPr>
          <w:rFonts w:ascii="GHEA Grapalat" w:hAnsi="GHEA Grapalat"/>
          <w:sz w:val="20"/>
          <w:szCs w:val="20"/>
          <w:lang w:val="hy-AM"/>
        </w:rPr>
        <w:t>9. Դատարանը սույն գնման գործընթացին վերաբերող՝ սույն բաժնով նախատեսված վեճերի վերաբերյալ իր վարույթում քննվող գործերը միացնում է մեկ վարույթում:</w:t>
      </w:r>
    </w:p>
    <w:p w14:paraId="58F1DE10" w14:textId="77777777" w:rsidR="00D4097A" w:rsidRPr="00C06F98" w:rsidRDefault="00D4097A" w:rsidP="00D4097A">
      <w:pPr>
        <w:shd w:val="clear" w:color="auto" w:fill="FFFFFF"/>
        <w:ind w:firstLine="375"/>
        <w:jc w:val="both"/>
        <w:rPr>
          <w:rFonts w:ascii="GHEA Grapalat" w:hAnsi="GHEA Grapalat"/>
          <w:sz w:val="20"/>
          <w:szCs w:val="20"/>
          <w:lang w:val="hy-AM"/>
        </w:rPr>
      </w:pPr>
      <w:r w:rsidRPr="00C06F98">
        <w:rPr>
          <w:rFonts w:ascii="GHEA Grapalat" w:hAnsi="GHEA Grapalat"/>
          <w:sz w:val="20"/>
          <w:szCs w:val="20"/>
          <w:lang w:val="hy-AM"/>
        </w:rPr>
        <w:lastRenderedPageBreak/>
        <w:t>12</w:t>
      </w:r>
      <w:r w:rsidRPr="00C06F98">
        <w:rPr>
          <w:rFonts w:ascii="Cambria Math" w:hAnsi="Cambria Math" w:cs="Cambria Math"/>
          <w:sz w:val="20"/>
          <w:szCs w:val="20"/>
          <w:lang w:val="hy-AM"/>
        </w:rPr>
        <w:t>․</w:t>
      </w:r>
      <w:r w:rsidRPr="00C06F98">
        <w:rPr>
          <w:rFonts w:ascii="GHEA Grapalat" w:hAnsi="GHEA Grapalat"/>
          <w:sz w:val="20"/>
          <w:szCs w:val="20"/>
          <w:lang w:val="hy-AM"/>
        </w:rPr>
        <w:t>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14:paraId="51E0F66F" w14:textId="77777777" w:rsidR="00D4097A" w:rsidRPr="00C06F98" w:rsidRDefault="00D4097A" w:rsidP="00D4097A">
      <w:pPr>
        <w:shd w:val="clear" w:color="auto" w:fill="FFFFFF"/>
        <w:ind w:firstLine="375"/>
        <w:jc w:val="both"/>
        <w:rPr>
          <w:rFonts w:ascii="GHEA Grapalat" w:hAnsi="GHEA Grapalat"/>
          <w:sz w:val="20"/>
          <w:szCs w:val="20"/>
          <w:lang w:val="hy-AM"/>
        </w:rPr>
      </w:pPr>
      <w:r w:rsidRPr="00C06F98">
        <w:rPr>
          <w:rFonts w:ascii="GHEA Grapalat" w:hAnsi="GHEA Grapalat"/>
          <w:sz w:val="20"/>
          <w:szCs w:val="20"/>
          <w:lang w:val="hy-AM"/>
        </w:rPr>
        <w:t>12</w:t>
      </w:r>
      <w:r w:rsidRPr="00C06F98">
        <w:rPr>
          <w:rFonts w:ascii="Cambria Math" w:hAnsi="Cambria Math" w:cs="Cambria Math"/>
          <w:sz w:val="20"/>
          <w:szCs w:val="20"/>
          <w:lang w:val="hy-AM"/>
        </w:rPr>
        <w:t>․</w:t>
      </w:r>
      <w:r w:rsidRPr="00C06F98">
        <w:rPr>
          <w:rFonts w:ascii="GHEA Grapalat" w:hAnsi="GHEA Grapalat"/>
          <w:sz w:val="20"/>
          <w:szCs w:val="20"/>
          <w:lang w:val="hy-AM"/>
        </w:rPr>
        <w:t>11</w:t>
      </w:r>
      <w:r w:rsidRPr="00C06F98">
        <w:rPr>
          <w:rFonts w:ascii="Cambria Math" w:hAnsi="Cambria Math" w:cs="Cambria Math"/>
          <w:sz w:val="20"/>
          <w:szCs w:val="20"/>
          <w:lang w:val="hy-AM"/>
        </w:rPr>
        <w:t>․</w:t>
      </w:r>
      <w:r w:rsidRPr="00C06F98">
        <w:rPr>
          <w:rFonts w:ascii="GHEA Grapalat" w:hAnsi="GHEA Grapalat"/>
          <w:sz w:val="20"/>
          <w:szCs w:val="20"/>
          <w:lang w:val="hy-AM"/>
        </w:rPr>
        <w:t xml:space="preserve"> Հայցադիմումի պատասխանը պատվիրատուն ներկայացնում է հայցադիմումը վարույթ ընդունելու մասին որոշումն ստանալուց հետո՝ հնգօրյա ժամկետում:</w:t>
      </w:r>
    </w:p>
    <w:p w14:paraId="3E5AEC5F" w14:textId="77777777" w:rsidR="00D4097A" w:rsidRPr="00C06F98" w:rsidRDefault="00D4097A" w:rsidP="00D4097A">
      <w:pPr>
        <w:shd w:val="clear" w:color="auto" w:fill="FFFFFF"/>
        <w:ind w:firstLine="375"/>
        <w:jc w:val="both"/>
        <w:rPr>
          <w:rFonts w:ascii="GHEA Grapalat" w:hAnsi="GHEA Grapalat"/>
          <w:sz w:val="20"/>
          <w:szCs w:val="20"/>
          <w:lang w:val="hy-AM"/>
        </w:rPr>
      </w:pPr>
      <w:r w:rsidRPr="00C06F98">
        <w:rPr>
          <w:rFonts w:ascii="Calibri" w:hAnsi="Calibri" w:cs="Calibri"/>
          <w:sz w:val="20"/>
          <w:szCs w:val="20"/>
          <w:lang w:val="hy-AM"/>
        </w:rPr>
        <w:t> </w:t>
      </w:r>
      <w:r w:rsidRPr="00C06F98">
        <w:rPr>
          <w:rFonts w:ascii="GHEA Grapalat" w:hAnsi="GHEA Grapalat"/>
          <w:sz w:val="20"/>
          <w:szCs w:val="20"/>
          <w:lang w:val="hy-AM"/>
        </w:rPr>
        <w:t>12</w:t>
      </w:r>
      <w:r w:rsidRPr="00C06F98">
        <w:rPr>
          <w:rFonts w:ascii="Cambria Math" w:hAnsi="Cambria Math" w:cs="Cambria Math"/>
          <w:sz w:val="20"/>
          <w:szCs w:val="20"/>
          <w:lang w:val="hy-AM"/>
        </w:rPr>
        <w:t>․</w:t>
      </w:r>
      <w:r w:rsidRPr="00C06F98">
        <w:rPr>
          <w:rFonts w:ascii="GHEA Grapalat" w:hAnsi="GHEA Grapalat"/>
          <w:sz w:val="20"/>
          <w:szCs w:val="20"/>
          <w:lang w:val="hy-AM"/>
        </w:rPr>
        <w:t>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14:paraId="412ACF81" w14:textId="77777777" w:rsidR="00D4097A" w:rsidRPr="00C06F98" w:rsidRDefault="00D4097A" w:rsidP="00D4097A">
      <w:pPr>
        <w:shd w:val="clear" w:color="auto" w:fill="FFFFFF"/>
        <w:ind w:firstLine="375"/>
        <w:jc w:val="both"/>
        <w:rPr>
          <w:rFonts w:ascii="GHEA Grapalat" w:hAnsi="GHEA Grapalat"/>
          <w:sz w:val="20"/>
          <w:szCs w:val="20"/>
          <w:lang w:val="hy-AM"/>
        </w:rPr>
      </w:pPr>
      <w:r w:rsidRPr="00C06F98">
        <w:rPr>
          <w:rFonts w:ascii="GHEA Grapalat" w:hAnsi="GHEA Grapalat"/>
          <w:sz w:val="20"/>
          <w:szCs w:val="20"/>
          <w:lang w:val="hy-AM"/>
        </w:rPr>
        <w:t>12</w:t>
      </w:r>
      <w:r w:rsidRPr="00C06F98">
        <w:rPr>
          <w:rFonts w:ascii="Cambria Math" w:hAnsi="Cambria Math" w:cs="Cambria Math"/>
          <w:sz w:val="20"/>
          <w:szCs w:val="20"/>
          <w:lang w:val="hy-AM"/>
        </w:rPr>
        <w:t>․</w:t>
      </w:r>
      <w:r w:rsidRPr="00C06F98">
        <w:rPr>
          <w:rFonts w:ascii="GHEA Grapalat" w:hAnsi="GHEA Grapalat"/>
          <w:sz w:val="20"/>
          <w:szCs w:val="20"/>
          <w:lang w:val="hy-AM"/>
        </w:rPr>
        <w:t>13</w:t>
      </w:r>
      <w:r w:rsidRPr="00C06F98">
        <w:rPr>
          <w:rFonts w:ascii="Cambria Math" w:hAnsi="Cambria Math" w:cs="Cambria Math"/>
          <w:sz w:val="20"/>
          <w:szCs w:val="20"/>
          <w:lang w:val="hy-AM"/>
        </w:rPr>
        <w:t>․</w:t>
      </w:r>
      <w:r w:rsidRPr="00C06F98">
        <w:rPr>
          <w:rFonts w:ascii="GHEA Grapalat" w:hAnsi="GHEA Grapalat"/>
          <w:sz w:val="20"/>
          <w:szCs w:val="20"/>
          <w:lang w:val="hy-AM"/>
        </w:rPr>
        <w:t xml:space="preserve">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14:paraId="22675D49" w14:textId="77777777" w:rsidR="00D4097A" w:rsidRPr="00C06F98" w:rsidRDefault="00D4097A" w:rsidP="00D4097A">
      <w:pPr>
        <w:shd w:val="clear" w:color="auto" w:fill="FFFFFF"/>
        <w:ind w:firstLine="375"/>
        <w:jc w:val="both"/>
        <w:rPr>
          <w:rFonts w:ascii="GHEA Grapalat" w:hAnsi="GHEA Grapalat"/>
          <w:sz w:val="20"/>
          <w:szCs w:val="20"/>
          <w:lang w:val="hy-AM"/>
        </w:rPr>
      </w:pPr>
      <w:r w:rsidRPr="00C06F98">
        <w:rPr>
          <w:rFonts w:ascii="GHEA Grapalat" w:hAnsi="GHEA Grapalat"/>
          <w:sz w:val="20"/>
          <w:szCs w:val="20"/>
          <w:lang w:val="hy-AM"/>
        </w:rPr>
        <w:t>12</w:t>
      </w:r>
      <w:r w:rsidRPr="00C06F98">
        <w:rPr>
          <w:rFonts w:ascii="Cambria Math" w:hAnsi="Cambria Math" w:cs="Cambria Math"/>
          <w:sz w:val="20"/>
          <w:szCs w:val="20"/>
          <w:lang w:val="hy-AM"/>
        </w:rPr>
        <w:t>․</w:t>
      </w:r>
      <w:r w:rsidRPr="00C06F98">
        <w:rPr>
          <w:rFonts w:ascii="GHEA Grapalat" w:hAnsi="GHEA Grapalat"/>
          <w:sz w:val="20"/>
          <w:szCs w:val="20"/>
          <w:lang w:val="hy-AM"/>
        </w:rPr>
        <w:t>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14:paraId="72726FB1" w14:textId="77777777" w:rsidR="00D4097A" w:rsidRPr="00C06F98" w:rsidRDefault="00D4097A" w:rsidP="00D4097A">
      <w:pPr>
        <w:shd w:val="clear" w:color="auto" w:fill="FFFFFF"/>
        <w:ind w:firstLine="375"/>
        <w:jc w:val="both"/>
        <w:rPr>
          <w:rFonts w:ascii="GHEA Grapalat" w:hAnsi="GHEA Grapalat"/>
          <w:sz w:val="20"/>
          <w:szCs w:val="20"/>
          <w:lang w:val="hy-AM"/>
        </w:rPr>
      </w:pPr>
      <w:r w:rsidRPr="00C06F98">
        <w:rPr>
          <w:rFonts w:ascii="GHEA Grapalat" w:hAnsi="GHEA Grapalat"/>
          <w:sz w:val="20"/>
          <w:szCs w:val="20"/>
          <w:lang w:val="hy-AM"/>
        </w:rPr>
        <w:t>12</w:t>
      </w:r>
      <w:r w:rsidRPr="00C06F98">
        <w:rPr>
          <w:rFonts w:ascii="Cambria Math" w:hAnsi="Cambria Math" w:cs="Cambria Math"/>
          <w:sz w:val="20"/>
          <w:szCs w:val="20"/>
          <w:lang w:val="hy-AM"/>
        </w:rPr>
        <w:t>․</w:t>
      </w:r>
      <w:r w:rsidRPr="00C06F98">
        <w:rPr>
          <w:rFonts w:ascii="GHEA Grapalat" w:hAnsi="GHEA Grapalat"/>
          <w:sz w:val="20"/>
          <w:szCs w:val="20"/>
          <w:lang w:val="hy-AM"/>
        </w:rPr>
        <w:t>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14:paraId="2B33BFA8" w14:textId="77777777" w:rsidR="00D4097A" w:rsidRPr="00C06F98" w:rsidRDefault="00D4097A" w:rsidP="00D4097A">
      <w:pPr>
        <w:shd w:val="clear" w:color="auto" w:fill="FFFFFF"/>
        <w:ind w:firstLine="375"/>
        <w:jc w:val="both"/>
        <w:rPr>
          <w:rFonts w:ascii="GHEA Grapalat" w:hAnsi="GHEA Grapalat"/>
          <w:sz w:val="20"/>
          <w:szCs w:val="20"/>
          <w:lang w:val="hy-AM"/>
        </w:rPr>
      </w:pPr>
      <w:r w:rsidRPr="00C06F98">
        <w:rPr>
          <w:rFonts w:ascii="GHEA Grapalat" w:hAnsi="GHEA Grapalat"/>
          <w:sz w:val="20"/>
          <w:szCs w:val="20"/>
          <w:lang w:val="hy-AM"/>
        </w:rPr>
        <w:t>12</w:t>
      </w:r>
      <w:r w:rsidRPr="00C06F98">
        <w:rPr>
          <w:rFonts w:ascii="Cambria Math" w:hAnsi="Cambria Math" w:cs="Cambria Math"/>
          <w:sz w:val="20"/>
          <w:szCs w:val="20"/>
          <w:lang w:val="hy-AM"/>
        </w:rPr>
        <w:t>․</w:t>
      </w:r>
      <w:r w:rsidRPr="00C06F98">
        <w:rPr>
          <w:rFonts w:ascii="GHEA Grapalat" w:hAnsi="GHEA Grapalat"/>
          <w:sz w:val="20"/>
          <w:szCs w:val="20"/>
          <w:lang w:val="hy-AM"/>
        </w:rPr>
        <w:t>16. Գործը դատական նիստում քննելու հարցը կարող է լուծվել նաև հայցադիմումը վարույթ ընդունելու մասին որոշմամբ:</w:t>
      </w:r>
    </w:p>
    <w:p w14:paraId="7B4C484D" w14:textId="77777777" w:rsidR="00D4097A" w:rsidRPr="00C06F98" w:rsidRDefault="00D4097A" w:rsidP="00D4097A">
      <w:pPr>
        <w:shd w:val="clear" w:color="auto" w:fill="FFFFFF"/>
        <w:ind w:firstLine="375"/>
        <w:jc w:val="both"/>
        <w:rPr>
          <w:rFonts w:ascii="GHEA Grapalat" w:hAnsi="GHEA Grapalat"/>
          <w:sz w:val="20"/>
          <w:szCs w:val="20"/>
          <w:lang w:val="hy-AM"/>
        </w:rPr>
      </w:pPr>
      <w:r w:rsidRPr="00C06F98">
        <w:rPr>
          <w:rFonts w:ascii="GHEA Grapalat" w:hAnsi="GHEA Grapalat"/>
          <w:sz w:val="20"/>
          <w:szCs w:val="20"/>
          <w:lang w:val="hy-AM"/>
        </w:rPr>
        <w:t>12</w:t>
      </w:r>
      <w:r w:rsidRPr="00C06F98">
        <w:rPr>
          <w:rFonts w:ascii="Cambria Math" w:hAnsi="Cambria Math" w:cs="Cambria Math"/>
          <w:sz w:val="20"/>
          <w:szCs w:val="20"/>
          <w:lang w:val="hy-AM"/>
        </w:rPr>
        <w:t>․</w:t>
      </w:r>
      <w:r w:rsidRPr="00C06F98">
        <w:rPr>
          <w:rFonts w:ascii="GHEA Grapalat" w:hAnsi="GHEA Grapalat"/>
          <w:sz w:val="20"/>
          <w:szCs w:val="20"/>
          <w:lang w:val="hy-AM"/>
        </w:rPr>
        <w:t>17</w:t>
      </w:r>
      <w:r w:rsidRPr="00C06F98">
        <w:rPr>
          <w:rFonts w:ascii="Cambria Math" w:hAnsi="Cambria Math" w:cs="Cambria Math"/>
          <w:sz w:val="20"/>
          <w:szCs w:val="20"/>
          <w:lang w:val="hy-AM"/>
        </w:rPr>
        <w:t>․</w:t>
      </w:r>
      <w:r w:rsidRPr="00C06F98">
        <w:rPr>
          <w:rFonts w:ascii="GHEA Grapalat" w:hAnsi="GHEA Grapalat"/>
          <w:sz w:val="20"/>
          <w:szCs w:val="20"/>
          <w:lang w:val="hy-AM"/>
        </w:rPr>
        <w:t xml:space="preserve">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14:paraId="387E9B9F" w14:textId="77777777" w:rsidR="00D4097A" w:rsidRPr="00C06F98" w:rsidRDefault="00D4097A" w:rsidP="00D4097A">
      <w:pPr>
        <w:shd w:val="clear" w:color="auto" w:fill="FFFFFF"/>
        <w:ind w:firstLine="375"/>
        <w:jc w:val="both"/>
        <w:rPr>
          <w:rFonts w:ascii="GHEA Grapalat" w:hAnsi="GHEA Grapalat"/>
          <w:sz w:val="20"/>
          <w:szCs w:val="20"/>
          <w:lang w:val="hy-AM"/>
        </w:rPr>
      </w:pPr>
      <w:r w:rsidRPr="00C06F98">
        <w:rPr>
          <w:rFonts w:ascii="GHEA Grapalat" w:hAnsi="GHEA Grapalat"/>
          <w:sz w:val="20"/>
          <w:szCs w:val="20"/>
          <w:lang w:val="hy-AM"/>
        </w:rPr>
        <w:t>12</w:t>
      </w:r>
      <w:r w:rsidRPr="00C06F98">
        <w:rPr>
          <w:rFonts w:ascii="Cambria Math" w:hAnsi="Cambria Math" w:cs="Cambria Math"/>
          <w:sz w:val="20"/>
          <w:szCs w:val="20"/>
          <w:lang w:val="hy-AM"/>
        </w:rPr>
        <w:t>․</w:t>
      </w:r>
      <w:r w:rsidRPr="00C06F98">
        <w:rPr>
          <w:rFonts w:ascii="GHEA Grapalat" w:hAnsi="GHEA Grapalat"/>
          <w:sz w:val="20"/>
          <w:szCs w:val="20"/>
          <w:lang w:val="hy-AM"/>
        </w:rPr>
        <w:t>18</w:t>
      </w:r>
      <w:r w:rsidRPr="00C06F98">
        <w:rPr>
          <w:rFonts w:ascii="Cambria Math" w:hAnsi="Cambria Math" w:cs="Cambria Math"/>
          <w:sz w:val="20"/>
          <w:szCs w:val="20"/>
          <w:lang w:val="hy-AM"/>
        </w:rPr>
        <w:t>․</w:t>
      </w:r>
      <w:r w:rsidRPr="00C06F98">
        <w:rPr>
          <w:rFonts w:ascii="GHEA Grapalat" w:hAnsi="GHEA Grapalat"/>
          <w:sz w:val="20"/>
          <w:szCs w:val="20"/>
          <w:lang w:val="hy-AM"/>
        </w:rPr>
        <w:t xml:space="preserve">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14:paraId="6C250118" w14:textId="77777777" w:rsidR="00D4097A" w:rsidRPr="00C06F98" w:rsidRDefault="00D4097A" w:rsidP="00D4097A">
      <w:pPr>
        <w:shd w:val="clear" w:color="auto" w:fill="FFFFFF"/>
        <w:ind w:firstLine="375"/>
        <w:jc w:val="both"/>
        <w:rPr>
          <w:rFonts w:ascii="GHEA Grapalat" w:hAnsi="GHEA Grapalat"/>
          <w:sz w:val="20"/>
          <w:szCs w:val="20"/>
          <w:lang w:val="hy-AM"/>
        </w:rPr>
      </w:pPr>
      <w:r w:rsidRPr="00C06F98">
        <w:rPr>
          <w:rFonts w:ascii="GHEA Grapalat" w:hAnsi="GHEA Grapalat"/>
          <w:sz w:val="20"/>
          <w:szCs w:val="20"/>
          <w:lang w:val="hy-AM"/>
        </w:rPr>
        <w:t>12</w:t>
      </w:r>
      <w:r w:rsidRPr="00C06F98">
        <w:rPr>
          <w:rFonts w:ascii="Cambria Math" w:hAnsi="Cambria Math" w:cs="Cambria Math"/>
          <w:sz w:val="20"/>
          <w:szCs w:val="20"/>
          <w:lang w:val="hy-AM"/>
        </w:rPr>
        <w:t>․</w:t>
      </w:r>
      <w:r w:rsidRPr="00C06F98">
        <w:rPr>
          <w:rFonts w:ascii="GHEA Grapalat" w:hAnsi="GHEA Grapalat"/>
          <w:sz w:val="20"/>
          <w:szCs w:val="20"/>
          <w:lang w:val="hy-AM"/>
        </w:rPr>
        <w:t>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w:t>
      </w:r>
      <w:r w:rsidRPr="00C06F98">
        <w:rPr>
          <w:rFonts w:ascii="Cambria Math" w:hAnsi="Cambria Math" w:cs="Cambria Math"/>
          <w:sz w:val="20"/>
          <w:szCs w:val="20"/>
          <w:lang w:val="hy-AM"/>
        </w:rPr>
        <w:t>․</w:t>
      </w:r>
      <w:r w:rsidRPr="00C06F98">
        <w:rPr>
          <w:rFonts w:ascii="GHEA Grapalat" w:hAnsi="GHEA Grapalat"/>
          <w:sz w:val="20"/>
          <w:szCs w:val="20"/>
          <w:lang w:val="hy-AM"/>
        </w:rPr>
        <w:t xml:space="preserve">10 </w:t>
      </w:r>
      <w:r w:rsidRPr="00C06F98">
        <w:rPr>
          <w:rFonts w:ascii="GHEA Grapalat" w:hAnsi="GHEA Grapalat" w:cs="GHEA Grapalat"/>
          <w:sz w:val="20"/>
          <w:szCs w:val="20"/>
          <w:lang w:val="hy-AM"/>
        </w:rPr>
        <w:t>կետով</w:t>
      </w:r>
      <w:r w:rsidRPr="00C06F98">
        <w:rPr>
          <w:rFonts w:ascii="GHEA Grapalat" w:hAnsi="GHEA Grapalat"/>
          <w:sz w:val="20"/>
          <w:szCs w:val="20"/>
          <w:lang w:val="hy-AM"/>
        </w:rPr>
        <w:t xml:space="preserve"> </w:t>
      </w:r>
      <w:r w:rsidRPr="00C06F98">
        <w:rPr>
          <w:rFonts w:ascii="GHEA Grapalat" w:hAnsi="GHEA Grapalat" w:cs="GHEA Grapalat"/>
          <w:sz w:val="20"/>
          <w:szCs w:val="20"/>
          <w:lang w:val="hy-AM"/>
        </w:rPr>
        <w:t>նախատեսված</w:t>
      </w:r>
      <w:r w:rsidRPr="00C06F98">
        <w:rPr>
          <w:rFonts w:ascii="GHEA Grapalat" w:hAnsi="GHEA Grapalat"/>
          <w:sz w:val="20"/>
          <w:szCs w:val="20"/>
          <w:lang w:val="hy-AM"/>
        </w:rPr>
        <w:t xml:space="preserve"> որոշումը հրապարակվելու օրվանից մինչև վեճի քննության արդյունքներով առաջին ատյանի դատարանի կայացրած եզրափակիչ դատական ակտն ուժի մեջ մտնելու օրը:</w:t>
      </w:r>
    </w:p>
    <w:p w14:paraId="62A7E9DB" w14:textId="77777777" w:rsidR="00D4097A" w:rsidRPr="00C06F98" w:rsidRDefault="00D4097A" w:rsidP="00D4097A">
      <w:pPr>
        <w:shd w:val="clear" w:color="auto" w:fill="FFFFFF"/>
        <w:ind w:firstLine="375"/>
        <w:jc w:val="both"/>
        <w:rPr>
          <w:rFonts w:ascii="GHEA Grapalat" w:hAnsi="GHEA Grapalat"/>
          <w:sz w:val="20"/>
          <w:szCs w:val="20"/>
          <w:lang w:val="hy-AM"/>
        </w:rPr>
      </w:pPr>
      <w:r w:rsidRPr="00C06F98">
        <w:rPr>
          <w:rFonts w:ascii="GHEA Grapalat" w:hAnsi="GHEA Grapalat"/>
          <w:sz w:val="20"/>
          <w:szCs w:val="20"/>
          <w:lang w:val="hy-AM"/>
        </w:rPr>
        <w:t>12</w:t>
      </w:r>
      <w:r w:rsidRPr="00C06F98">
        <w:rPr>
          <w:rFonts w:ascii="Cambria Math" w:hAnsi="Cambria Math" w:cs="Cambria Math"/>
          <w:sz w:val="20"/>
          <w:szCs w:val="20"/>
          <w:lang w:val="hy-AM"/>
        </w:rPr>
        <w:t>․</w:t>
      </w:r>
      <w:r w:rsidRPr="00C06F98">
        <w:rPr>
          <w:rFonts w:ascii="GHEA Grapalat" w:hAnsi="GHEA Grapalat"/>
          <w:sz w:val="20"/>
          <w:szCs w:val="20"/>
          <w:lang w:val="hy-AM"/>
        </w:rPr>
        <w:t>20</w:t>
      </w:r>
      <w:r w:rsidRPr="00C06F98">
        <w:rPr>
          <w:rFonts w:ascii="Cambria Math" w:hAnsi="Cambria Math" w:cs="Cambria Math"/>
          <w:sz w:val="20"/>
          <w:szCs w:val="20"/>
          <w:lang w:val="hy-AM"/>
        </w:rPr>
        <w:t>․</w:t>
      </w:r>
      <w:r w:rsidRPr="00C06F98">
        <w:rPr>
          <w:rFonts w:ascii="GHEA Grapalat" w:hAnsi="GHEA Grapalat"/>
          <w:sz w:val="20"/>
          <w:szCs w:val="20"/>
          <w:lang w:val="hy-AM"/>
        </w:rPr>
        <w:t xml:space="preserve">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14:paraId="5EC36560" w14:textId="77777777" w:rsidR="00D4097A" w:rsidRPr="00C06F98" w:rsidRDefault="00D4097A" w:rsidP="00D4097A">
      <w:pPr>
        <w:shd w:val="clear" w:color="auto" w:fill="FFFFFF"/>
        <w:ind w:firstLine="375"/>
        <w:jc w:val="both"/>
        <w:rPr>
          <w:rFonts w:ascii="GHEA Grapalat" w:hAnsi="GHEA Grapalat"/>
          <w:sz w:val="20"/>
          <w:szCs w:val="20"/>
          <w:lang w:val="hy-AM"/>
        </w:rPr>
      </w:pPr>
      <w:r w:rsidRPr="00C06F98">
        <w:rPr>
          <w:rFonts w:ascii="Calibri" w:hAnsi="Calibri" w:cs="Calibri"/>
          <w:sz w:val="20"/>
          <w:szCs w:val="20"/>
          <w:lang w:val="hy-AM"/>
        </w:rPr>
        <w:t> </w:t>
      </w:r>
      <w:r w:rsidRPr="00C06F98">
        <w:rPr>
          <w:rFonts w:ascii="GHEA Grapalat" w:hAnsi="GHEA Grapalat"/>
          <w:sz w:val="20"/>
          <w:szCs w:val="20"/>
          <w:lang w:val="hy-AM"/>
        </w:rPr>
        <w:t>12</w:t>
      </w:r>
      <w:r w:rsidRPr="00C06F98">
        <w:rPr>
          <w:rFonts w:ascii="Cambria Math" w:hAnsi="Cambria Math" w:cs="Cambria Math"/>
          <w:sz w:val="20"/>
          <w:szCs w:val="20"/>
          <w:lang w:val="hy-AM"/>
        </w:rPr>
        <w:t>․</w:t>
      </w:r>
      <w:r w:rsidRPr="00C06F98">
        <w:rPr>
          <w:rFonts w:ascii="GHEA Grapalat" w:hAnsi="GHEA Grapalat"/>
          <w:sz w:val="20"/>
          <w:szCs w:val="20"/>
          <w:lang w:val="hy-AM"/>
        </w:rPr>
        <w:t>21</w:t>
      </w:r>
      <w:r w:rsidRPr="00C06F98">
        <w:rPr>
          <w:rFonts w:ascii="Cambria Math" w:hAnsi="Cambria Math" w:cs="Cambria Math"/>
          <w:sz w:val="20"/>
          <w:szCs w:val="20"/>
          <w:lang w:val="hy-AM"/>
        </w:rPr>
        <w:t>․</w:t>
      </w:r>
      <w:r w:rsidRPr="00C06F98">
        <w:rPr>
          <w:rFonts w:ascii="GHEA Grapalat" w:hAnsi="GHEA Grapalat"/>
          <w:sz w:val="20"/>
          <w:szCs w:val="20"/>
          <w:lang w:val="hy-AM"/>
        </w:rPr>
        <w:t xml:space="preserve">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14:paraId="09150685" w14:textId="77777777" w:rsidR="00D4097A" w:rsidRPr="00C06F98" w:rsidRDefault="00D4097A" w:rsidP="00D4097A">
      <w:pPr>
        <w:shd w:val="clear" w:color="auto" w:fill="FFFFFF"/>
        <w:ind w:firstLine="375"/>
        <w:jc w:val="both"/>
        <w:rPr>
          <w:rFonts w:ascii="GHEA Grapalat" w:hAnsi="GHEA Grapalat"/>
          <w:sz w:val="20"/>
          <w:szCs w:val="20"/>
          <w:lang w:val="hy-AM"/>
        </w:rPr>
      </w:pPr>
      <w:r w:rsidRPr="00C06F98">
        <w:rPr>
          <w:rFonts w:ascii="GHEA Grapalat" w:hAnsi="GHEA Grapalat"/>
          <w:sz w:val="20"/>
          <w:szCs w:val="20"/>
          <w:lang w:val="hy-AM"/>
        </w:rPr>
        <w:t>12.22</w:t>
      </w:r>
      <w:r w:rsidRPr="00C06F98">
        <w:rPr>
          <w:rFonts w:ascii="Cambria Math" w:hAnsi="Cambria Math" w:cs="Cambria Math"/>
          <w:sz w:val="20"/>
          <w:szCs w:val="20"/>
          <w:lang w:val="hy-AM"/>
        </w:rPr>
        <w:t>․</w:t>
      </w:r>
      <w:r w:rsidRPr="00C06F98">
        <w:rPr>
          <w:rFonts w:ascii="GHEA Grapalat" w:hAnsi="GHEA Grapalat"/>
          <w:sz w:val="20"/>
          <w:szCs w:val="20"/>
          <w:lang w:val="hy-AM"/>
        </w:rPr>
        <w:t xml:space="preserve">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14:paraId="06A7CC59" w14:textId="77777777" w:rsidR="00D4097A" w:rsidRPr="00C06F98" w:rsidRDefault="00D4097A" w:rsidP="00D4097A">
      <w:pPr>
        <w:shd w:val="clear" w:color="auto" w:fill="FFFFFF"/>
        <w:ind w:firstLine="375"/>
        <w:jc w:val="both"/>
        <w:rPr>
          <w:rFonts w:ascii="GHEA Grapalat" w:hAnsi="GHEA Grapalat"/>
          <w:sz w:val="20"/>
          <w:szCs w:val="20"/>
          <w:lang w:val="hy-AM"/>
        </w:rPr>
      </w:pPr>
      <w:r w:rsidRPr="00C06F98">
        <w:rPr>
          <w:rFonts w:ascii="GHEA Grapalat" w:hAnsi="GHEA Grapalat"/>
          <w:sz w:val="20"/>
          <w:szCs w:val="20"/>
          <w:lang w:val="hy-AM"/>
        </w:rPr>
        <w:t>12</w:t>
      </w:r>
      <w:r w:rsidRPr="00C06F98">
        <w:rPr>
          <w:rFonts w:ascii="Cambria Math" w:hAnsi="Cambria Math" w:cs="Cambria Math"/>
          <w:sz w:val="20"/>
          <w:szCs w:val="20"/>
          <w:lang w:val="hy-AM"/>
        </w:rPr>
        <w:t>․</w:t>
      </w:r>
      <w:r w:rsidRPr="00C06F98">
        <w:rPr>
          <w:rFonts w:ascii="GHEA Grapalat" w:hAnsi="GHEA Grapalat"/>
          <w:sz w:val="20"/>
          <w:szCs w:val="20"/>
          <w:lang w:val="hy-AM"/>
        </w:rPr>
        <w:t>23</w:t>
      </w:r>
      <w:r w:rsidRPr="00C06F98">
        <w:rPr>
          <w:rFonts w:ascii="Cambria Math" w:hAnsi="Cambria Math" w:cs="Cambria Math"/>
          <w:sz w:val="20"/>
          <w:szCs w:val="20"/>
          <w:lang w:val="hy-AM"/>
        </w:rPr>
        <w:t>․</w:t>
      </w:r>
      <w:r w:rsidRPr="00C06F98">
        <w:rPr>
          <w:rFonts w:ascii="GHEA Grapalat" w:hAnsi="GHEA Grapalat"/>
          <w:sz w:val="20"/>
          <w:szCs w:val="20"/>
          <w:lang w:val="hy-AM"/>
        </w:rPr>
        <w:t xml:space="preserve"> </w:t>
      </w:r>
      <w:r w:rsidRPr="00C06F98">
        <w:rPr>
          <w:rFonts w:ascii="GHEA Grapalat" w:hAnsi="GHEA Grapalat" w:cs="GHEA Grapalat"/>
          <w:sz w:val="20"/>
          <w:szCs w:val="20"/>
          <w:lang w:val="hy-AM"/>
        </w:rPr>
        <w:t>Բողոքարկման</w:t>
      </w:r>
      <w:r w:rsidRPr="00C06F98">
        <w:rPr>
          <w:rFonts w:ascii="GHEA Grapalat" w:hAnsi="GHEA Grapalat"/>
          <w:sz w:val="20"/>
          <w:szCs w:val="20"/>
          <w:lang w:val="hy-AM"/>
        </w:rPr>
        <w:t xml:space="preserve"> </w:t>
      </w:r>
      <w:r w:rsidRPr="00C06F98">
        <w:rPr>
          <w:rFonts w:ascii="GHEA Grapalat" w:hAnsi="GHEA Grapalat" w:cs="GHEA Grapalat"/>
          <w:sz w:val="20"/>
          <w:szCs w:val="20"/>
          <w:lang w:val="hy-AM"/>
        </w:rPr>
        <w:t>համար</w:t>
      </w:r>
      <w:r w:rsidRPr="00C06F98">
        <w:rPr>
          <w:rFonts w:ascii="GHEA Grapalat" w:hAnsi="GHEA Grapalat"/>
          <w:sz w:val="20"/>
          <w:szCs w:val="20"/>
          <w:lang w:val="hy-AM"/>
        </w:rPr>
        <w:t xml:space="preserve"> </w:t>
      </w:r>
      <w:r w:rsidRPr="00C06F98">
        <w:rPr>
          <w:rFonts w:ascii="GHEA Grapalat" w:hAnsi="GHEA Grapalat" w:cs="GHEA Grapalat"/>
          <w:sz w:val="20"/>
          <w:szCs w:val="20"/>
          <w:lang w:val="hy-AM"/>
        </w:rPr>
        <w:t>գանձվող</w:t>
      </w:r>
      <w:r w:rsidRPr="00C06F98">
        <w:rPr>
          <w:rFonts w:ascii="GHEA Grapalat" w:hAnsi="GHEA Grapalat"/>
          <w:sz w:val="20"/>
          <w:szCs w:val="20"/>
          <w:lang w:val="hy-AM"/>
        </w:rPr>
        <w:t xml:space="preserve"> պետական տուրքերի դրույքաչափերը սահմանված են «Պետական տուրքի մասին» օրենքով։</w:t>
      </w:r>
    </w:p>
    <w:p w14:paraId="35919B59" w14:textId="6E57365D" w:rsidR="00E74BF6" w:rsidRPr="00C06F98" w:rsidRDefault="00D4097A" w:rsidP="00D4097A">
      <w:pPr>
        <w:ind w:firstLine="567"/>
        <w:jc w:val="center"/>
        <w:rPr>
          <w:rFonts w:ascii="GHEA Grapalat" w:hAnsi="GHEA Grapalat" w:cs="Sylfaen"/>
          <w:b/>
          <w:szCs w:val="22"/>
          <w:lang w:val="hy-AM"/>
        </w:rPr>
      </w:pPr>
      <w:r w:rsidRPr="00C06F98">
        <w:rPr>
          <w:rFonts w:ascii="GHEA Grapalat" w:hAnsi="GHEA Grapalat" w:cs="Sylfaen"/>
          <w:b/>
          <w:szCs w:val="22"/>
          <w:lang w:val="hy-AM"/>
        </w:rPr>
        <w:br w:type="page"/>
      </w:r>
    </w:p>
    <w:p w14:paraId="2E01797A" w14:textId="2376918D" w:rsidR="00096865" w:rsidRPr="00C06F98" w:rsidRDefault="00096865" w:rsidP="00EF3662">
      <w:pPr>
        <w:ind w:firstLine="567"/>
        <w:jc w:val="center"/>
        <w:rPr>
          <w:rFonts w:ascii="GHEA Grapalat" w:hAnsi="GHEA Grapalat"/>
          <w:b/>
          <w:szCs w:val="22"/>
          <w:lang w:val="hy-AM"/>
        </w:rPr>
      </w:pPr>
      <w:r w:rsidRPr="00C06F98">
        <w:rPr>
          <w:rFonts w:ascii="GHEA Grapalat" w:hAnsi="GHEA Grapalat" w:cs="Sylfaen"/>
          <w:b/>
          <w:szCs w:val="22"/>
          <w:lang w:val="hy-AM"/>
        </w:rPr>
        <w:lastRenderedPageBreak/>
        <w:t>ՄԱՍ</w:t>
      </w:r>
      <w:r w:rsidRPr="00C06F98">
        <w:rPr>
          <w:rFonts w:ascii="GHEA Grapalat" w:hAnsi="GHEA Grapalat"/>
          <w:b/>
          <w:szCs w:val="22"/>
          <w:lang w:val="hy-AM"/>
        </w:rPr>
        <w:t xml:space="preserve">  II</w:t>
      </w:r>
    </w:p>
    <w:p w14:paraId="099E167D" w14:textId="77777777" w:rsidR="00096865" w:rsidRPr="00C06F98" w:rsidRDefault="00096865" w:rsidP="00EF3662">
      <w:pPr>
        <w:pStyle w:val="BodyText"/>
        <w:ind w:right="-7"/>
        <w:jc w:val="center"/>
        <w:rPr>
          <w:rFonts w:ascii="GHEA Grapalat" w:hAnsi="GHEA Grapalat"/>
          <w:b/>
          <w:szCs w:val="22"/>
          <w:lang w:val="hy-AM"/>
        </w:rPr>
      </w:pPr>
      <w:r w:rsidRPr="00C06F98">
        <w:rPr>
          <w:rFonts w:ascii="GHEA Grapalat" w:hAnsi="GHEA Grapalat" w:cs="Sylfaen"/>
          <w:b/>
          <w:szCs w:val="22"/>
          <w:lang w:val="hy-AM"/>
        </w:rPr>
        <w:t>Հ</w:t>
      </w:r>
      <w:r w:rsidRPr="00C06F98">
        <w:rPr>
          <w:rFonts w:ascii="GHEA Grapalat" w:hAnsi="GHEA Grapalat"/>
          <w:b/>
          <w:szCs w:val="22"/>
          <w:lang w:val="hy-AM"/>
        </w:rPr>
        <w:t xml:space="preserve"> </w:t>
      </w:r>
      <w:r w:rsidRPr="00C06F98">
        <w:rPr>
          <w:rFonts w:ascii="GHEA Grapalat" w:hAnsi="GHEA Grapalat" w:cs="Sylfaen"/>
          <w:b/>
          <w:szCs w:val="22"/>
          <w:lang w:val="hy-AM"/>
        </w:rPr>
        <w:t>Ր</w:t>
      </w:r>
      <w:r w:rsidRPr="00C06F98">
        <w:rPr>
          <w:rFonts w:ascii="GHEA Grapalat" w:hAnsi="GHEA Grapalat"/>
          <w:b/>
          <w:szCs w:val="22"/>
          <w:lang w:val="hy-AM"/>
        </w:rPr>
        <w:t xml:space="preserve"> </w:t>
      </w:r>
      <w:r w:rsidRPr="00C06F98">
        <w:rPr>
          <w:rFonts w:ascii="GHEA Grapalat" w:hAnsi="GHEA Grapalat" w:cs="Sylfaen"/>
          <w:b/>
          <w:szCs w:val="22"/>
          <w:lang w:val="hy-AM"/>
        </w:rPr>
        <w:t>Ա</w:t>
      </w:r>
      <w:r w:rsidRPr="00C06F98">
        <w:rPr>
          <w:rFonts w:ascii="GHEA Grapalat" w:hAnsi="GHEA Grapalat"/>
          <w:b/>
          <w:szCs w:val="22"/>
          <w:lang w:val="hy-AM"/>
        </w:rPr>
        <w:t xml:space="preserve"> </w:t>
      </w:r>
      <w:r w:rsidRPr="00C06F98">
        <w:rPr>
          <w:rFonts w:ascii="GHEA Grapalat" w:hAnsi="GHEA Grapalat" w:cs="Sylfaen"/>
          <w:b/>
          <w:szCs w:val="22"/>
          <w:lang w:val="hy-AM"/>
        </w:rPr>
        <w:t>Հ</w:t>
      </w:r>
      <w:r w:rsidRPr="00C06F98">
        <w:rPr>
          <w:rFonts w:ascii="GHEA Grapalat" w:hAnsi="GHEA Grapalat"/>
          <w:b/>
          <w:szCs w:val="22"/>
          <w:lang w:val="hy-AM"/>
        </w:rPr>
        <w:t xml:space="preserve"> </w:t>
      </w:r>
      <w:r w:rsidRPr="00C06F98">
        <w:rPr>
          <w:rFonts w:ascii="GHEA Grapalat" w:hAnsi="GHEA Grapalat" w:cs="Sylfaen"/>
          <w:b/>
          <w:szCs w:val="22"/>
          <w:lang w:val="hy-AM"/>
        </w:rPr>
        <w:t>Ա</w:t>
      </w:r>
      <w:r w:rsidRPr="00C06F98">
        <w:rPr>
          <w:rFonts w:ascii="GHEA Grapalat" w:hAnsi="GHEA Grapalat"/>
          <w:b/>
          <w:szCs w:val="22"/>
          <w:lang w:val="hy-AM"/>
        </w:rPr>
        <w:t xml:space="preserve"> </w:t>
      </w:r>
      <w:r w:rsidRPr="00C06F98">
        <w:rPr>
          <w:rFonts w:ascii="GHEA Grapalat" w:hAnsi="GHEA Grapalat" w:cs="Sylfaen"/>
          <w:b/>
          <w:szCs w:val="22"/>
          <w:lang w:val="hy-AM"/>
        </w:rPr>
        <w:t>Ն</w:t>
      </w:r>
      <w:r w:rsidRPr="00C06F98">
        <w:rPr>
          <w:rFonts w:ascii="GHEA Grapalat" w:hAnsi="GHEA Grapalat"/>
          <w:b/>
          <w:szCs w:val="22"/>
          <w:lang w:val="hy-AM"/>
        </w:rPr>
        <w:t xml:space="preserve"> </w:t>
      </w:r>
      <w:r w:rsidRPr="00C06F98">
        <w:rPr>
          <w:rFonts w:ascii="GHEA Grapalat" w:hAnsi="GHEA Grapalat" w:cs="Sylfaen"/>
          <w:b/>
          <w:szCs w:val="22"/>
          <w:lang w:val="hy-AM"/>
        </w:rPr>
        <w:t>Գ</w:t>
      </w:r>
    </w:p>
    <w:p w14:paraId="10D172BC" w14:textId="77777777" w:rsidR="00096865" w:rsidRPr="00C06F98" w:rsidRDefault="00096865" w:rsidP="00EF3662">
      <w:pPr>
        <w:pStyle w:val="BodyText"/>
        <w:ind w:right="-7"/>
        <w:jc w:val="center"/>
        <w:rPr>
          <w:rFonts w:ascii="GHEA Grapalat" w:hAnsi="GHEA Grapalat"/>
          <w:b/>
          <w:szCs w:val="22"/>
          <w:lang w:val="hy-AM"/>
        </w:rPr>
      </w:pPr>
      <w:r w:rsidRPr="00C06F98">
        <w:rPr>
          <w:rFonts w:ascii="GHEA Grapalat" w:hAnsi="GHEA Grapalat" w:cs="Sylfaen"/>
          <w:b/>
          <w:szCs w:val="22"/>
          <w:lang w:val="hy-AM"/>
        </w:rPr>
        <w:t>Բ</w:t>
      </w:r>
      <w:r w:rsidRPr="00C06F98">
        <w:rPr>
          <w:rFonts w:ascii="GHEA Grapalat" w:hAnsi="GHEA Grapalat"/>
          <w:b/>
          <w:szCs w:val="22"/>
          <w:lang w:val="hy-AM"/>
        </w:rPr>
        <w:t xml:space="preserve"> </w:t>
      </w:r>
      <w:r w:rsidRPr="00C06F98">
        <w:rPr>
          <w:rFonts w:ascii="GHEA Grapalat" w:hAnsi="GHEA Grapalat" w:cs="Sylfaen"/>
          <w:b/>
          <w:szCs w:val="22"/>
          <w:lang w:val="hy-AM"/>
        </w:rPr>
        <w:t>Ա</w:t>
      </w:r>
      <w:r w:rsidRPr="00C06F98">
        <w:rPr>
          <w:rFonts w:ascii="GHEA Grapalat" w:hAnsi="GHEA Grapalat"/>
          <w:b/>
          <w:szCs w:val="22"/>
          <w:lang w:val="hy-AM"/>
        </w:rPr>
        <w:t xml:space="preserve"> </w:t>
      </w:r>
      <w:r w:rsidRPr="00C06F98">
        <w:rPr>
          <w:rFonts w:ascii="GHEA Grapalat" w:hAnsi="GHEA Grapalat" w:cs="Sylfaen"/>
          <w:b/>
          <w:szCs w:val="22"/>
          <w:lang w:val="hy-AM"/>
        </w:rPr>
        <w:t>Ց</w:t>
      </w:r>
      <w:r w:rsidRPr="00C06F98">
        <w:rPr>
          <w:rFonts w:ascii="GHEA Grapalat" w:hAnsi="GHEA Grapalat"/>
          <w:b/>
          <w:szCs w:val="22"/>
          <w:lang w:val="hy-AM"/>
        </w:rPr>
        <w:t xml:space="preserve">   </w:t>
      </w:r>
      <w:r w:rsidR="00F141E2" w:rsidRPr="00C06F98">
        <w:rPr>
          <w:rFonts w:ascii="GHEA Grapalat" w:hAnsi="GHEA Grapalat" w:cs="Sylfaen"/>
          <w:b/>
          <w:szCs w:val="22"/>
          <w:lang w:val="hy-AM"/>
        </w:rPr>
        <w:t>Մ Ր Ց ՈՒ Յ Թ Ի</w:t>
      </w:r>
      <w:r w:rsidRPr="00C06F98">
        <w:rPr>
          <w:rFonts w:ascii="GHEA Grapalat" w:hAnsi="GHEA Grapalat"/>
          <w:b/>
          <w:szCs w:val="22"/>
          <w:lang w:val="hy-AM"/>
        </w:rPr>
        <w:t xml:space="preserve">   </w:t>
      </w:r>
      <w:r w:rsidRPr="00C06F98">
        <w:rPr>
          <w:rFonts w:ascii="GHEA Grapalat" w:hAnsi="GHEA Grapalat" w:cs="Sylfaen"/>
          <w:b/>
          <w:szCs w:val="22"/>
          <w:lang w:val="hy-AM"/>
        </w:rPr>
        <w:t>Հ</w:t>
      </w:r>
      <w:r w:rsidRPr="00C06F98">
        <w:rPr>
          <w:rFonts w:ascii="GHEA Grapalat" w:hAnsi="GHEA Grapalat"/>
          <w:b/>
          <w:szCs w:val="22"/>
          <w:lang w:val="hy-AM"/>
        </w:rPr>
        <w:t xml:space="preserve"> </w:t>
      </w:r>
      <w:r w:rsidRPr="00C06F98">
        <w:rPr>
          <w:rFonts w:ascii="GHEA Grapalat" w:hAnsi="GHEA Grapalat" w:cs="Sylfaen"/>
          <w:b/>
          <w:szCs w:val="22"/>
          <w:lang w:val="hy-AM"/>
        </w:rPr>
        <w:t>Ա</w:t>
      </w:r>
      <w:r w:rsidRPr="00C06F98">
        <w:rPr>
          <w:rFonts w:ascii="GHEA Grapalat" w:hAnsi="GHEA Grapalat"/>
          <w:b/>
          <w:szCs w:val="22"/>
          <w:lang w:val="hy-AM"/>
        </w:rPr>
        <w:t xml:space="preserve"> </w:t>
      </w:r>
      <w:r w:rsidRPr="00C06F98">
        <w:rPr>
          <w:rFonts w:ascii="GHEA Grapalat" w:hAnsi="GHEA Grapalat" w:cs="Sylfaen"/>
          <w:b/>
          <w:szCs w:val="22"/>
          <w:lang w:val="hy-AM"/>
        </w:rPr>
        <w:t>Յ</w:t>
      </w:r>
      <w:r w:rsidRPr="00C06F98">
        <w:rPr>
          <w:rFonts w:ascii="GHEA Grapalat" w:hAnsi="GHEA Grapalat"/>
          <w:b/>
          <w:szCs w:val="22"/>
          <w:lang w:val="hy-AM"/>
        </w:rPr>
        <w:t xml:space="preserve"> </w:t>
      </w:r>
      <w:r w:rsidRPr="00C06F98">
        <w:rPr>
          <w:rFonts w:ascii="GHEA Grapalat" w:hAnsi="GHEA Grapalat" w:cs="Sylfaen"/>
          <w:b/>
          <w:szCs w:val="22"/>
          <w:lang w:val="hy-AM"/>
        </w:rPr>
        <w:t>Տ</w:t>
      </w:r>
      <w:r w:rsidRPr="00C06F98">
        <w:rPr>
          <w:rFonts w:ascii="GHEA Grapalat" w:hAnsi="GHEA Grapalat"/>
          <w:b/>
          <w:szCs w:val="22"/>
          <w:lang w:val="hy-AM"/>
        </w:rPr>
        <w:t xml:space="preserve"> </w:t>
      </w:r>
      <w:r w:rsidRPr="00C06F98">
        <w:rPr>
          <w:rFonts w:ascii="GHEA Grapalat" w:hAnsi="GHEA Grapalat" w:cs="Sylfaen"/>
          <w:b/>
          <w:szCs w:val="22"/>
          <w:lang w:val="hy-AM"/>
        </w:rPr>
        <w:t>Ը</w:t>
      </w:r>
      <w:r w:rsidRPr="00C06F98">
        <w:rPr>
          <w:rFonts w:ascii="GHEA Grapalat" w:hAnsi="GHEA Grapalat"/>
          <w:b/>
          <w:szCs w:val="22"/>
          <w:lang w:val="hy-AM"/>
        </w:rPr>
        <w:t xml:space="preserve">   </w:t>
      </w:r>
      <w:r w:rsidRPr="00C06F98">
        <w:rPr>
          <w:rFonts w:ascii="GHEA Grapalat" w:hAnsi="GHEA Grapalat" w:cs="Sylfaen"/>
          <w:b/>
          <w:szCs w:val="22"/>
          <w:lang w:val="hy-AM"/>
        </w:rPr>
        <w:t>Պ</w:t>
      </w:r>
      <w:r w:rsidRPr="00C06F98">
        <w:rPr>
          <w:rFonts w:ascii="GHEA Grapalat" w:hAnsi="GHEA Grapalat"/>
          <w:b/>
          <w:szCs w:val="22"/>
          <w:lang w:val="hy-AM"/>
        </w:rPr>
        <w:t xml:space="preserve"> </w:t>
      </w:r>
      <w:r w:rsidRPr="00C06F98">
        <w:rPr>
          <w:rFonts w:ascii="GHEA Grapalat" w:hAnsi="GHEA Grapalat" w:cs="Sylfaen"/>
          <w:b/>
          <w:szCs w:val="22"/>
          <w:lang w:val="hy-AM"/>
        </w:rPr>
        <w:t>Ա</w:t>
      </w:r>
      <w:r w:rsidRPr="00C06F98">
        <w:rPr>
          <w:rFonts w:ascii="GHEA Grapalat" w:hAnsi="GHEA Grapalat"/>
          <w:b/>
          <w:szCs w:val="22"/>
          <w:lang w:val="hy-AM"/>
        </w:rPr>
        <w:t xml:space="preserve"> </w:t>
      </w:r>
      <w:r w:rsidRPr="00C06F98">
        <w:rPr>
          <w:rFonts w:ascii="GHEA Grapalat" w:hAnsi="GHEA Grapalat" w:cs="Sylfaen"/>
          <w:b/>
          <w:szCs w:val="22"/>
          <w:lang w:val="hy-AM"/>
        </w:rPr>
        <w:t>Տ</w:t>
      </w:r>
      <w:r w:rsidRPr="00C06F98">
        <w:rPr>
          <w:rFonts w:ascii="GHEA Grapalat" w:hAnsi="GHEA Grapalat"/>
          <w:b/>
          <w:szCs w:val="22"/>
          <w:lang w:val="hy-AM"/>
        </w:rPr>
        <w:t xml:space="preserve"> </w:t>
      </w:r>
      <w:r w:rsidRPr="00C06F98">
        <w:rPr>
          <w:rFonts w:ascii="GHEA Grapalat" w:hAnsi="GHEA Grapalat" w:cs="Sylfaen"/>
          <w:b/>
          <w:szCs w:val="22"/>
          <w:lang w:val="hy-AM"/>
        </w:rPr>
        <w:t>Ր</w:t>
      </w:r>
      <w:r w:rsidRPr="00C06F98">
        <w:rPr>
          <w:rFonts w:ascii="GHEA Grapalat" w:hAnsi="GHEA Grapalat"/>
          <w:b/>
          <w:szCs w:val="22"/>
          <w:lang w:val="hy-AM"/>
        </w:rPr>
        <w:t xml:space="preserve"> </w:t>
      </w:r>
      <w:r w:rsidRPr="00C06F98">
        <w:rPr>
          <w:rFonts w:ascii="GHEA Grapalat" w:hAnsi="GHEA Grapalat" w:cs="Sylfaen"/>
          <w:b/>
          <w:szCs w:val="22"/>
          <w:lang w:val="hy-AM"/>
        </w:rPr>
        <w:t>Ա</w:t>
      </w:r>
      <w:r w:rsidRPr="00C06F98">
        <w:rPr>
          <w:rFonts w:ascii="GHEA Grapalat" w:hAnsi="GHEA Grapalat"/>
          <w:b/>
          <w:szCs w:val="22"/>
          <w:lang w:val="hy-AM"/>
        </w:rPr>
        <w:t xml:space="preserve"> </w:t>
      </w:r>
      <w:r w:rsidRPr="00C06F98">
        <w:rPr>
          <w:rFonts w:ascii="GHEA Grapalat" w:hAnsi="GHEA Grapalat" w:cs="Sylfaen"/>
          <w:b/>
          <w:szCs w:val="22"/>
          <w:lang w:val="hy-AM"/>
        </w:rPr>
        <w:t>Ս</w:t>
      </w:r>
      <w:r w:rsidRPr="00C06F98">
        <w:rPr>
          <w:rFonts w:ascii="GHEA Grapalat" w:hAnsi="GHEA Grapalat"/>
          <w:b/>
          <w:szCs w:val="22"/>
          <w:lang w:val="hy-AM"/>
        </w:rPr>
        <w:t xml:space="preserve"> </w:t>
      </w:r>
      <w:r w:rsidRPr="00C06F98">
        <w:rPr>
          <w:rFonts w:ascii="GHEA Grapalat" w:hAnsi="GHEA Grapalat" w:cs="Sylfaen"/>
          <w:b/>
          <w:szCs w:val="22"/>
          <w:lang w:val="hy-AM"/>
        </w:rPr>
        <w:t>Տ</w:t>
      </w:r>
      <w:r w:rsidRPr="00C06F98">
        <w:rPr>
          <w:rFonts w:ascii="GHEA Grapalat" w:hAnsi="GHEA Grapalat"/>
          <w:b/>
          <w:szCs w:val="22"/>
          <w:lang w:val="hy-AM"/>
        </w:rPr>
        <w:t xml:space="preserve"> </w:t>
      </w:r>
      <w:r w:rsidRPr="00C06F98">
        <w:rPr>
          <w:rFonts w:ascii="GHEA Grapalat" w:hAnsi="GHEA Grapalat" w:cs="Sylfaen"/>
          <w:b/>
          <w:szCs w:val="22"/>
          <w:lang w:val="hy-AM"/>
        </w:rPr>
        <w:t>Ե</w:t>
      </w:r>
      <w:r w:rsidRPr="00C06F98">
        <w:rPr>
          <w:rFonts w:ascii="GHEA Grapalat" w:hAnsi="GHEA Grapalat"/>
          <w:b/>
          <w:szCs w:val="22"/>
          <w:lang w:val="hy-AM"/>
        </w:rPr>
        <w:t xml:space="preserve"> </w:t>
      </w:r>
      <w:r w:rsidRPr="00C06F98">
        <w:rPr>
          <w:rFonts w:ascii="GHEA Grapalat" w:hAnsi="GHEA Grapalat" w:cs="Sylfaen"/>
          <w:b/>
          <w:szCs w:val="22"/>
          <w:lang w:val="hy-AM"/>
        </w:rPr>
        <w:t>Լ</w:t>
      </w:r>
      <w:r w:rsidRPr="00C06F98">
        <w:rPr>
          <w:rFonts w:ascii="GHEA Grapalat" w:hAnsi="GHEA Grapalat"/>
          <w:b/>
          <w:szCs w:val="22"/>
          <w:lang w:val="hy-AM"/>
        </w:rPr>
        <w:t xml:space="preserve"> </w:t>
      </w:r>
      <w:r w:rsidRPr="00C06F98">
        <w:rPr>
          <w:rFonts w:ascii="GHEA Grapalat" w:hAnsi="GHEA Grapalat" w:cs="Sylfaen"/>
          <w:b/>
          <w:szCs w:val="22"/>
          <w:lang w:val="hy-AM"/>
        </w:rPr>
        <w:t>ՈՒ</w:t>
      </w:r>
    </w:p>
    <w:p w14:paraId="4E2B480C" w14:textId="77777777" w:rsidR="00096865" w:rsidRPr="00C06F98" w:rsidRDefault="00096865" w:rsidP="00EF3662">
      <w:pPr>
        <w:ind w:firstLine="567"/>
        <w:jc w:val="center"/>
        <w:rPr>
          <w:rFonts w:ascii="GHEA Grapalat" w:hAnsi="GHEA Grapalat"/>
          <w:szCs w:val="22"/>
          <w:lang w:val="hy-AM"/>
        </w:rPr>
      </w:pPr>
    </w:p>
    <w:p w14:paraId="6D77E593" w14:textId="77777777" w:rsidR="00096865" w:rsidRPr="00C06F98" w:rsidRDefault="008D5016" w:rsidP="00EF3662">
      <w:pPr>
        <w:jc w:val="center"/>
        <w:rPr>
          <w:rFonts w:ascii="GHEA Grapalat" w:hAnsi="GHEA Grapalat"/>
          <w:b/>
          <w:sz w:val="20"/>
          <w:lang w:val="hy-AM"/>
        </w:rPr>
      </w:pPr>
      <w:r w:rsidRPr="00C06F98">
        <w:rPr>
          <w:rFonts w:ascii="GHEA Grapalat" w:hAnsi="GHEA Grapalat"/>
          <w:b/>
          <w:sz w:val="20"/>
          <w:lang w:val="hy-AM"/>
        </w:rPr>
        <w:t xml:space="preserve">1. </w:t>
      </w:r>
      <w:r w:rsidRPr="00C06F98">
        <w:rPr>
          <w:rFonts w:ascii="GHEA Grapalat" w:hAnsi="GHEA Grapalat" w:cs="Sylfaen"/>
          <w:b/>
          <w:sz w:val="20"/>
          <w:lang w:val="hy-AM"/>
        </w:rPr>
        <w:t>ԸՆԴՀԱՆՈՒՐ</w:t>
      </w:r>
      <w:r w:rsidRPr="00C06F98">
        <w:rPr>
          <w:rFonts w:ascii="GHEA Grapalat" w:hAnsi="GHEA Grapalat"/>
          <w:b/>
          <w:sz w:val="20"/>
          <w:lang w:val="hy-AM"/>
        </w:rPr>
        <w:t xml:space="preserve"> </w:t>
      </w:r>
      <w:r w:rsidRPr="00C06F98">
        <w:rPr>
          <w:rFonts w:ascii="GHEA Grapalat" w:hAnsi="GHEA Grapalat" w:cs="Sylfaen"/>
          <w:b/>
          <w:sz w:val="20"/>
          <w:lang w:val="hy-AM"/>
        </w:rPr>
        <w:t>ԴՐՈՒՅԹՆԵՐ</w:t>
      </w:r>
    </w:p>
    <w:p w14:paraId="2BAF23DA" w14:textId="77777777" w:rsidR="00096865" w:rsidRPr="00C06F98" w:rsidRDefault="00096865" w:rsidP="00EF3662">
      <w:pPr>
        <w:ind w:firstLine="567"/>
        <w:jc w:val="both"/>
        <w:rPr>
          <w:rFonts w:ascii="GHEA Grapalat" w:hAnsi="GHEA Grapalat"/>
          <w:szCs w:val="22"/>
          <w:lang w:val="hy-AM"/>
        </w:rPr>
      </w:pPr>
      <w:r w:rsidRPr="00C06F98">
        <w:rPr>
          <w:rFonts w:ascii="GHEA Grapalat" w:hAnsi="GHEA Grapalat"/>
          <w:szCs w:val="22"/>
          <w:lang w:val="hy-AM"/>
        </w:rPr>
        <w:t xml:space="preserve"> </w:t>
      </w:r>
    </w:p>
    <w:p w14:paraId="78FF27F3" w14:textId="77777777" w:rsidR="00096865" w:rsidRPr="00C06F98" w:rsidRDefault="00096865" w:rsidP="00EF3662">
      <w:pPr>
        <w:ind w:firstLine="567"/>
        <w:jc w:val="both"/>
        <w:rPr>
          <w:rFonts w:ascii="GHEA Grapalat" w:hAnsi="GHEA Grapalat" w:cs="Sylfaen"/>
          <w:sz w:val="20"/>
          <w:lang w:val="hy-AM"/>
        </w:rPr>
      </w:pPr>
      <w:r w:rsidRPr="00C06F98">
        <w:rPr>
          <w:rFonts w:ascii="GHEA Grapalat" w:hAnsi="GHEA Grapalat" w:cs="Sylfaen"/>
          <w:sz w:val="20"/>
          <w:lang w:val="hy-AM"/>
        </w:rPr>
        <w:t xml:space="preserve">1.1 Սույն հրահանգը նպատակ ունի օժանդակել </w:t>
      </w:r>
      <w:r w:rsidR="000F4B86" w:rsidRPr="00C06F98">
        <w:rPr>
          <w:rFonts w:ascii="GHEA Grapalat" w:hAnsi="GHEA Grapalat" w:cs="Sylfaen"/>
          <w:sz w:val="20"/>
          <w:lang w:val="hy-AM"/>
        </w:rPr>
        <w:t>մ</w:t>
      </w:r>
      <w:r w:rsidRPr="00C06F98">
        <w:rPr>
          <w:rFonts w:ascii="GHEA Grapalat" w:hAnsi="GHEA Grapalat" w:cs="Sylfaen"/>
          <w:sz w:val="20"/>
          <w:lang w:val="hy-AM"/>
        </w:rPr>
        <w:t>ասնակիցներին հայտը պատրաստելիս</w:t>
      </w:r>
      <w:r w:rsidR="004D5671" w:rsidRPr="00C06F98">
        <w:rPr>
          <w:rFonts w:ascii="GHEA Grapalat" w:hAnsi="GHEA Grapalat" w:cs="Sylfaen"/>
          <w:sz w:val="20"/>
          <w:lang w:val="hy-AM"/>
        </w:rPr>
        <w:t>։</w:t>
      </w:r>
    </w:p>
    <w:p w14:paraId="6FAC9999" w14:textId="77777777" w:rsidR="00096865" w:rsidRPr="00C06F98" w:rsidRDefault="00096865" w:rsidP="00EF3662">
      <w:pPr>
        <w:ind w:firstLine="567"/>
        <w:jc w:val="both"/>
        <w:rPr>
          <w:rFonts w:ascii="GHEA Grapalat" w:hAnsi="GHEA Grapalat" w:cs="Sylfaen"/>
          <w:sz w:val="20"/>
          <w:lang w:val="hy-AM"/>
        </w:rPr>
      </w:pPr>
      <w:r w:rsidRPr="00C06F98">
        <w:rPr>
          <w:rFonts w:ascii="GHEA Grapalat" w:hAnsi="GHEA Grapalat" w:cs="Sylfaen"/>
          <w:sz w:val="20"/>
          <w:lang w:val="hy-AM"/>
        </w:rPr>
        <w:t xml:space="preserve">1.2 Նպատակահարմարության դեպքում </w:t>
      </w:r>
      <w:r w:rsidR="000F4B86" w:rsidRPr="00C06F98">
        <w:rPr>
          <w:rFonts w:ascii="GHEA Grapalat" w:hAnsi="GHEA Grapalat" w:cs="Sylfaen"/>
          <w:sz w:val="20"/>
          <w:lang w:val="hy-AM"/>
        </w:rPr>
        <w:t>մ</w:t>
      </w:r>
      <w:r w:rsidRPr="00C06F98">
        <w:rPr>
          <w:rFonts w:ascii="GHEA Grapalat" w:hAnsi="GHEA Grapalat" w:cs="Sylfaen"/>
          <w:sz w:val="20"/>
          <w:lang w:val="hy-AM"/>
        </w:rPr>
        <w:t>ասնակիցը պահանջվող տեղեկությունները կարող է ներկայացնել սույն հրահանգով առաջարկվող ձևերից տարբերվող` այլ ձևերով` պահպանելով պահանջվող վավերապայմանները</w:t>
      </w:r>
      <w:r w:rsidR="004D5671" w:rsidRPr="00C06F98">
        <w:rPr>
          <w:rFonts w:ascii="GHEA Grapalat" w:hAnsi="GHEA Grapalat" w:cs="Sylfaen"/>
          <w:sz w:val="20"/>
          <w:lang w:val="hy-AM"/>
        </w:rPr>
        <w:t>։</w:t>
      </w:r>
    </w:p>
    <w:p w14:paraId="4B8D7A64" w14:textId="77777777" w:rsidR="00096865" w:rsidRPr="00C06F98" w:rsidRDefault="00096865" w:rsidP="00EF3662">
      <w:pPr>
        <w:ind w:firstLine="567"/>
        <w:jc w:val="both"/>
        <w:rPr>
          <w:rFonts w:ascii="GHEA Grapalat" w:hAnsi="GHEA Grapalat" w:cs="Sylfaen"/>
          <w:sz w:val="20"/>
          <w:lang w:val="hy-AM"/>
        </w:rPr>
      </w:pPr>
      <w:r w:rsidRPr="00C06F98">
        <w:rPr>
          <w:rFonts w:ascii="GHEA Grapalat" w:hAnsi="GHEA Grapalat" w:cs="Sylfaen"/>
          <w:sz w:val="20"/>
          <w:lang w:val="hy-AM"/>
        </w:rPr>
        <w:t>1.3 Հայտերը</w:t>
      </w:r>
      <w:r w:rsidR="00AE679C" w:rsidRPr="00C06F98">
        <w:rPr>
          <w:rFonts w:ascii="GHEA Grapalat" w:hAnsi="GHEA Grapalat" w:cs="Sylfaen"/>
          <w:sz w:val="20"/>
          <w:lang w:val="hy-AM"/>
        </w:rPr>
        <w:t>,</w:t>
      </w:r>
      <w:r w:rsidRPr="00C06F98">
        <w:rPr>
          <w:rFonts w:ascii="GHEA Grapalat" w:hAnsi="GHEA Grapalat" w:cs="Sylfaen"/>
          <w:sz w:val="20"/>
          <w:lang w:val="hy-AM"/>
        </w:rPr>
        <w:t xml:space="preserve"> </w:t>
      </w:r>
      <w:r w:rsidR="005D71EF" w:rsidRPr="00C06F98">
        <w:rPr>
          <w:rFonts w:ascii="GHEA Grapalat" w:hAnsi="GHEA Grapalat" w:cs="Sylfaen"/>
          <w:sz w:val="20"/>
          <w:lang w:val="hy-AM"/>
        </w:rPr>
        <w:t>հայերենից բացի, կարող են ներկայացվել նաև անգլերեն կամ ռուսերեն</w:t>
      </w:r>
      <w:r w:rsidR="004D5671" w:rsidRPr="00C06F98">
        <w:rPr>
          <w:rFonts w:ascii="GHEA Grapalat" w:hAnsi="GHEA Grapalat" w:cs="Sylfaen"/>
          <w:sz w:val="20"/>
          <w:lang w:val="hy-AM"/>
        </w:rPr>
        <w:t>։</w:t>
      </w:r>
      <w:r w:rsidRPr="00C06F98">
        <w:rPr>
          <w:rFonts w:ascii="GHEA Grapalat" w:hAnsi="GHEA Grapalat" w:cs="Sylfaen"/>
          <w:sz w:val="20"/>
          <w:lang w:val="hy-AM"/>
        </w:rPr>
        <w:t xml:space="preserve"> </w:t>
      </w:r>
    </w:p>
    <w:p w14:paraId="0D9D3941" w14:textId="77777777" w:rsidR="00096865" w:rsidRPr="00C06F98" w:rsidRDefault="00096865" w:rsidP="00EF3662">
      <w:pPr>
        <w:jc w:val="center"/>
        <w:rPr>
          <w:rFonts w:ascii="GHEA Grapalat" w:hAnsi="GHEA Grapalat"/>
          <w:b/>
          <w:szCs w:val="22"/>
          <w:lang w:val="hy-AM"/>
        </w:rPr>
      </w:pPr>
    </w:p>
    <w:p w14:paraId="63AA2DCE" w14:textId="77777777" w:rsidR="00096865" w:rsidRPr="00C06F98" w:rsidRDefault="008D5016" w:rsidP="00EF3662">
      <w:pPr>
        <w:jc w:val="center"/>
        <w:rPr>
          <w:rFonts w:ascii="GHEA Grapalat" w:hAnsi="GHEA Grapalat"/>
          <w:b/>
          <w:sz w:val="20"/>
          <w:lang w:val="hy-AM"/>
        </w:rPr>
      </w:pPr>
      <w:r w:rsidRPr="00C06F98">
        <w:rPr>
          <w:rFonts w:ascii="GHEA Grapalat" w:hAnsi="GHEA Grapalat"/>
          <w:b/>
          <w:sz w:val="20"/>
          <w:lang w:val="hy-AM"/>
        </w:rPr>
        <w:t xml:space="preserve">2. </w:t>
      </w:r>
      <w:r w:rsidRPr="00C06F98">
        <w:rPr>
          <w:rFonts w:ascii="GHEA Grapalat" w:hAnsi="GHEA Grapalat" w:cs="Sylfaen"/>
          <w:b/>
          <w:sz w:val="20"/>
          <w:lang w:val="hy-AM"/>
        </w:rPr>
        <w:t>ԸՆԹԱՑԱԿԱՐԳԻ</w:t>
      </w:r>
      <w:r w:rsidRPr="00C06F98">
        <w:rPr>
          <w:rFonts w:ascii="GHEA Grapalat" w:hAnsi="GHEA Grapalat"/>
          <w:b/>
          <w:sz w:val="20"/>
          <w:lang w:val="hy-AM"/>
        </w:rPr>
        <w:t xml:space="preserve"> </w:t>
      </w:r>
      <w:r w:rsidRPr="00C06F98">
        <w:rPr>
          <w:rFonts w:ascii="GHEA Grapalat" w:hAnsi="GHEA Grapalat" w:cs="Sylfaen"/>
          <w:b/>
          <w:sz w:val="20"/>
          <w:lang w:val="hy-AM"/>
        </w:rPr>
        <w:t>ՀԱՅՏԸ</w:t>
      </w:r>
    </w:p>
    <w:p w14:paraId="12AC24B6" w14:textId="77777777" w:rsidR="00096865" w:rsidRPr="00C06F98" w:rsidRDefault="00096865" w:rsidP="00EF3662">
      <w:pPr>
        <w:ind w:firstLine="720"/>
        <w:jc w:val="center"/>
        <w:rPr>
          <w:rFonts w:ascii="GHEA Grapalat" w:hAnsi="GHEA Grapalat"/>
          <w:szCs w:val="22"/>
          <w:lang w:val="hy-AM"/>
        </w:rPr>
      </w:pPr>
    </w:p>
    <w:p w14:paraId="71090AAB" w14:textId="77777777" w:rsidR="0078387F" w:rsidRPr="00C06F98" w:rsidRDefault="0078387F" w:rsidP="00EF3662">
      <w:pPr>
        <w:ind w:firstLine="567"/>
        <w:jc w:val="both"/>
        <w:rPr>
          <w:rFonts w:ascii="GHEA Grapalat" w:hAnsi="GHEA Grapalat"/>
          <w:sz w:val="20"/>
          <w:szCs w:val="20"/>
          <w:lang w:val="hy-AM"/>
        </w:rPr>
      </w:pPr>
      <w:r w:rsidRPr="00C06F98">
        <w:rPr>
          <w:rFonts w:ascii="GHEA Grapalat" w:hAnsi="GHEA Grapalat"/>
          <w:sz w:val="20"/>
          <w:szCs w:val="20"/>
          <w:lang w:val="hy-AM"/>
        </w:rPr>
        <w:t xml:space="preserve">Ընթացակարգին մասնակցելու համար </w:t>
      </w:r>
      <w:r w:rsidR="004F78EF" w:rsidRPr="00C06F98">
        <w:rPr>
          <w:rFonts w:ascii="GHEA Grapalat" w:hAnsi="GHEA Grapalat"/>
          <w:sz w:val="20"/>
          <w:szCs w:val="20"/>
          <w:lang w:val="hy-AM"/>
        </w:rPr>
        <w:t>մ</w:t>
      </w:r>
      <w:r w:rsidRPr="00C06F98">
        <w:rPr>
          <w:rFonts w:ascii="GHEA Grapalat" w:hAnsi="GHEA Grapalat"/>
          <w:sz w:val="20"/>
          <w:szCs w:val="20"/>
          <w:lang w:val="hy-AM"/>
        </w:rPr>
        <w:t xml:space="preserve">ասնակիցը </w:t>
      </w:r>
      <w:r w:rsidR="004F78EF" w:rsidRPr="00C06F98">
        <w:rPr>
          <w:rFonts w:ascii="GHEA Grapalat" w:hAnsi="GHEA Grapalat"/>
          <w:sz w:val="20"/>
          <w:szCs w:val="20"/>
          <w:lang w:val="hy-AM"/>
        </w:rPr>
        <w:t>հ</w:t>
      </w:r>
      <w:r w:rsidR="001F6578" w:rsidRPr="00C06F98">
        <w:rPr>
          <w:rFonts w:ascii="GHEA Grapalat" w:hAnsi="GHEA Grapalat"/>
          <w:sz w:val="20"/>
          <w:szCs w:val="20"/>
          <w:lang w:val="hy-AM"/>
        </w:rPr>
        <w:t xml:space="preserve">ամակարգի </w:t>
      </w:r>
      <w:r w:rsidRPr="00C06F98">
        <w:rPr>
          <w:rFonts w:ascii="GHEA Grapalat" w:hAnsi="GHEA Grapalat"/>
          <w:sz w:val="20"/>
          <w:szCs w:val="20"/>
          <w:lang w:val="hy-AM"/>
        </w:rPr>
        <w:t>միջոցով ներկայացնում է հայտ: Հայտին կցվում են սույն հրավերով նախատեսված համապատասխան փաստաթղթերը (տեղեկությունները):</w:t>
      </w:r>
    </w:p>
    <w:p w14:paraId="02EB36F0" w14:textId="77777777" w:rsidR="002D5CF0" w:rsidRPr="00C06F98" w:rsidRDefault="0078387F" w:rsidP="00EF3662">
      <w:pPr>
        <w:ind w:firstLine="567"/>
        <w:jc w:val="both"/>
        <w:rPr>
          <w:rFonts w:ascii="GHEA Grapalat" w:hAnsi="GHEA Grapalat" w:cs="Sylfaen"/>
          <w:sz w:val="20"/>
          <w:lang w:val="hy-AM"/>
        </w:rPr>
      </w:pPr>
      <w:r w:rsidRPr="00C06F98">
        <w:rPr>
          <w:rFonts w:ascii="GHEA Grapalat" w:hAnsi="GHEA Grapalat" w:cs="Sylfaen"/>
          <w:sz w:val="20"/>
          <w:lang w:val="hy-AM"/>
        </w:rPr>
        <w:t xml:space="preserve">Մասնակիցը </w:t>
      </w:r>
      <w:r w:rsidR="002240AB" w:rsidRPr="00C06F98">
        <w:rPr>
          <w:rFonts w:ascii="GHEA Grapalat" w:hAnsi="GHEA Grapalat" w:cs="Sylfaen"/>
          <w:sz w:val="20"/>
          <w:lang w:val="hy-AM"/>
        </w:rPr>
        <w:t xml:space="preserve">հայտով </w:t>
      </w:r>
      <w:r w:rsidRPr="00C06F98">
        <w:rPr>
          <w:rFonts w:ascii="GHEA Grapalat" w:hAnsi="GHEA Grapalat" w:cs="Sylfaen"/>
          <w:sz w:val="20"/>
          <w:lang w:val="hy-AM"/>
        </w:rPr>
        <w:t>ներկայացնում է իր կողմից հաստատված`</w:t>
      </w:r>
    </w:p>
    <w:p w14:paraId="596CFC58" w14:textId="77777777" w:rsidR="002C4C71" w:rsidRPr="00C06F98" w:rsidRDefault="002C4C71" w:rsidP="002C4C71">
      <w:pPr>
        <w:ind w:firstLine="567"/>
        <w:jc w:val="both"/>
        <w:rPr>
          <w:rFonts w:ascii="GHEA Grapalat" w:hAnsi="GHEA Grapalat"/>
          <w:b/>
          <w:sz w:val="20"/>
          <w:szCs w:val="20"/>
          <w:lang w:val="hy-AM"/>
        </w:rPr>
      </w:pPr>
      <w:r w:rsidRPr="00C06F98">
        <w:rPr>
          <w:rFonts w:ascii="GHEA Grapalat" w:hAnsi="GHEA Grapalat"/>
          <w:b/>
          <w:sz w:val="20"/>
          <w:szCs w:val="20"/>
          <w:lang w:val="hy-AM"/>
        </w:rPr>
        <w:t>1) «Պիտանելիության չափորոշիչ».</w:t>
      </w:r>
    </w:p>
    <w:p w14:paraId="45199CED" w14:textId="77777777" w:rsidR="002C4C71" w:rsidRPr="00C06F98" w:rsidRDefault="002C4C71" w:rsidP="002C4C71">
      <w:pPr>
        <w:ind w:firstLine="567"/>
        <w:jc w:val="both"/>
        <w:rPr>
          <w:rFonts w:ascii="GHEA Grapalat" w:hAnsi="GHEA Grapalat" w:cs="Sylfaen"/>
          <w:b/>
          <w:sz w:val="20"/>
          <w:lang w:val="hy-AM"/>
        </w:rPr>
      </w:pPr>
      <w:r w:rsidRPr="00C06F98">
        <w:rPr>
          <w:rFonts w:ascii="GHEA Grapalat" w:hAnsi="GHEA Grapalat" w:cs="Sylfaen"/>
          <w:b/>
          <w:sz w:val="20"/>
          <w:lang w:val="hy-AM"/>
        </w:rPr>
        <w:t>2.1 ընթացակարգին մասնակցելու դիմում-հայտարարություն` համաձայն հավելված N 1-ի և Եթե մասնակիցը չի հանդիսանում ՀՀ ռեզիդենտ հավելված 1.3-ի /zip ֆայլ/.</w:t>
      </w:r>
    </w:p>
    <w:p w14:paraId="37F6414C" w14:textId="77777777" w:rsidR="00EF4630" w:rsidRPr="00C06F98" w:rsidRDefault="00096865" w:rsidP="00EF4630">
      <w:pPr>
        <w:pStyle w:val="norm"/>
        <w:spacing w:line="276" w:lineRule="auto"/>
        <w:ind w:firstLine="567"/>
        <w:rPr>
          <w:rFonts w:ascii="GHEA Grapalat" w:hAnsi="GHEA Grapalat" w:cs="Sylfaen"/>
          <w:sz w:val="20"/>
          <w:szCs w:val="24"/>
          <w:lang w:val="hy-AM" w:eastAsia="en-US"/>
        </w:rPr>
      </w:pPr>
      <w:r w:rsidRPr="00C06F98">
        <w:rPr>
          <w:rFonts w:ascii="GHEA Grapalat" w:hAnsi="GHEA Grapalat" w:cs="Sylfaen"/>
          <w:sz w:val="20"/>
          <w:lang w:val="hy-AM"/>
        </w:rPr>
        <w:t>2.</w:t>
      </w:r>
      <w:r w:rsidR="00180EE9" w:rsidRPr="00C06F98">
        <w:rPr>
          <w:rFonts w:ascii="GHEA Grapalat" w:hAnsi="GHEA Grapalat" w:cs="Sylfaen"/>
          <w:sz w:val="20"/>
          <w:lang w:val="hy-AM"/>
        </w:rPr>
        <w:t>2</w:t>
      </w:r>
      <w:r w:rsidRPr="00C06F98">
        <w:rPr>
          <w:rFonts w:ascii="GHEA Grapalat" w:hAnsi="GHEA Grapalat" w:cs="Sylfaen"/>
          <w:sz w:val="20"/>
          <w:lang w:val="hy-AM"/>
        </w:rPr>
        <w:t xml:space="preserve"> </w:t>
      </w:r>
      <w:r w:rsidR="00C96127" w:rsidRPr="00C06F98">
        <w:rPr>
          <w:rFonts w:ascii="GHEA Grapalat" w:hAnsi="GHEA Grapalat" w:cs="Sylfaen"/>
          <w:sz w:val="20"/>
          <w:lang w:val="hy-AM"/>
        </w:rPr>
        <w:t xml:space="preserve">ենթակապալի </w:t>
      </w:r>
      <w:r w:rsidR="00EF4630" w:rsidRPr="00C06F98">
        <w:rPr>
          <w:rFonts w:ascii="GHEA Grapalat" w:hAnsi="GHEA Grapalat" w:cs="Sylfaen"/>
          <w:sz w:val="20"/>
          <w:szCs w:val="24"/>
          <w:lang w:val="hy-AM" w:eastAsia="en-US"/>
        </w:rPr>
        <w:t>պայմանագրի պատճենը և դրա կողմ հանդիսացող անձի տվյալները, եթե պայմանագիրն իրականացվելու է գործակալության միջոցով.</w:t>
      </w:r>
    </w:p>
    <w:p w14:paraId="45A169DE" w14:textId="3CFC2BE0" w:rsidR="00EF4630" w:rsidRPr="00C06F98" w:rsidRDefault="00EF4630" w:rsidP="00505AD4">
      <w:pPr>
        <w:pStyle w:val="norm"/>
        <w:spacing w:line="240" w:lineRule="auto"/>
        <w:ind w:firstLine="567"/>
        <w:rPr>
          <w:rFonts w:ascii="GHEA Grapalat" w:hAnsi="GHEA Grapalat" w:cs="Sylfaen"/>
          <w:sz w:val="20"/>
          <w:szCs w:val="24"/>
          <w:lang w:val="hy-AM" w:eastAsia="en-US"/>
        </w:rPr>
      </w:pPr>
      <w:r w:rsidRPr="00C06F98">
        <w:rPr>
          <w:rFonts w:ascii="GHEA Grapalat" w:hAnsi="GHEA Grapalat" w:cs="Sylfaen"/>
          <w:sz w:val="20"/>
          <w:szCs w:val="24"/>
          <w:lang w:val="hy-AM" w:eastAsia="en-US"/>
        </w:rPr>
        <w:t>2.3 համատեղ գործունեության պայմանագիրը, եթե մասնակիցները գնման ընթացակարգին մասնակցում են համատեղ գործունեության կարգով (կոնսորցիումով).</w:t>
      </w:r>
      <w:r w:rsidR="00911A5F" w:rsidRPr="00C06F98">
        <w:rPr>
          <w:rStyle w:val="FootnoteReference"/>
          <w:rFonts w:ascii="GHEA Grapalat" w:hAnsi="GHEA Grapalat" w:cs="Sylfaen"/>
          <w:sz w:val="20"/>
          <w:szCs w:val="24"/>
          <w:lang w:val="hy-AM" w:eastAsia="en-US"/>
        </w:rPr>
        <w:footnoteReference w:id="16"/>
      </w:r>
    </w:p>
    <w:p w14:paraId="5C674C2D" w14:textId="188F35E7" w:rsidR="006505D2" w:rsidRPr="00C06F98" w:rsidRDefault="002C4DBF" w:rsidP="006A26BE">
      <w:pPr>
        <w:ind w:firstLine="567"/>
        <w:jc w:val="both"/>
        <w:rPr>
          <w:rFonts w:ascii="GHEA Grapalat" w:hAnsi="GHEA Grapalat"/>
          <w:sz w:val="20"/>
          <w:vertAlign w:val="superscript"/>
          <w:lang w:val="hy-AM"/>
        </w:rPr>
      </w:pPr>
      <w:bookmarkStart w:id="16" w:name="_Hlk143681988"/>
      <w:r w:rsidRPr="00C06F98">
        <w:rPr>
          <w:rFonts w:ascii="GHEA Grapalat" w:hAnsi="GHEA Grapalat" w:cs="Sylfaen"/>
          <w:sz w:val="20"/>
          <w:lang w:val="hy-AM"/>
        </w:rPr>
        <w:t>2</w:t>
      </w:r>
      <w:r w:rsidR="00E968EF" w:rsidRPr="00C06F98">
        <w:rPr>
          <w:rFonts w:ascii="GHEA Grapalat" w:hAnsi="GHEA Grapalat" w:cs="Sylfaen"/>
          <w:sz w:val="20"/>
          <w:lang w:val="hy-AM"/>
        </w:rPr>
        <w:t>.</w:t>
      </w:r>
      <w:r w:rsidR="002E11D1" w:rsidRPr="00C06F98">
        <w:rPr>
          <w:rFonts w:ascii="GHEA Grapalat" w:hAnsi="GHEA Grapalat" w:cs="Sylfaen"/>
          <w:sz w:val="20"/>
          <w:lang w:val="hy-AM"/>
        </w:rPr>
        <w:t>4</w:t>
      </w:r>
      <w:r w:rsidR="002240AB" w:rsidRPr="00C06F98">
        <w:rPr>
          <w:rFonts w:ascii="GHEA Grapalat" w:hAnsi="GHEA Grapalat" w:cs="Sylfaen"/>
          <w:sz w:val="20"/>
          <w:lang w:val="hy-AM"/>
        </w:rPr>
        <w:t xml:space="preserve"> </w:t>
      </w:r>
      <w:r w:rsidRPr="00C06F98">
        <w:rPr>
          <w:rFonts w:ascii="GHEA Grapalat" w:hAnsi="GHEA Grapalat" w:cs="Sylfaen"/>
          <w:sz w:val="20"/>
          <w:lang w:val="hy-AM"/>
        </w:rPr>
        <w:t>հայտի ապահովում</w:t>
      </w:r>
      <w:r w:rsidR="006A26BE" w:rsidRPr="00C06F98">
        <w:rPr>
          <w:rFonts w:ascii="GHEA Grapalat" w:hAnsi="GHEA Grapalat" w:cs="Sylfaen"/>
          <w:sz w:val="20"/>
          <w:lang w:val="hy-AM"/>
        </w:rPr>
        <w:t>, որը ներկայացվում է</w:t>
      </w:r>
      <w:r w:rsidR="000F3B31" w:rsidRPr="00C06F98">
        <w:rPr>
          <w:rFonts w:ascii="GHEA Grapalat" w:hAnsi="GHEA Grapalat" w:cs="Sylfaen"/>
          <w:sz w:val="20"/>
          <w:lang w:val="hy-AM"/>
        </w:rPr>
        <w:t xml:space="preserve"> </w:t>
      </w:r>
      <w:r w:rsidR="000C062F" w:rsidRPr="00C06F98">
        <w:rPr>
          <w:rFonts w:ascii="GHEA Grapalat" w:hAnsi="GHEA Grapalat" w:cs="Sylfaen"/>
          <w:sz w:val="20"/>
          <w:lang w:val="hy-AM"/>
        </w:rPr>
        <w:t xml:space="preserve">կանխիկ փողի </w:t>
      </w:r>
      <w:r w:rsidR="006505D2" w:rsidRPr="00C06F98">
        <w:rPr>
          <w:rFonts w:ascii="GHEA Grapalat" w:hAnsi="GHEA Grapalat" w:cs="Sylfaen"/>
          <w:sz w:val="20"/>
          <w:lang w:val="hy-AM"/>
        </w:rPr>
        <w:t xml:space="preserve">կամ բանկային երաշխիքի </w:t>
      </w:r>
      <w:r w:rsidR="000C062F" w:rsidRPr="00C06F98">
        <w:rPr>
          <w:rFonts w:ascii="GHEA Grapalat" w:hAnsi="GHEA Grapalat" w:cs="Sylfaen"/>
          <w:sz w:val="20"/>
          <w:lang w:val="hy-AM"/>
        </w:rPr>
        <w:t>ձևով</w:t>
      </w:r>
      <w:r w:rsidR="00F02DBC" w:rsidRPr="00C06F98">
        <w:rPr>
          <w:rFonts w:ascii="GHEA Grapalat" w:hAnsi="GHEA Grapalat" w:cs="Sylfaen"/>
          <w:sz w:val="20"/>
          <w:lang w:val="hy-AM"/>
        </w:rPr>
        <w:t xml:space="preserve"> (հավելված N 3)</w:t>
      </w:r>
      <w:r w:rsidR="006A26BE" w:rsidRPr="00C06F98">
        <w:rPr>
          <w:rFonts w:ascii="GHEA Grapalat" w:hAnsi="GHEA Grapalat" w:cs="Sylfaen"/>
          <w:sz w:val="20"/>
          <w:lang w:val="hy-AM"/>
        </w:rPr>
        <w:t>:</w:t>
      </w:r>
      <w:r w:rsidR="0077364F" w:rsidRPr="00C06F98">
        <w:rPr>
          <w:rFonts w:ascii="GHEA Grapalat" w:hAnsi="GHEA Grapalat" w:cs="Sylfaen"/>
          <w:sz w:val="20"/>
          <w:lang w:val="hy-AM"/>
        </w:rPr>
        <w:t xml:space="preserve"> </w:t>
      </w:r>
      <w:r w:rsidR="006A26BE" w:rsidRPr="00C06F98">
        <w:rPr>
          <w:rFonts w:ascii="GHEA Grapalat" w:hAnsi="GHEA Grapalat" w:cs="Sylfaen"/>
          <w:sz w:val="20"/>
          <w:lang w:val="hy-AM"/>
        </w:rPr>
        <w:t>Ընդ որում</w:t>
      </w:r>
      <w:r w:rsidR="000C062F" w:rsidRPr="00C06F98">
        <w:rPr>
          <w:rFonts w:ascii="GHEA Grapalat" w:hAnsi="GHEA Grapalat" w:cs="Sylfaen"/>
          <w:sz w:val="20"/>
          <w:lang w:val="hy-AM"/>
        </w:rPr>
        <w:t xml:space="preserve"> </w:t>
      </w:r>
      <w:r w:rsidR="0077364F" w:rsidRPr="00C06F98">
        <w:rPr>
          <w:rFonts w:ascii="GHEA Grapalat" w:hAnsi="GHEA Grapalat" w:cs="Sylfaen"/>
          <w:sz w:val="20"/>
          <w:lang w:val="hy-AM"/>
        </w:rPr>
        <w:t xml:space="preserve">հայտով </w:t>
      </w:r>
      <w:r w:rsidR="000C062F" w:rsidRPr="00C06F98">
        <w:rPr>
          <w:rFonts w:ascii="GHEA Grapalat" w:hAnsi="GHEA Grapalat" w:cs="Sylfaen"/>
          <w:sz w:val="20"/>
          <w:lang w:val="hy-AM"/>
        </w:rPr>
        <w:t xml:space="preserve">ներկայացվում է կանխիկ փողի վճարումը </w:t>
      </w:r>
      <w:r w:rsidR="00847EB9" w:rsidRPr="00C06F98">
        <w:rPr>
          <w:rFonts w:ascii="GHEA Grapalat" w:hAnsi="GHEA Grapalat" w:cs="Sylfaen"/>
          <w:sz w:val="20"/>
          <w:lang w:val="hy-AM"/>
        </w:rPr>
        <w:t xml:space="preserve">հավաստող </w:t>
      </w:r>
      <w:r w:rsidR="00294FFF" w:rsidRPr="00C06F98">
        <w:rPr>
          <w:rFonts w:ascii="GHEA Grapalat" w:hAnsi="GHEA Grapalat" w:cs="Sylfaen"/>
          <w:sz w:val="20"/>
          <w:lang w:val="hy-AM"/>
        </w:rPr>
        <w:t xml:space="preserve">բնօրինակ </w:t>
      </w:r>
      <w:r w:rsidR="00847EB9" w:rsidRPr="00C06F98">
        <w:rPr>
          <w:rFonts w:ascii="GHEA Grapalat" w:hAnsi="GHEA Grapalat" w:cs="Sylfaen"/>
          <w:sz w:val="20"/>
          <w:lang w:val="hy-AM"/>
        </w:rPr>
        <w:t>փաստաթղթից կամ բանկային երաշխիքի բնօրինա</w:t>
      </w:r>
      <w:r w:rsidR="00294FFF" w:rsidRPr="00C06F98">
        <w:rPr>
          <w:rFonts w:ascii="GHEA Grapalat" w:hAnsi="GHEA Grapalat" w:cs="Sylfaen"/>
          <w:sz w:val="20"/>
          <w:lang w:val="hy-AM"/>
        </w:rPr>
        <w:t>կ</w:t>
      </w:r>
      <w:r w:rsidR="006505D2" w:rsidRPr="00C06F98">
        <w:rPr>
          <w:rFonts w:ascii="GHEA Grapalat" w:hAnsi="GHEA Grapalat" w:cs="Sylfaen"/>
          <w:sz w:val="20"/>
          <w:lang w:val="hy-AM"/>
        </w:rPr>
        <w:t xml:space="preserve">ից </w:t>
      </w:r>
      <w:r w:rsidR="000C062F" w:rsidRPr="00C06F98">
        <w:rPr>
          <w:rFonts w:ascii="GHEA Grapalat" w:hAnsi="GHEA Grapalat" w:cs="Sylfaen"/>
          <w:sz w:val="20"/>
          <w:lang w:val="hy-AM"/>
        </w:rPr>
        <w:t xml:space="preserve">արտատպված (սկանավորված) </w:t>
      </w:r>
      <w:r w:rsidR="00294FFF" w:rsidRPr="00C06F98">
        <w:rPr>
          <w:rFonts w:ascii="GHEA Grapalat" w:hAnsi="GHEA Grapalat" w:cs="Sylfaen"/>
          <w:sz w:val="20"/>
          <w:lang w:val="hy-AM"/>
        </w:rPr>
        <w:t xml:space="preserve">ընթեռնելի </w:t>
      </w:r>
      <w:r w:rsidR="000C062F" w:rsidRPr="00C06F98">
        <w:rPr>
          <w:rFonts w:ascii="GHEA Grapalat" w:hAnsi="GHEA Grapalat" w:cs="Sylfaen"/>
          <w:sz w:val="20"/>
          <w:lang w:val="hy-AM"/>
        </w:rPr>
        <w:t>տարբերակը</w:t>
      </w:r>
      <w:r w:rsidR="006505D2" w:rsidRPr="00C06F98">
        <w:rPr>
          <w:rFonts w:ascii="GHEA Grapalat" w:hAnsi="GHEA Grapalat" w:cs="Sylfaen"/>
          <w:sz w:val="20"/>
          <w:lang w:val="hy-AM"/>
        </w:rPr>
        <w:t xml:space="preserve"> </w:t>
      </w:r>
      <w:r w:rsidR="001C336A" w:rsidRPr="00C06F98">
        <w:rPr>
          <w:rFonts w:ascii="GHEA Grapalat" w:hAnsi="GHEA Grapalat" w:cs="Sylfaen"/>
          <w:sz w:val="20"/>
          <w:lang w:val="hy-AM"/>
        </w:rPr>
        <w:t>:</w:t>
      </w:r>
      <w:r w:rsidR="00911A5F" w:rsidRPr="00C06F98">
        <w:rPr>
          <w:rStyle w:val="FootnoteReference"/>
          <w:rFonts w:ascii="GHEA Grapalat" w:hAnsi="GHEA Grapalat" w:cs="Sylfaen"/>
          <w:sz w:val="20"/>
          <w:lang w:val="hy-AM"/>
        </w:rPr>
        <w:footnoteReference w:id="17"/>
      </w:r>
    </w:p>
    <w:bookmarkEnd w:id="16"/>
    <w:p w14:paraId="01E25516" w14:textId="77777777" w:rsidR="002C4DBF" w:rsidRPr="00C06F98" w:rsidRDefault="00505AD4" w:rsidP="00EF3662">
      <w:pPr>
        <w:tabs>
          <w:tab w:val="left" w:pos="1248"/>
        </w:tabs>
        <w:ind w:firstLine="540"/>
        <w:jc w:val="both"/>
        <w:rPr>
          <w:rFonts w:ascii="GHEA Grapalat" w:hAnsi="GHEA Grapalat"/>
          <w:sz w:val="20"/>
          <w:szCs w:val="20"/>
          <w:lang w:val="hy-AM"/>
        </w:rPr>
      </w:pPr>
      <w:r w:rsidRPr="00C06F98">
        <w:rPr>
          <w:rFonts w:ascii="GHEA Grapalat" w:hAnsi="GHEA Grapalat"/>
          <w:b/>
          <w:sz w:val="20"/>
          <w:szCs w:val="20"/>
          <w:lang w:val="hy-AM"/>
        </w:rPr>
        <w:t>2</w:t>
      </w:r>
      <w:r w:rsidR="002C4DBF" w:rsidRPr="00C06F98">
        <w:rPr>
          <w:rFonts w:ascii="GHEA Grapalat" w:hAnsi="GHEA Grapalat"/>
          <w:b/>
          <w:sz w:val="20"/>
          <w:szCs w:val="20"/>
          <w:lang w:val="hy-AM"/>
        </w:rPr>
        <w:t xml:space="preserve">) </w:t>
      </w:r>
      <w:r w:rsidR="00FF3F8F" w:rsidRPr="00C06F98">
        <w:rPr>
          <w:rFonts w:ascii="GHEA Grapalat" w:hAnsi="GHEA Grapalat"/>
          <w:b/>
          <w:sz w:val="20"/>
          <w:szCs w:val="20"/>
          <w:lang w:val="hy-AM"/>
        </w:rPr>
        <w:t>«</w:t>
      </w:r>
      <w:r w:rsidR="002C4DBF" w:rsidRPr="00C06F98">
        <w:rPr>
          <w:rFonts w:ascii="GHEA Grapalat" w:hAnsi="GHEA Grapalat"/>
          <w:b/>
          <w:sz w:val="20"/>
          <w:szCs w:val="20"/>
          <w:lang w:val="hy-AM"/>
        </w:rPr>
        <w:t>Ֆինանսական</w:t>
      </w:r>
      <w:r w:rsidR="00FF3F8F" w:rsidRPr="00C06F98">
        <w:rPr>
          <w:rFonts w:ascii="GHEA Grapalat" w:hAnsi="GHEA Grapalat"/>
          <w:b/>
          <w:sz w:val="20"/>
          <w:szCs w:val="20"/>
          <w:lang w:val="hy-AM"/>
        </w:rPr>
        <w:t xml:space="preserve"> չափորոշիչ»</w:t>
      </w:r>
      <w:r w:rsidR="00FF3F8F" w:rsidRPr="00C06F98">
        <w:rPr>
          <w:rFonts w:ascii="GHEA Grapalat" w:hAnsi="GHEA Grapalat" w:cs="Sylfaen"/>
          <w:sz w:val="20"/>
          <w:lang w:val="hy-AM"/>
        </w:rPr>
        <w:t>.</w:t>
      </w:r>
    </w:p>
    <w:p w14:paraId="62E6CE55" w14:textId="77777777" w:rsidR="002E11D1" w:rsidRPr="00C06F98" w:rsidRDefault="00096865" w:rsidP="00EF3662">
      <w:pPr>
        <w:ind w:firstLine="567"/>
        <w:jc w:val="both"/>
        <w:rPr>
          <w:rFonts w:ascii="GHEA Grapalat" w:hAnsi="GHEA Grapalat" w:cs="Sylfaen"/>
          <w:sz w:val="20"/>
          <w:lang w:val="hy-AM"/>
        </w:rPr>
      </w:pPr>
      <w:r w:rsidRPr="00C06F98">
        <w:rPr>
          <w:rFonts w:ascii="GHEA Grapalat" w:hAnsi="GHEA Grapalat" w:cs="Sylfaen"/>
          <w:sz w:val="20"/>
          <w:lang w:val="hy-AM"/>
        </w:rPr>
        <w:t>2.</w:t>
      </w:r>
      <w:r w:rsidR="002E11D1" w:rsidRPr="00C06F98">
        <w:rPr>
          <w:rFonts w:ascii="GHEA Grapalat" w:hAnsi="GHEA Grapalat" w:cs="Sylfaen"/>
          <w:sz w:val="20"/>
          <w:lang w:val="hy-AM"/>
        </w:rPr>
        <w:t>5</w:t>
      </w:r>
      <w:r w:rsidR="001C336A" w:rsidRPr="00C06F98">
        <w:rPr>
          <w:rFonts w:ascii="GHEA Grapalat" w:hAnsi="GHEA Grapalat" w:cs="Sylfaen"/>
          <w:sz w:val="20"/>
          <w:lang w:val="hy-AM"/>
        </w:rPr>
        <w:t xml:space="preserve"> </w:t>
      </w:r>
      <w:r w:rsidR="00E67BA7" w:rsidRPr="00C06F98">
        <w:rPr>
          <w:rFonts w:ascii="GHEA Grapalat" w:hAnsi="GHEA Grapalat" w:cs="Sylfaen"/>
          <w:sz w:val="20"/>
          <w:lang w:val="hy-AM"/>
        </w:rPr>
        <w:t>գնային առաջարկ</w:t>
      </w:r>
      <w:r w:rsidR="00294FFF" w:rsidRPr="00C06F98">
        <w:rPr>
          <w:rFonts w:ascii="GHEA Grapalat" w:hAnsi="GHEA Grapalat" w:cs="Sylfaen"/>
          <w:sz w:val="20"/>
          <w:lang w:val="hy-AM"/>
        </w:rPr>
        <w:t xml:space="preserve">` համաձայն հավելված N </w:t>
      </w:r>
      <w:r w:rsidR="004D557A" w:rsidRPr="00C06F98">
        <w:rPr>
          <w:rFonts w:ascii="GHEA Grapalat" w:hAnsi="GHEA Grapalat" w:cs="Sylfaen"/>
          <w:sz w:val="20"/>
          <w:lang w:val="hy-AM"/>
        </w:rPr>
        <w:t>2</w:t>
      </w:r>
      <w:r w:rsidR="00294FFF" w:rsidRPr="00C06F98">
        <w:rPr>
          <w:rFonts w:ascii="GHEA Grapalat" w:hAnsi="GHEA Grapalat" w:cs="Sylfaen"/>
          <w:sz w:val="20"/>
          <w:lang w:val="hy-AM"/>
        </w:rPr>
        <w:t>-ի: Գնային առաջարկը</w:t>
      </w:r>
      <w:r w:rsidR="00E67BA7" w:rsidRPr="00C06F98">
        <w:rPr>
          <w:rFonts w:ascii="GHEA Grapalat" w:hAnsi="GHEA Grapalat" w:cs="Sylfaen"/>
          <w:sz w:val="20"/>
          <w:lang w:val="hy-AM"/>
        </w:rPr>
        <w:t xml:space="preserve"> ներկայացվում է </w:t>
      </w:r>
      <w:r w:rsidR="00DD2073" w:rsidRPr="00C06F98">
        <w:rPr>
          <w:rFonts w:ascii="GHEA Grapalat" w:hAnsi="GHEA Grapalat" w:cs="Sylfaen"/>
          <w:sz w:val="20"/>
          <w:lang w:val="hy-AM"/>
        </w:rPr>
        <w:t xml:space="preserve">արժեք (ինքնարժեքի և կանխատեսվող շահույթի հանրագումարը) </w:t>
      </w:r>
      <w:r w:rsidR="00E67BA7" w:rsidRPr="00C06F98">
        <w:rPr>
          <w:rFonts w:ascii="GHEA Grapalat" w:hAnsi="GHEA Grapalat" w:cs="Sylfaen"/>
          <w:sz w:val="20"/>
          <w:lang w:val="hy-AM"/>
        </w:rPr>
        <w:t>և ավելացված արժեքի հարկ</w:t>
      </w:r>
      <w:r w:rsidR="00E67BA7" w:rsidRPr="00C06F98" w:rsidDel="001A1F55">
        <w:rPr>
          <w:rFonts w:ascii="GHEA Grapalat" w:hAnsi="GHEA Grapalat" w:cs="Sylfaen"/>
          <w:sz w:val="20"/>
          <w:lang w:val="hy-AM"/>
        </w:rPr>
        <w:t xml:space="preserve"> </w:t>
      </w:r>
      <w:r w:rsidR="00E67BA7" w:rsidRPr="00C06F98">
        <w:rPr>
          <w:rFonts w:ascii="GHEA Grapalat" w:hAnsi="GHEA Grapalat" w:cs="Sylfaen"/>
          <w:sz w:val="20"/>
          <w:lang w:val="hy-AM"/>
        </w:rPr>
        <w:t xml:space="preserve">ընդհանրական բաղադրիչներից բաղկացած հաշվարկի ձևով։ </w:t>
      </w:r>
      <w:r w:rsidR="00E93241" w:rsidRPr="00C06F98">
        <w:rPr>
          <w:rFonts w:ascii="GHEA Grapalat" w:hAnsi="GHEA Grapalat" w:cs="Sylfaen"/>
          <w:sz w:val="20"/>
          <w:lang w:val="hy-AM"/>
        </w:rPr>
        <w:t xml:space="preserve">Արժեքի </w:t>
      </w:r>
      <w:r w:rsidR="00E67BA7" w:rsidRPr="00C06F98">
        <w:rPr>
          <w:rFonts w:ascii="GHEA Grapalat" w:hAnsi="GHEA Grapalat" w:cs="Sylfaen"/>
          <w:sz w:val="20"/>
          <w:lang w:val="hy-AM"/>
        </w:rPr>
        <w:t>բաղադրիչների հաշվարկ` բացվածք կամ այլ մանրամասներ չեն պահանջվում և ներկայացվում</w:t>
      </w:r>
      <w:r w:rsidR="002E11D1" w:rsidRPr="00C06F98">
        <w:rPr>
          <w:rFonts w:ascii="GHEA Grapalat" w:hAnsi="GHEA Grapalat" w:cs="Sylfaen"/>
          <w:sz w:val="20"/>
          <w:lang w:val="hy-AM"/>
        </w:rPr>
        <w:t>.</w:t>
      </w:r>
    </w:p>
    <w:p w14:paraId="577C6298" w14:textId="77777777" w:rsidR="00564DA4" w:rsidRPr="00C06F98" w:rsidRDefault="00564DA4" w:rsidP="00564DA4">
      <w:pPr>
        <w:pStyle w:val="norm"/>
        <w:spacing w:line="240" w:lineRule="auto"/>
        <w:ind w:firstLine="567"/>
        <w:rPr>
          <w:rFonts w:ascii="GHEA Grapalat" w:hAnsi="GHEA Grapalat" w:cs="Sylfaen"/>
          <w:color w:val="FF0000"/>
          <w:sz w:val="20"/>
          <w:szCs w:val="24"/>
          <w:lang w:val="hy-AM" w:eastAsia="en-US"/>
        </w:rPr>
      </w:pPr>
      <w:r w:rsidRPr="00C06F98">
        <w:rPr>
          <w:rFonts w:ascii="GHEA Grapalat" w:hAnsi="GHEA Grapalat"/>
          <w:color w:val="FF0000"/>
          <w:sz w:val="20"/>
          <w:lang w:val="hy-AM"/>
        </w:rPr>
        <w:t>2.</w:t>
      </w:r>
      <w:r w:rsidRPr="00C06F98">
        <w:rPr>
          <w:rFonts w:ascii="GHEA Grapalat" w:hAnsi="GHEA Grapalat" w:cs="Sylfaen"/>
          <w:color w:val="FF0000"/>
          <w:sz w:val="20"/>
          <w:szCs w:val="24"/>
          <w:lang w:val="hy-AM" w:eastAsia="en-US"/>
        </w:rPr>
        <w:t xml:space="preserve">6 շինարարական աշխատանքների գնման դեպքում իր կողմից հաստատված հավաստում՝ </w:t>
      </w:r>
      <w:r w:rsidRPr="00C06F98">
        <w:rPr>
          <w:rFonts w:ascii="GHEA Grapalat" w:hAnsi="GHEA Grapalat" w:cs="Sylfaen"/>
          <w:color w:val="FF0000"/>
          <w:sz w:val="20"/>
          <w:lang w:val="hy-AM"/>
        </w:rPr>
        <w:t>համաձայն հավելված N 1.1-ի,</w:t>
      </w:r>
      <w:r w:rsidRPr="00C06F98">
        <w:rPr>
          <w:rFonts w:ascii="GHEA Grapalat" w:hAnsi="GHEA Grapalat" w:cs="Sylfaen"/>
          <w:color w:val="FF0000"/>
          <w:sz w:val="20"/>
          <w:szCs w:val="24"/>
          <w:lang w:val="hy-AM" w:eastAsia="en-US"/>
        </w:rPr>
        <w:t xml:space="preserve">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կետով նախատեսված հավաստումն առանձին հավելվածով հաստատվում է նաև կնքվելիք պայմանագրով:</w:t>
      </w:r>
      <w:r w:rsidRPr="00C06F98">
        <w:rPr>
          <w:rFonts w:ascii="GHEA Grapalat" w:hAnsi="GHEA Grapalat" w:cs="Sylfaen"/>
          <w:color w:val="FF0000"/>
          <w:sz w:val="20"/>
          <w:szCs w:val="24"/>
          <w:vertAlign w:val="superscript"/>
          <w:lang w:val="hy-AM" w:eastAsia="en-US"/>
        </w:rPr>
        <w:t>22</w:t>
      </w:r>
    </w:p>
    <w:p w14:paraId="48873DCE" w14:textId="45E70F5B" w:rsidR="00A67EAC" w:rsidRPr="00C06F98" w:rsidRDefault="002B01B8" w:rsidP="00A44163">
      <w:pPr>
        <w:ind w:firstLine="567"/>
        <w:jc w:val="both"/>
        <w:rPr>
          <w:rFonts w:ascii="GHEA Grapalat" w:hAnsi="GHEA Grapalat" w:cs="Sylfaen"/>
          <w:sz w:val="20"/>
          <w:lang w:val="hy-AM"/>
        </w:rPr>
      </w:pPr>
      <w:r w:rsidRPr="00C06F98">
        <w:rPr>
          <w:rFonts w:ascii="GHEA Grapalat" w:hAnsi="GHEA Grapalat" w:cs="Sylfaen"/>
          <w:sz w:val="20"/>
          <w:lang w:val="hy-AM"/>
        </w:rPr>
        <w:t>2.</w:t>
      </w:r>
      <w:r w:rsidR="001557AE" w:rsidRPr="00C06F98">
        <w:rPr>
          <w:rFonts w:ascii="GHEA Grapalat" w:hAnsi="GHEA Grapalat" w:cs="Sylfaen"/>
          <w:sz w:val="20"/>
          <w:lang w:val="hy-AM"/>
        </w:rPr>
        <w:t>7</w:t>
      </w:r>
      <w:r w:rsidR="00A67EAC" w:rsidRPr="00C06F98">
        <w:rPr>
          <w:rFonts w:ascii="GHEA Grapalat" w:hAnsi="GHEA Grapalat" w:cs="Sylfaen"/>
          <w:sz w:val="20"/>
          <w:lang w:val="hy-AM"/>
        </w:rPr>
        <w:t xml:space="preserve"> </w:t>
      </w:r>
      <w:r w:rsidR="003946B4" w:rsidRPr="00C06F98">
        <w:rPr>
          <w:rFonts w:ascii="GHEA Grapalat" w:hAnsi="GHEA Grapalat" w:cs="Sylfaen"/>
          <w:sz w:val="20"/>
          <w:lang w:val="hy-AM"/>
        </w:rPr>
        <w:t xml:space="preserve">Սույն հրավերով նախատեսված` </w:t>
      </w:r>
      <w:r w:rsidR="00EE0EB3" w:rsidRPr="00C06F98">
        <w:rPr>
          <w:rFonts w:ascii="GHEA Grapalat" w:hAnsi="GHEA Grapalat" w:cs="Sylfaen"/>
          <w:sz w:val="20"/>
          <w:lang w:val="hy-AM"/>
        </w:rPr>
        <w:t>մ</w:t>
      </w:r>
      <w:r w:rsidR="003946B4" w:rsidRPr="00C06F98">
        <w:rPr>
          <w:rFonts w:ascii="GHEA Grapalat" w:hAnsi="GHEA Grapalat" w:cs="Sylfaen"/>
          <w:sz w:val="20"/>
          <w:lang w:val="hy-AM"/>
        </w:rPr>
        <w:t>ասնակցի կազմված փաստաթղթերը ստորագրում է դրանք ներկայացնող անձը կամ վերջինիս լիազորված անձը (այսուհետ` գործակալ)։ Եթե հայտը ներկայացնում է գործակալը, ապա հայտով ներկայացվում է վերջինիս այդ լիազորությունը վերապահված լինելու մասին փաստաթուղթ։</w:t>
      </w:r>
    </w:p>
    <w:p w14:paraId="075AD2FE" w14:textId="77777777" w:rsidR="00A67EAC" w:rsidRPr="00C06F98" w:rsidRDefault="002B01B8" w:rsidP="00EF3662">
      <w:pPr>
        <w:ind w:firstLine="567"/>
        <w:jc w:val="both"/>
        <w:rPr>
          <w:rFonts w:ascii="GHEA Grapalat" w:hAnsi="GHEA Grapalat" w:cs="Sylfaen"/>
          <w:sz w:val="20"/>
          <w:lang w:val="hy-AM"/>
        </w:rPr>
      </w:pPr>
      <w:r w:rsidRPr="00C06F98">
        <w:rPr>
          <w:rFonts w:ascii="GHEA Grapalat" w:hAnsi="GHEA Grapalat" w:cs="Sylfaen"/>
          <w:sz w:val="20"/>
          <w:lang w:val="hy-AM"/>
        </w:rPr>
        <w:t>2.</w:t>
      </w:r>
      <w:r w:rsidR="001557AE" w:rsidRPr="00C06F98">
        <w:rPr>
          <w:rFonts w:ascii="GHEA Grapalat" w:hAnsi="GHEA Grapalat" w:cs="Sylfaen"/>
          <w:sz w:val="20"/>
          <w:lang w:val="hy-AM"/>
        </w:rPr>
        <w:t>8</w:t>
      </w:r>
      <w:r w:rsidR="00A67EAC" w:rsidRPr="00C06F98">
        <w:rPr>
          <w:rFonts w:ascii="GHEA Grapalat" w:hAnsi="GHEA Grapalat" w:cs="Sylfaen"/>
          <w:sz w:val="20"/>
          <w:lang w:val="hy-AM"/>
        </w:rPr>
        <w:t xml:space="preserve"> Հայտում ներառվող բնօրինակ փաստաթղթերի փոխարեն կարող են ներկայացվել դրանց նոտարական կարգով վավերացված օրինակները։</w:t>
      </w:r>
    </w:p>
    <w:p w14:paraId="425D14DE" w14:textId="77777777" w:rsidR="00460CA5" w:rsidRPr="00C06F98" w:rsidRDefault="00460CA5" w:rsidP="00EF3662">
      <w:pPr>
        <w:jc w:val="center"/>
        <w:rPr>
          <w:rFonts w:ascii="GHEA Grapalat" w:hAnsi="GHEA Grapalat"/>
          <w:b/>
          <w:sz w:val="20"/>
          <w:lang w:val="hy-AM"/>
        </w:rPr>
      </w:pPr>
    </w:p>
    <w:p w14:paraId="07F66424" w14:textId="77777777" w:rsidR="00E74BF6" w:rsidRPr="00C06F98" w:rsidRDefault="00E74BF6" w:rsidP="00EF3662">
      <w:pPr>
        <w:pStyle w:val="norm"/>
        <w:spacing w:line="240" w:lineRule="auto"/>
        <w:ind w:firstLine="284"/>
        <w:jc w:val="right"/>
        <w:rPr>
          <w:rFonts w:ascii="GHEA Grapalat" w:hAnsi="GHEA Grapalat" w:cs="Sylfaen"/>
          <w:b/>
          <w:sz w:val="20"/>
          <w:lang w:val="hy-AM"/>
        </w:rPr>
      </w:pPr>
    </w:p>
    <w:p w14:paraId="126C643D" w14:textId="77777777" w:rsidR="00E74BF6" w:rsidRPr="00C06F98" w:rsidRDefault="00E74BF6" w:rsidP="00EF3662">
      <w:pPr>
        <w:pStyle w:val="norm"/>
        <w:spacing w:line="240" w:lineRule="auto"/>
        <w:ind w:firstLine="284"/>
        <w:jc w:val="right"/>
        <w:rPr>
          <w:rFonts w:ascii="GHEA Grapalat" w:hAnsi="GHEA Grapalat" w:cs="Sylfaen"/>
          <w:b/>
          <w:sz w:val="20"/>
          <w:lang w:val="hy-AM"/>
        </w:rPr>
      </w:pPr>
    </w:p>
    <w:p w14:paraId="297E9334" w14:textId="77777777" w:rsidR="00FA15BA" w:rsidRPr="00C06F98" w:rsidRDefault="00FA15BA" w:rsidP="00BB2D31">
      <w:pPr>
        <w:pStyle w:val="norm"/>
        <w:spacing w:line="240" w:lineRule="auto"/>
        <w:ind w:firstLine="284"/>
        <w:jc w:val="right"/>
        <w:rPr>
          <w:rFonts w:ascii="GHEA Grapalat" w:hAnsi="GHEA Grapalat" w:cs="Sylfaen"/>
          <w:b/>
          <w:sz w:val="20"/>
          <w:lang w:val="hy-AM"/>
        </w:rPr>
      </w:pPr>
    </w:p>
    <w:p w14:paraId="34FA4157" w14:textId="77777777" w:rsidR="00FA15BA" w:rsidRPr="00C06F98" w:rsidRDefault="00FA15BA" w:rsidP="00BB2D31">
      <w:pPr>
        <w:pStyle w:val="norm"/>
        <w:spacing w:line="240" w:lineRule="auto"/>
        <w:ind w:firstLine="284"/>
        <w:jc w:val="right"/>
        <w:rPr>
          <w:rFonts w:ascii="GHEA Grapalat" w:hAnsi="GHEA Grapalat" w:cs="Sylfaen"/>
          <w:b/>
          <w:sz w:val="20"/>
          <w:lang w:val="hy-AM"/>
        </w:rPr>
      </w:pPr>
    </w:p>
    <w:p w14:paraId="33B552FA" w14:textId="77777777" w:rsidR="000B5D64" w:rsidRPr="00C06F98" w:rsidRDefault="000B5D64" w:rsidP="00BB2D31">
      <w:pPr>
        <w:pStyle w:val="norm"/>
        <w:spacing w:line="240" w:lineRule="auto"/>
        <w:ind w:firstLine="284"/>
        <w:jc w:val="right"/>
        <w:rPr>
          <w:rFonts w:ascii="GHEA Grapalat" w:hAnsi="GHEA Grapalat" w:cs="Sylfaen"/>
          <w:b/>
          <w:sz w:val="20"/>
          <w:lang w:val="hy-AM"/>
        </w:rPr>
      </w:pPr>
    </w:p>
    <w:p w14:paraId="16299A1E" w14:textId="77777777" w:rsidR="000B5D64" w:rsidRPr="00C06F98" w:rsidRDefault="000B5D64" w:rsidP="00BB2D31">
      <w:pPr>
        <w:pStyle w:val="norm"/>
        <w:spacing w:line="240" w:lineRule="auto"/>
        <w:ind w:firstLine="284"/>
        <w:jc w:val="right"/>
        <w:rPr>
          <w:rFonts w:ascii="GHEA Grapalat" w:hAnsi="GHEA Grapalat" w:cs="Sylfaen"/>
          <w:b/>
          <w:sz w:val="20"/>
          <w:lang w:val="hy-AM"/>
        </w:rPr>
      </w:pPr>
    </w:p>
    <w:p w14:paraId="33F76467" w14:textId="4E3D065A" w:rsidR="00BB2D31" w:rsidRPr="00C06F98" w:rsidRDefault="00BB2D31" w:rsidP="00BB2D31">
      <w:pPr>
        <w:pStyle w:val="norm"/>
        <w:spacing w:line="240" w:lineRule="auto"/>
        <w:ind w:firstLine="284"/>
        <w:jc w:val="right"/>
        <w:rPr>
          <w:rFonts w:ascii="GHEA Grapalat" w:hAnsi="GHEA Grapalat" w:cs="Arial"/>
          <w:b/>
          <w:sz w:val="20"/>
          <w:lang w:val="hy-AM"/>
        </w:rPr>
      </w:pPr>
      <w:r w:rsidRPr="00C06F98">
        <w:rPr>
          <w:rFonts w:ascii="GHEA Grapalat" w:hAnsi="GHEA Grapalat" w:cs="Sylfaen"/>
          <w:b/>
          <w:sz w:val="20"/>
          <w:lang w:val="hy-AM"/>
        </w:rPr>
        <w:lastRenderedPageBreak/>
        <w:t>Հավելված</w:t>
      </w:r>
      <w:r w:rsidRPr="00C06F98">
        <w:rPr>
          <w:rFonts w:ascii="GHEA Grapalat" w:hAnsi="GHEA Grapalat" w:cs="Arial"/>
          <w:b/>
          <w:sz w:val="20"/>
          <w:lang w:val="hy-AM"/>
        </w:rPr>
        <w:t xml:space="preserve">  N 1</w:t>
      </w:r>
    </w:p>
    <w:p w14:paraId="34D39AC9" w14:textId="0EC89C19" w:rsidR="00BB2D31" w:rsidRPr="00C06F98" w:rsidRDefault="00BB2D31" w:rsidP="00BB2D31">
      <w:pPr>
        <w:pStyle w:val="BodyTextIndent3"/>
        <w:spacing w:line="240" w:lineRule="auto"/>
        <w:jc w:val="right"/>
        <w:rPr>
          <w:rFonts w:ascii="GHEA Grapalat" w:hAnsi="GHEA Grapalat" w:cs="Arial"/>
          <w:b/>
          <w:lang w:val="hy-AM"/>
        </w:rPr>
      </w:pPr>
      <w:r w:rsidRPr="00C06F98">
        <w:rPr>
          <w:rFonts w:ascii="GHEA Grapalat" w:hAnsi="GHEA Grapalat"/>
          <w:sz w:val="24"/>
          <w:szCs w:val="24"/>
          <w:lang w:val="hy-AM"/>
        </w:rPr>
        <w:t>«</w:t>
      </w:r>
      <w:r w:rsidR="00C06F98">
        <w:rPr>
          <w:rFonts w:ascii="GHEA Grapalat" w:hAnsi="GHEA Grapalat"/>
          <w:b/>
          <w:lang w:val="hy-AM"/>
        </w:rPr>
        <w:t>ԵՔ-ԲՄԱՇՁԲ-</w:t>
      </w:r>
      <w:r w:rsidR="009D5900">
        <w:rPr>
          <w:rFonts w:ascii="GHEA Grapalat" w:hAnsi="GHEA Grapalat"/>
          <w:b/>
          <w:lang w:val="hy-AM"/>
        </w:rPr>
        <w:t>26/35</w:t>
      </w:r>
      <w:r w:rsidRPr="00C06F98">
        <w:rPr>
          <w:rFonts w:ascii="GHEA Grapalat" w:hAnsi="GHEA Grapalat"/>
          <w:sz w:val="24"/>
          <w:szCs w:val="24"/>
          <w:lang w:val="hy-AM"/>
        </w:rPr>
        <w:t>»</w:t>
      </w:r>
      <w:r w:rsidRPr="00C06F98">
        <w:rPr>
          <w:rFonts w:ascii="GHEA Grapalat" w:hAnsi="GHEA Grapalat" w:cs="Sylfaen"/>
          <w:b/>
          <w:lang w:val="hy-AM"/>
        </w:rPr>
        <w:t>*</w:t>
      </w:r>
      <w:r w:rsidRPr="00C06F98">
        <w:rPr>
          <w:rFonts w:ascii="GHEA Grapalat" w:hAnsi="GHEA Grapalat"/>
          <w:b/>
          <w:lang w:val="hy-AM"/>
        </w:rPr>
        <w:t xml:space="preserve">  </w:t>
      </w:r>
      <w:r w:rsidRPr="00C06F98">
        <w:rPr>
          <w:rFonts w:ascii="GHEA Grapalat" w:hAnsi="GHEA Grapalat" w:cs="Sylfaen"/>
          <w:b/>
          <w:lang w:val="hy-AM"/>
        </w:rPr>
        <w:t>ծածկագրով</w:t>
      </w:r>
    </w:p>
    <w:p w14:paraId="34E5E2EB" w14:textId="7AB7E4F2" w:rsidR="00BB2D31" w:rsidRPr="00C06F98" w:rsidRDefault="00F57EA6" w:rsidP="00BB2D31">
      <w:pPr>
        <w:pStyle w:val="BodyTextIndent3"/>
        <w:spacing w:line="240" w:lineRule="auto"/>
        <w:jc w:val="right"/>
        <w:rPr>
          <w:rFonts w:ascii="GHEA Grapalat" w:hAnsi="GHEA Grapalat" w:cs="Arial"/>
          <w:b/>
          <w:lang w:val="hy-AM"/>
        </w:rPr>
      </w:pPr>
      <w:r w:rsidRPr="00C06F98">
        <w:rPr>
          <w:rFonts w:ascii="GHEA Grapalat" w:hAnsi="GHEA Grapalat" w:cs="Sylfaen"/>
          <w:b/>
          <w:lang w:val="hy-AM"/>
        </w:rPr>
        <w:t>բաց մրցույթ</w:t>
      </w:r>
      <w:r w:rsidR="00BB2D31" w:rsidRPr="00C06F98">
        <w:rPr>
          <w:rFonts w:ascii="GHEA Grapalat" w:hAnsi="GHEA Grapalat" w:cs="Sylfaen"/>
          <w:b/>
          <w:lang w:val="hy-AM"/>
        </w:rPr>
        <w:t>ի</w:t>
      </w:r>
      <w:r w:rsidR="00BB2D31" w:rsidRPr="00C06F98">
        <w:rPr>
          <w:rFonts w:ascii="GHEA Grapalat" w:hAnsi="GHEA Grapalat" w:cs="Arial"/>
          <w:b/>
          <w:lang w:val="hy-AM"/>
        </w:rPr>
        <w:t xml:space="preserve"> </w:t>
      </w:r>
      <w:r w:rsidR="00BB2D31" w:rsidRPr="00C06F98">
        <w:rPr>
          <w:rFonts w:ascii="GHEA Grapalat" w:hAnsi="GHEA Grapalat" w:cs="Sylfaen"/>
          <w:b/>
          <w:lang w:val="hy-AM"/>
        </w:rPr>
        <w:t>հրավերի</w:t>
      </w:r>
    </w:p>
    <w:p w14:paraId="723F194D" w14:textId="77777777" w:rsidR="00BB2D31" w:rsidRPr="00C06F98" w:rsidRDefault="00BB2D31" w:rsidP="00BB2D31">
      <w:pPr>
        <w:jc w:val="center"/>
        <w:rPr>
          <w:rFonts w:ascii="GHEA Grapalat" w:hAnsi="GHEA Grapalat" w:cs="Sylfaen"/>
          <w:b/>
          <w:lang w:val="hy-AM"/>
        </w:rPr>
      </w:pPr>
    </w:p>
    <w:p w14:paraId="79BA8732" w14:textId="77777777" w:rsidR="00BB2D31" w:rsidRPr="00C06F98" w:rsidRDefault="00BB2D31" w:rsidP="00BB2D31">
      <w:pPr>
        <w:jc w:val="center"/>
        <w:rPr>
          <w:rFonts w:ascii="GHEA Grapalat" w:hAnsi="GHEA Grapalat" w:cs="Arial"/>
          <w:b/>
          <w:lang w:val="hy-AM"/>
        </w:rPr>
      </w:pPr>
      <w:r w:rsidRPr="00C06F98">
        <w:rPr>
          <w:rFonts w:ascii="GHEA Grapalat" w:hAnsi="GHEA Grapalat" w:cs="Sylfaen"/>
          <w:b/>
          <w:lang w:val="hy-AM"/>
        </w:rPr>
        <w:t>ԴԻՄՈՒՄՀԱՅՏԱՐԱՐՈՒԹՅՈՒՆ*</w:t>
      </w:r>
    </w:p>
    <w:p w14:paraId="03E17C7C" w14:textId="036C43C1" w:rsidR="00BB2D31" w:rsidRPr="00C06F98" w:rsidRDefault="00F57EA6" w:rsidP="00BB2D31">
      <w:pPr>
        <w:pStyle w:val="Heading6"/>
        <w:jc w:val="center"/>
        <w:rPr>
          <w:rFonts w:ascii="GHEA Grapalat" w:hAnsi="GHEA Grapalat" w:cs="Arial"/>
          <w:color w:val="auto"/>
          <w:sz w:val="24"/>
          <w:szCs w:val="24"/>
          <w:lang w:val="hy-AM"/>
        </w:rPr>
      </w:pPr>
      <w:r w:rsidRPr="00C06F98">
        <w:rPr>
          <w:rFonts w:ascii="GHEA Grapalat" w:hAnsi="GHEA Grapalat" w:cs="Sylfaen"/>
          <w:color w:val="auto"/>
          <w:sz w:val="24"/>
          <w:szCs w:val="24"/>
          <w:lang w:val="hy-AM"/>
        </w:rPr>
        <w:t>բաց մրցույթ</w:t>
      </w:r>
      <w:r w:rsidR="00BB2D31" w:rsidRPr="00C06F98">
        <w:rPr>
          <w:rFonts w:ascii="GHEA Grapalat" w:hAnsi="GHEA Grapalat" w:cs="Sylfaen"/>
          <w:color w:val="auto"/>
          <w:sz w:val="24"/>
          <w:szCs w:val="24"/>
          <w:lang w:val="hy-AM"/>
        </w:rPr>
        <w:t>ին մասնակցելու</w:t>
      </w:r>
      <w:r w:rsidR="00BB2D31" w:rsidRPr="00C06F98">
        <w:rPr>
          <w:rFonts w:ascii="GHEA Grapalat" w:hAnsi="GHEA Grapalat" w:cs="Arial"/>
          <w:color w:val="auto"/>
          <w:sz w:val="24"/>
          <w:szCs w:val="24"/>
          <w:lang w:val="hy-AM"/>
        </w:rPr>
        <w:t xml:space="preserve">  </w:t>
      </w:r>
    </w:p>
    <w:p w14:paraId="7C714323" w14:textId="77777777" w:rsidR="00BB2D31" w:rsidRPr="00C06F98" w:rsidRDefault="00BB2D31" w:rsidP="00BB2D31">
      <w:pPr>
        <w:rPr>
          <w:lang w:val="hy-AM" w:eastAsia="ru-RU"/>
        </w:rPr>
      </w:pPr>
    </w:p>
    <w:p w14:paraId="2029885B" w14:textId="77777777" w:rsidR="00BB2D31" w:rsidRPr="00C06F98" w:rsidRDefault="00BB2D31" w:rsidP="00BB2D31">
      <w:pPr>
        <w:jc w:val="both"/>
        <w:rPr>
          <w:rFonts w:ascii="GHEA Grapalat" w:hAnsi="GHEA Grapalat" w:cs="Arial"/>
          <w:sz w:val="20"/>
          <w:szCs w:val="20"/>
          <w:lang w:val="hy-AM"/>
        </w:rPr>
      </w:pPr>
      <w:r w:rsidRPr="00C06F98">
        <w:rPr>
          <w:rFonts w:ascii="GHEA Grapalat" w:hAnsi="GHEA Grapalat"/>
          <w:sz w:val="22"/>
          <w:szCs w:val="22"/>
          <w:u w:val="single"/>
          <w:lang w:val="hy-AM"/>
        </w:rPr>
        <w:t xml:space="preserve">                                                             </w:t>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t xml:space="preserve">       </w:t>
      </w:r>
      <w:r w:rsidRPr="00C06F98">
        <w:rPr>
          <w:rFonts w:ascii="GHEA Grapalat" w:hAnsi="GHEA Grapalat"/>
          <w:sz w:val="22"/>
          <w:szCs w:val="22"/>
          <w:lang w:val="hy-AM"/>
        </w:rPr>
        <w:t xml:space="preserve"> </w:t>
      </w:r>
      <w:r w:rsidRPr="00C06F98">
        <w:rPr>
          <w:rFonts w:ascii="GHEA Grapalat" w:hAnsi="GHEA Grapalat" w:cs="Sylfaen"/>
          <w:sz w:val="20"/>
          <w:szCs w:val="20"/>
          <w:lang w:val="hy-AM"/>
        </w:rPr>
        <w:t>հայտնում</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որ</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ցանկություն</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ունի</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մասնակցել</w:t>
      </w:r>
    </w:p>
    <w:p w14:paraId="7460E199" w14:textId="77777777" w:rsidR="00BB2D31" w:rsidRPr="00C06F98" w:rsidRDefault="00BB2D31" w:rsidP="00BB2D31">
      <w:pPr>
        <w:jc w:val="both"/>
        <w:rPr>
          <w:rFonts w:ascii="GHEA Grapalat" w:hAnsi="GHEA Grapalat"/>
          <w:sz w:val="22"/>
          <w:szCs w:val="22"/>
          <w:vertAlign w:val="superscript"/>
          <w:lang w:val="hy-AM"/>
        </w:rPr>
      </w:pPr>
      <w:r w:rsidRPr="00C06F98">
        <w:rPr>
          <w:rFonts w:ascii="GHEA Grapalat" w:hAnsi="GHEA Grapalat"/>
          <w:vertAlign w:val="superscript"/>
          <w:lang w:val="hy-AM"/>
        </w:rPr>
        <w:t xml:space="preserve">               </w:t>
      </w:r>
      <w:r w:rsidRPr="00C06F98">
        <w:rPr>
          <w:rFonts w:ascii="GHEA Grapalat" w:hAnsi="GHEA Grapalat"/>
          <w:lang w:val="hy-AM"/>
        </w:rPr>
        <w:t xml:space="preserve">            </w:t>
      </w:r>
      <w:r w:rsidRPr="00C06F98">
        <w:rPr>
          <w:rFonts w:ascii="GHEA Grapalat" w:hAnsi="GHEA Grapalat" w:cs="Sylfaen"/>
          <w:vertAlign w:val="superscript"/>
          <w:lang w:val="hy-AM"/>
        </w:rPr>
        <w:t>մասնակցի</w:t>
      </w:r>
      <w:r w:rsidRPr="00C06F98">
        <w:rPr>
          <w:rFonts w:ascii="GHEA Grapalat" w:hAnsi="GHEA Grapalat" w:cs="Arial"/>
          <w:vertAlign w:val="superscript"/>
          <w:lang w:val="hy-AM"/>
        </w:rPr>
        <w:t xml:space="preserve"> </w:t>
      </w:r>
      <w:r w:rsidRPr="00C06F98">
        <w:rPr>
          <w:rFonts w:ascii="GHEA Grapalat" w:hAnsi="GHEA Grapalat" w:cs="Sylfaen"/>
          <w:vertAlign w:val="superscript"/>
          <w:lang w:val="hy-AM"/>
        </w:rPr>
        <w:t>անվանումը</w:t>
      </w:r>
      <w:r w:rsidRPr="00C06F98">
        <w:rPr>
          <w:rFonts w:ascii="GHEA Grapalat" w:hAnsi="GHEA Grapalat" w:cs="Arial"/>
          <w:vertAlign w:val="superscript"/>
          <w:lang w:val="hy-AM"/>
        </w:rPr>
        <w:t xml:space="preserve"> </w:t>
      </w:r>
    </w:p>
    <w:p w14:paraId="43BBA2EB" w14:textId="7B79C855" w:rsidR="00BB2D31" w:rsidRPr="00C06F98" w:rsidRDefault="00BB2D31" w:rsidP="00BB2D31">
      <w:pPr>
        <w:jc w:val="both"/>
        <w:rPr>
          <w:rFonts w:ascii="GHEA Grapalat" w:hAnsi="GHEA Grapalat"/>
          <w:sz w:val="22"/>
          <w:szCs w:val="22"/>
          <w:u w:val="single"/>
          <w:lang w:val="hy-AM"/>
        </w:rPr>
      </w:pPr>
      <w:r w:rsidRPr="00C06F98">
        <w:rPr>
          <w:rFonts w:ascii="GHEA Grapalat" w:hAnsi="GHEA Grapalat"/>
          <w:sz w:val="22"/>
          <w:szCs w:val="22"/>
          <w:u w:val="single"/>
          <w:lang w:val="hy-AM"/>
        </w:rPr>
        <w:tab/>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r>
      <w:r w:rsidRPr="00C06F98">
        <w:rPr>
          <w:rFonts w:ascii="GHEA Grapalat" w:hAnsi="GHEA Grapalat"/>
          <w:sz w:val="22"/>
          <w:szCs w:val="22"/>
          <w:lang w:val="hy-AM"/>
        </w:rPr>
        <w:t>-</w:t>
      </w:r>
      <w:r w:rsidRPr="00C06F98">
        <w:rPr>
          <w:rFonts w:ascii="GHEA Grapalat" w:hAnsi="GHEA Grapalat" w:cs="Sylfaen"/>
          <w:sz w:val="20"/>
          <w:szCs w:val="20"/>
          <w:lang w:val="hy-AM"/>
        </w:rPr>
        <w:t>ի կողմից</w:t>
      </w:r>
      <w:r w:rsidRPr="00C06F98">
        <w:rPr>
          <w:rFonts w:ascii="GHEA Grapalat" w:hAnsi="GHEA Grapalat"/>
          <w:sz w:val="22"/>
          <w:szCs w:val="22"/>
          <w:u w:val="single"/>
          <w:lang w:val="hy-AM"/>
        </w:rPr>
        <w:t xml:space="preserve"> </w:t>
      </w:r>
      <w:r w:rsidR="00C06F98">
        <w:rPr>
          <w:rFonts w:ascii="GHEA Grapalat" w:hAnsi="GHEA Grapalat"/>
          <w:b/>
          <w:lang w:val="hy-AM"/>
        </w:rPr>
        <w:t>ԵՔ-ԲՄԱՇՁԲ-</w:t>
      </w:r>
      <w:r w:rsidR="009D5900">
        <w:rPr>
          <w:rFonts w:ascii="GHEA Grapalat" w:hAnsi="GHEA Grapalat"/>
          <w:b/>
          <w:lang w:val="hy-AM"/>
        </w:rPr>
        <w:t>26/35</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ծածկագրով հայտարարված</w:t>
      </w:r>
    </w:p>
    <w:p w14:paraId="1065E06C" w14:textId="77777777" w:rsidR="00BB2D31" w:rsidRPr="00C06F98" w:rsidRDefault="00BB2D31" w:rsidP="00BB2D31">
      <w:pPr>
        <w:jc w:val="both"/>
        <w:rPr>
          <w:rFonts w:ascii="GHEA Grapalat" w:hAnsi="GHEA Grapalat" w:cs="Sylfaen"/>
          <w:vertAlign w:val="superscript"/>
          <w:lang w:val="hy-AM"/>
        </w:rPr>
      </w:pPr>
      <w:r w:rsidRPr="00C06F98">
        <w:rPr>
          <w:rFonts w:ascii="GHEA Grapalat" w:hAnsi="GHEA Grapalat" w:cs="Sylfaen"/>
          <w:vertAlign w:val="superscript"/>
          <w:lang w:val="hy-AM"/>
        </w:rPr>
        <w:t xml:space="preserve">                       պատվիրատուի անվանումը</w:t>
      </w:r>
    </w:p>
    <w:p w14:paraId="2F5F5AEA" w14:textId="40345D76" w:rsidR="00BB2D31" w:rsidRPr="00C06F98" w:rsidRDefault="00F57EA6" w:rsidP="00BB2D31">
      <w:pPr>
        <w:jc w:val="both"/>
        <w:rPr>
          <w:rFonts w:ascii="GHEA Grapalat" w:hAnsi="GHEA Grapalat" w:cs="Sylfaen"/>
          <w:sz w:val="20"/>
          <w:szCs w:val="20"/>
          <w:lang w:val="hy-AM"/>
        </w:rPr>
      </w:pPr>
      <w:r w:rsidRPr="00C06F98">
        <w:rPr>
          <w:rFonts w:ascii="GHEA Grapalat" w:hAnsi="GHEA Grapalat" w:cs="Sylfaen"/>
          <w:sz w:val="20"/>
          <w:szCs w:val="20"/>
          <w:lang w:val="hy-AM"/>
        </w:rPr>
        <w:t>բաց մրցույթ</w:t>
      </w:r>
      <w:r w:rsidR="00BB2D31" w:rsidRPr="00C06F98">
        <w:rPr>
          <w:rFonts w:ascii="GHEA Grapalat" w:hAnsi="GHEA Grapalat" w:cs="Sylfaen"/>
          <w:sz w:val="20"/>
          <w:szCs w:val="20"/>
          <w:lang w:val="hy-AM"/>
        </w:rPr>
        <w:t>ի</w:t>
      </w:r>
      <w:r w:rsidR="00BB2D31" w:rsidRPr="00C06F98">
        <w:rPr>
          <w:rFonts w:ascii="GHEA Grapalat" w:hAnsi="GHEA Grapalat" w:cs="Arial"/>
          <w:sz w:val="16"/>
          <w:szCs w:val="16"/>
          <w:lang w:val="hy-AM"/>
        </w:rPr>
        <w:t xml:space="preserve"> </w:t>
      </w:r>
      <w:r w:rsidR="00BB2D31" w:rsidRPr="00C06F98">
        <w:rPr>
          <w:rFonts w:ascii="GHEA Grapalat" w:hAnsi="GHEA Grapalat"/>
          <w:u w:val="single"/>
          <w:lang w:val="hy-AM"/>
        </w:rPr>
        <w:tab/>
        <w:t xml:space="preserve">    </w:t>
      </w:r>
      <w:r w:rsidR="00BB2D31" w:rsidRPr="00C06F98">
        <w:rPr>
          <w:rFonts w:ascii="GHEA Grapalat" w:hAnsi="GHEA Grapalat"/>
          <w:u w:val="single"/>
          <w:lang w:val="hy-AM"/>
        </w:rPr>
        <w:tab/>
      </w:r>
      <w:r w:rsidR="00BB2D31" w:rsidRPr="00C06F98">
        <w:rPr>
          <w:rFonts w:ascii="GHEA Grapalat" w:hAnsi="GHEA Grapalat"/>
          <w:u w:val="single"/>
          <w:lang w:val="hy-AM"/>
        </w:rPr>
        <w:tab/>
      </w:r>
      <w:r w:rsidR="00BB2D31" w:rsidRPr="00C06F98">
        <w:rPr>
          <w:rFonts w:ascii="GHEA Grapalat" w:hAnsi="GHEA Grapalat"/>
          <w:u w:val="single"/>
          <w:lang w:val="hy-AM"/>
        </w:rPr>
        <w:tab/>
      </w:r>
      <w:r w:rsidR="00BB2D31" w:rsidRPr="00C06F98">
        <w:rPr>
          <w:rFonts w:ascii="GHEA Grapalat" w:hAnsi="GHEA Grapalat"/>
          <w:u w:val="single"/>
          <w:lang w:val="hy-AM"/>
        </w:rPr>
        <w:tab/>
      </w:r>
      <w:r w:rsidR="00BB2D31" w:rsidRPr="00C06F98">
        <w:rPr>
          <w:rFonts w:ascii="GHEA Grapalat" w:hAnsi="GHEA Grapalat"/>
          <w:u w:val="single"/>
          <w:lang w:val="hy-AM"/>
        </w:rPr>
        <w:tab/>
        <w:t xml:space="preserve">     </w:t>
      </w:r>
      <w:r w:rsidR="00BB2D31" w:rsidRPr="00C06F98">
        <w:rPr>
          <w:rFonts w:ascii="GHEA Grapalat" w:hAnsi="GHEA Grapalat" w:cs="Sylfaen"/>
          <w:sz w:val="20"/>
          <w:szCs w:val="20"/>
          <w:lang w:val="hy-AM"/>
        </w:rPr>
        <w:t xml:space="preserve"> չափաբաժնին</w:t>
      </w:r>
      <w:r w:rsidR="00BB2D31" w:rsidRPr="00C06F98">
        <w:rPr>
          <w:rFonts w:ascii="GHEA Grapalat" w:hAnsi="GHEA Grapalat" w:cs="Arial"/>
          <w:sz w:val="20"/>
          <w:szCs w:val="20"/>
          <w:lang w:val="hy-AM"/>
        </w:rPr>
        <w:t xml:space="preserve">  (</w:t>
      </w:r>
      <w:r w:rsidR="00BB2D31" w:rsidRPr="00C06F98">
        <w:rPr>
          <w:rFonts w:ascii="GHEA Grapalat" w:hAnsi="GHEA Grapalat" w:cs="Sylfaen"/>
          <w:sz w:val="20"/>
          <w:szCs w:val="20"/>
          <w:lang w:val="hy-AM"/>
        </w:rPr>
        <w:t>չափաբաժիններին</w:t>
      </w:r>
      <w:r w:rsidR="00BB2D31" w:rsidRPr="00C06F98">
        <w:rPr>
          <w:rFonts w:ascii="GHEA Grapalat" w:hAnsi="GHEA Grapalat" w:cs="Arial"/>
          <w:sz w:val="20"/>
          <w:szCs w:val="20"/>
          <w:lang w:val="hy-AM"/>
        </w:rPr>
        <w:t xml:space="preserve">) </w:t>
      </w:r>
      <w:r w:rsidR="00BB2D31" w:rsidRPr="00C06F98">
        <w:rPr>
          <w:rFonts w:ascii="GHEA Grapalat" w:hAnsi="GHEA Grapalat" w:cs="Sylfaen"/>
          <w:sz w:val="20"/>
          <w:szCs w:val="20"/>
          <w:lang w:val="hy-AM"/>
        </w:rPr>
        <w:t>և</w:t>
      </w:r>
      <w:r w:rsidR="00BB2D31" w:rsidRPr="00C06F98">
        <w:rPr>
          <w:rFonts w:ascii="GHEA Grapalat" w:hAnsi="GHEA Grapalat" w:cs="Arial"/>
          <w:sz w:val="20"/>
          <w:szCs w:val="20"/>
          <w:lang w:val="hy-AM"/>
        </w:rPr>
        <w:t xml:space="preserve"> </w:t>
      </w:r>
      <w:r w:rsidR="00BB2D31" w:rsidRPr="00C06F98">
        <w:rPr>
          <w:rFonts w:ascii="GHEA Grapalat" w:hAnsi="GHEA Grapalat" w:cs="Sylfaen"/>
          <w:sz w:val="20"/>
          <w:szCs w:val="20"/>
          <w:lang w:val="hy-AM"/>
        </w:rPr>
        <w:t xml:space="preserve">հրավերի </w:t>
      </w:r>
    </w:p>
    <w:p w14:paraId="782F8803" w14:textId="77777777" w:rsidR="00BB2D31" w:rsidRPr="00C06F98" w:rsidRDefault="00BB2D31" w:rsidP="00BB2D31">
      <w:pPr>
        <w:jc w:val="both"/>
        <w:rPr>
          <w:rFonts w:ascii="GHEA Grapalat" w:hAnsi="GHEA Grapalat"/>
          <w:vertAlign w:val="superscript"/>
          <w:lang w:val="hy-AM"/>
        </w:rPr>
      </w:pPr>
      <w:r w:rsidRPr="00C06F98">
        <w:rPr>
          <w:rFonts w:ascii="GHEA Grapalat" w:hAnsi="GHEA Grapalat" w:cs="Sylfaen"/>
          <w:vertAlign w:val="superscript"/>
          <w:lang w:val="hy-AM"/>
        </w:rPr>
        <w:t xml:space="preserve">                                            չափաբաժնի</w:t>
      </w:r>
      <w:r w:rsidRPr="00C06F98">
        <w:rPr>
          <w:rFonts w:ascii="GHEA Grapalat" w:hAnsi="GHEA Grapalat" w:cs="Arial"/>
          <w:vertAlign w:val="superscript"/>
          <w:lang w:val="hy-AM"/>
        </w:rPr>
        <w:t xml:space="preserve">  (</w:t>
      </w:r>
      <w:r w:rsidRPr="00C06F98">
        <w:rPr>
          <w:rFonts w:ascii="GHEA Grapalat" w:hAnsi="GHEA Grapalat" w:cs="Sylfaen"/>
          <w:vertAlign w:val="superscript"/>
          <w:lang w:val="hy-AM"/>
        </w:rPr>
        <w:t>չափաբաժինների</w:t>
      </w:r>
      <w:r w:rsidRPr="00C06F98">
        <w:rPr>
          <w:rFonts w:ascii="GHEA Grapalat" w:hAnsi="GHEA Grapalat" w:cs="Arial"/>
          <w:vertAlign w:val="superscript"/>
          <w:lang w:val="hy-AM"/>
        </w:rPr>
        <w:t xml:space="preserve">) </w:t>
      </w:r>
      <w:r w:rsidRPr="00C06F98">
        <w:rPr>
          <w:rFonts w:ascii="GHEA Grapalat" w:hAnsi="GHEA Grapalat" w:cs="Sylfaen"/>
          <w:vertAlign w:val="superscript"/>
          <w:lang w:val="hy-AM"/>
        </w:rPr>
        <w:t>համարը</w:t>
      </w:r>
    </w:p>
    <w:p w14:paraId="5281E675" w14:textId="77777777" w:rsidR="00BB2D31" w:rsidRPr="00C06F98" w:rsidRDefault="00BB2D31" w:rsidP="00BB2D31">
      <w:pPr>
        <w:jc w:val="both"/>
        <w:rPr>
          <w:rFonts w:ascii="GHEA Grapalat" w:hAnsi="GHEA Grapalat"/>
          <w:sz w:val="20"/>
          <w:szCs w:val="20"/>
          <w:lang w:val="hy-AM"/>
        </w:rPr>
      </w:pPr>
      <w:r w:rsidRPr="00C06F98">
        <w:rPr>
          <w:rFonts w:ascii="GHEA Grapalat" w:hAnsi="GHEA Grapalat"/>
          <w:vertAlign w:val="superscript"/>
          <w:lang w:val="hy-AM"/>
        </w:rPr>
        <w:t xml:space="preserve"> </w:t>
      </w:r>
      <w:r w:rsidRPr="00C06F98">
        <w:rPr>
          <w:rFonts w:ascii="GHEA Grapalat" w:hAnsi="GHEA Grapalat" w:cs="Sylfaen"/>
          <w:sz w:val="20"/>
          <w:szCs w:val="20"/>
          <w:lang w:val="hy-AM"/>
        </w:rPr>
        <w:t>պահանջներին համապատասխան</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ներկայացնում</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հայտ:</w:t>
      </w:r>
    </w:p>
    <w:p w14:paraId="5C72EAA6" w14:textId="77777777" w:rsidR="00BB2D31" w:rsidRPr="00C06F98" w:rsidRDefault="00BB2D31" w:rsidP="00BB2D31">
      <w:pPr>
        <w:jc w:val="both"/>
        <w:rPr>
          <w:rFonts w:ascii="GHEA Grapalat" w:hAnsi="GHEA Grapalat"/>
          <w:sz w:val="12"/>
          <w:szCs w:val="12"/>
          <w:u w:val="single"/>
          <w:lang w:val="hy-AM"/>
        </w:rPr>
      </w:pPr>
    </w:p>
    <w:p w14:paraId="3FA0BB78" w14:textId="77777777" w:rsidR="00BB2D31" w:rsidRPr="00C06F98" w:rsidRDefault="00BB2D31" w:rsidP="00BB2D31">
      <w:pPr>
        <w:jc w:val="both"/>
        <w:rPr>
          <w:rFonts w:ascii="GHEA Grapalat" w:hAnsi="GHEA Grapalat" w:cs="Sylfaen"/>
          <w:sz w:val="20"/>
          <w:szCs w:val="20"/>
          <w:lang w:val="hy-AM"/>
        </w:rPr>
      </w:pPr>
      <w:r w:rsidRPr="00C06F98">
        <w:rPr>
          <w:rFonts w:ascii="GHEA Grapalat" w:hAnsi="GHEA Grapalat"/>
          <w:sz w:val="22"/>
          <w:szCs w:val="22"/>
          <w:u w:val="single"/>
          <w:lang w:val="hy-AM"/>
        </w:rPr>
        <w:t xml:space="preserve">                                                      </w:t>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t xml:space="preserve">   </w:t>
      </w:r>
      <w:r w:rsidRPr="00C06F98">
        <w:rPr>
          <w:rFonts w:ascii="GHEA Grapalat" w:hAnsi="GHEA Grapalat"/>
          <w:lang w:val="hy-AM"/>
        </w:rPr>
        <w:t>-</w:t>
      </w:r>
      <w:r w:rsidRPr="00C06F98">
        <w:rPr>
          <w:rFonts w:ascii="GHEA Grapalat" w:hAnsi="GHEA Grapalat" w:cs="Sylfaen"/>
          <w:sz w:val="20"/>
          <w:szCs w:val="20"/>
          <w:lang w:val="hy-AM"/>
        </w:rPr>
        <w:t>ն</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հայտնում</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հավաստում</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 xml:space="preserve">որ հանդիսանում է </w:t>
      </w:r>
    </w:p>
    <w:p w14:paraId="1444CA48" w14:textId="77777777" w:rsidR="00BB2D31" w:rsidRPr="00C06F98" w:rsidRDefault="00BB2D31" w:rsidP="00BB2D31">
      <w:pPr>
        <w:jc w:val="both"/>
        <w:rPr>
          <w:rFonts w:ascii="GHEA Grapalat" w:hAnsi="GHEA Grapalat" w:cs="Sylfaen"/>
          <w:sz w:val="20"/>
          <w:szCs w:val="20"/>
          <w:lang w:val="hy-AM"/>
        </w:rPr>
      </w:pPr>
      <w:r w:rsidRPr="00C06F98">
        <w:rPr>
          <w:rFonts w:ascii="GHEA Grapalat" w:hAnsi="GHEA Grapalat" w:cs="Sylfaen"/>
          <w:vertAlign w:val="superscript"/>
          <w:lang w:val="hy-AM"/>
        </w:rPr>
        <w:t xml:space="preserve">                                             մասնակցի</w:t>
      </w:r>
      <w:r w:rsidRPr="00C06F98">
        <w:rPr>
          <w:rFonts w:ascii="GHEA Grapalat" w:hAnsi="GHEA Grapalat" w:cs="Arial"/>
          <w:vertAlign w:val="superscript"/>
          <w:lang w:val="hy-AM"/>
        </w:rPr>
        <w:t xml:space="preserve"> </w:t>
      </w:r>
      <w:r w:rsidRPr="00C06F98">
        <w:rPr>
          <w:rFonts w:ascii="GHEA Grapalat" w:hAnsi="GHEA Grapalat" w:cs="Sylfaen"/>
          <w:vertAlign w:val="superscript"/>
          <w:lang w:val="hy-AM"/>
        </w:rPr>
        <w:t>անվանումը</w:t>
      </w:r>
    </w:p>
    <w:p w14:paraId="2E10DDE9" w14:textId="77777777" w:rsidR="00BB2D31" w:rsidRPr="00C06F98" w:rsidRDefault="00BB2D31" w:rsidP="00BB2D31">
      <w:pPr>
        <w:jc w:val="both"/>
        <w:rPr>
          <w:rFonts w:ascii="GHEA Grapalat" w:hAnsi="GHEA Grapalat" w:cs="Sylfaen"/>
          <w:sz w:val="20"/>
          <w:szCs w:val="20"/>
          <w:lang w:val="hy-AM"/>
        </w:rPr>
      </w:pPr>
      <w:r w:rsidRPr="00C06F98">
        <w:rPr>
          <w:rFonts w:ascii="GHEA Grapalat" w:hAnsi="GHEA Grapalat" w:cs="Sylfaen"/>
          <w:sz w:val="20"/>
          <w:szCs w:val="20"/>
          <w:u w:val="single"/>
          <w:lang w:val="hy-AM"/>
        </w:rPr>
        <w:tab/>
      </w:r>
      <w:r w:rsidRPr="00C06F98">
        <w:rPr>
          <w:rFonts w:ascii="GHEA Grapalat" w:hAnsi="GHEA Grapalat" w:cs="Sylfaen"/>
          <w:sz w:val="20"/>
          <w:szCs w:val="20"/>
          <w:u w:val="single"/>
          <w:lang w:val="hy-AM"/>
        </w:rPr>
        <w:tab/>
      </w:r>
      <w:r w:rsidRPr="00C06F98">
        <w:rPr>
          <w:rFonts w:ascii="GHEA Grapalat" w:hAnsi="GHEA Grapalat" w:cs="Sylfaen"/>
          <w:sz w:val="20"/>
          <w:szCs w:val="20"/>
          <w:u w:val="single"/>
          <w:lang w:val="hy-AM"/>
        </w:rPr>
        <w:tab/>
      </w:r>
      <w:r w:rsidRPr="00C06F98">
        <w:rPr>
          <w:rFonts w:ascii="GHEA Grapalat" w:hAnsi="GHEA Grapalat" w:cs="Sylfaen"/>
          <w:sz w:val="20"/>
          <w:szCs w:val="20"/>
          <w:u w:val="single"/>
          <w:lang w:val="hy-AM"/>
        </w:rPr>
        <w:tab/>
      </w:r>
      <w:r w:rsidRPr="00C06F98">
        <w:rPr>
          <w:rFonts w:ascii="GHEA Grapalat" w:hAnsi="GHEA Grapalat" w:cs="Sylfaen"/>
          <w:sz w:val="20"/>
          <w:szCs w:val="20"/>
          <w:u w:val="single"/>
          <w:lang w:val="hy-AM"/>
        </w:rPr>
        <w:tab/>
      </w:r>
      <w:r w:rsidRPr="00C06F98">
        <w:rPr>
          <w:rFonts w:ascii="GHEA Grapalat" w:hAnsi="GHEA Grapalat" w:cs="Sylfaen"/>
          <w:sz w:val="20"/>
          <w:szCs w:val="20"/>
          <w:u w:val="single"/>
          <w:lang w:val="hy-AM"/>
        </w:rPr>
        <w:tab/>
      </w:r>
      <w:r w:rsidRPr="00C06F98">
        <w:rPr>
          <w:rFonts w:ascii="GHEA Grapalat" w:hAnsi="GHEA Grapalat" w:cs="Sylfaen"/>
          <w:sz w:val="20"/>
          <w:szCs w:val="20"/>
          <w:u w:val="single"/>
          <w:lang w:val="hy-AM"/>
        </w:rPr>
        <w:tab/>
      </w:r>
      <w:r w:rsidRPr="00C06F98">
        <w:rPr>
          <w:rFonts w:ascii="GHEA Grapalat" w:hAnsi="GHEA Grapalat" w:cs="Sylfaen"/>
          <w:sz w:val="20"/>
          <w:szCs w:val="20"/>
          <w:lang w:val="hy-AM"/>
        </w:rPr>
        <w:t xml:space="preserve">ռեզիդենտ:  </w:t>
      </w:r>
    </w:p>
    <w:p w14:paraId="581DFE7F" w14:textId="77777777" w:rsidR="00BB2D31" w:rsidRPr="00C06F98" w:rsidRDefault="00BB2D31" w:rsidP="00BB2D31">
      <w:pPr>
        <w:jc w:val="both"/>
        <w:rPr>
          <w:rFonts w:ascii="GHEA Grapalat" w:hAnsi="GHEA Grapalat" w:cs="Arial"/>
          <w:vertAlign w:val="superscript"/>
          <w:lang w:val="hy-AM"/>
        </w:rPr>
      </w:pPr>
      <w:r w:rsidRPr="00C06F98">
        <w:rPr>
          <w:rFonts w:ascii="GHEA Grapalat" w:hAnsi="GHEA Grapalat" w:cs="Arial"/>
          <w:vertAlign w:val="superscript"/>
          <w:lang w:val="hy-AM"/>
        </w:rPr>
        <w:t xml:space="preserve">                                               երկրի անվանումը</w:t>
      </w:r>
    </w:p>
    <w:p w14:paraId="11B93996" w14:textId="77777777" w:rsidR="00BB2D31" w:rsidRPr="00C06F98" w:rsidDel="00437CDB" w:rsidRDefault="00BB2D31" w:rsidP="00BB2D31">
      <w:pPr>
        <w:jc w:val="both"/>
        <w:rPr>
          <w:rFonts w:ascii="GHEA Grapalat" w:hAnsi="GHEA Grapalat" w:cs="Sylfaen"/>
          <w:sz w:val="20"/>
          <w:szCs w:val="20"/>
          <w:lang w:val="hy-AM"/>
        </w:rPr>
      </w:pPr>
    </w:p>
    <w:p w14:paraId="09E2F51B" w14:textId="77777777" w:rsidR="00BB2D31" w:rsidRPr="00C06F98" w:rsidRDefault="00BB2D31" w:rsidP="00BB2D31">
      <w:pPr>
        <w:jc w:val="both"/>
        <w:rPr>
          <w:rFonts w:ascii="GHEA Grapalat" w:hAnsi="GHEA Grapalat" w:cs="Sylfaen"/>
          <w:sz w:val="20"/>
          <w:szCs w:val="20"/>
          <w:lang w:val="hy-AM"/>
        </w:rPr>
      </w:pPr>
      <w:r w:rsidRPr="00C06F98">
        <w:rPr>
          <w:rFonts w:ascii="GHEA Grapalat" w:hAnsi="GHEA Grapalat" w:cs="Sylfaen"/>
          <w:sz w:val="20"/>
          <w:szCs w:val="20"/>
          <w:lang w:val="hy-AM"/>
        </w:rPr>
        <w:t xml:space="preserve">                </w:t>
      </w:r>
    </w:p>
    <w:p w14:paraId="62E1B678" w14:textId="77777777" w:rsidR="00BB2D31" w:rsidRPr="00C06F98" w:rsidRDefault="00BB2D31" w:rsidP="00BB2D31">
      <w:pPr>
        <w:jc w:val="both"/>
        <w:rPr>
          <w:rFonts w:ascii="GHEA Grapalat" w:hAnsi="GHEA Grapalat" w:cs="Sylfaen"/>
          <w:sz w:val="20"/>
          <w:szCs w:val="20"/>
          <w:lang w:val="hy-AM"/>
        </w:rPr>
      </w:pPr>
      <w:r w:rsidRPr="00C06F98">
        <w:rPr>
          <w:rFonts w:ascii="GHEA Grapalat" w:hAnsi="GHEA Grapalat"/>
          <w:sz w:val="20"/>
          <w:szCs w:val="20"/>
          <w:u w:val="single"/>
          <w:lang w:val="hy-AM"/>
        </w:rPr>
        <w:t xml:space="preserve">                                         </w:t>
      </w:r>
      <w:r w:rsidRPr="00C06F98">
        <w:rPr>
          <w:rFonts w:ascii="GHEA Grapalat" w:hAnsi="GHEA Grapalat"/>
          <w:sz w:val="20"/>
          <w:szCs w:val="20"/>
          <w:lang w:val="hy-AM"/>
        </w:rPr>
        <w:t>-</w:t>
      </w:r>
      <w:r w:rsidRPr="00C06F98">
        <w:rPr>
          <w:rFonts w:ascii="GHEA Grapalat" w:hAnsi="GHEA Grapalat" w:cs="Sylfaen"/>
          <w:sz w:val="20"/>
          <w:szCs w:val="20"/>
          <w:lang w:val="hy-AM"/>
        </w:rPr>
        <w:t>ի՝</w:t>
      </w:r>
    </w:p>
    <w:p w14:paraId="0821F323" w14:textId="77777777" w:rsidR="00BB2D31" w:rsidRPr="00C06F98" w:rsidRDefault="00BB2D31" w:rsidP="00BB2D31">
      <w:pPr>
        <w:jc w:val="both"/>
        <w:rPr>
          <w:rFonts w:ascii="GHEA Grapalat" w:hAnsi="GHEA Grapalat" w:cs="Sylfaen"/>
          <w:sz w:val="20"/>
          <w:szCs w:val="20"/>
          <w:lang w:val="hy-AM"/>
        </w:rPr>
      </w:pPr>
      <w:r w:rsidRPr="00C06F98">
        <w:rPr>
          <w:rFonts w:ascii="GHEA Grapalat" w:hAnsi="GHEA Grapalat" w:cs="Sylfaen"/>
          <w:vertAlign w:val="superscript"/>
          <w:lang w:val="hy-AM"/>
        </w:rPr>
        <w:t xml:space="preserve">           մասնակցի</w:t>
      </w:r>
      <w:r w:rsidRPr="00C06F98">
        <w:rPr>
          <w:rFonts w:ascii="GHEA Grapalat" w:hAnsi="GHEA Grapalat" w:cs="Arial"/>
          <w:vertAlign w:val="superscript"/>
          <w:lang w:val="hy-AM"/>
        </w:rPr>
        <w:t xml:space="preserve"> </w:t>
      </w:r>
      <w:r w:rsidRPr="00C06F98">
        <w:rPr>
          <w:rFonts w:ascii="GHEA Grapalat" w:hAnsi="GHEA Grapalat" w:cs="Sylfaen"/>
          <w:vertAlign w:val="superscript"/>
          <w:lang w:val="hy-AM"/>
        </w:rPr>
        <w:t>անվանումը</w:t>
      </w:r>
    </w:p>
    <w:p w14:paraId="19793B84" w14:textId="77777777" w:rsidR="00BB2D31" w:rsidRPr="00C06F98" w:rsidRDefault="00BB2D31" w:rsidP="00BB2D31">
      <w:pPr>
        <w:numPr>
          <w:ilvl w:val="0"/>
          <w:numId w:val="18"/>
        </w:numPr>
        <w:jc w:val="both"/>
        <w:rPr>
          <w:rFonts w:ascii="GHEA Grapalat" w:hAnsi="GHEA Grapalat" w:cs="Arial"/>
          <w:szCs w:val="22"/>
          <w:u w:val="single"/>
          <w:lang w:val="hy-AM"/>
        </w:rPr>
      </w:pPr>
      <w:r w:rsidRPr="00C06F98">
        <w:rPr>
          <w:rFonts w:ascii="GHEA Grapalat" w:hAnsi="GHEA Grapalat" w:cs="Arial"/>
          <w:sz w:val="20"/>
          <w:szCs w:val="20"/>
          <w:lang w:val="hy-AM"/>
        </w:rPr>
        <w:t xml:space="preserve">հարկ վճարողի հաշվառման համարն </w:t>
      </w:r>
      <w:r w:rsidRPr="00C06F98">
        <w:rPr>
          <w:rFonts w:ascii="GHEA Grapalat" w:hAnsi="GHEA Grapalat" w:cs="Sylfaen"/>
          <w:sz w:val="20"/>
          <w:szCs w:val="20"/>
          <w:lang w:val="hy-AM"/>
        </w:rPr>
        <w:t>է</w:t>
      </w:r>
      <w:r w:rsidRPr="00C06F98">
        <w:rPr>
          <w:rFonts w:ascii="GHEA Grapalat" w:hAnsi="GHEA Grapalat" w:cs="Arial"/>
          <w:sz w:val="20"/>
          <w:szCs w:val="20"/>
          <w:lang w:val="hy-AM"/>
        </w:rPr>
        <w:t>`</w:t>
      </w:r>
      <w:r w:rsidRPr="00C06F98">
        <w:rPr>
          <w:rFonts w:ascii="GHEA Grapalat" w:hAnsi="GHEA Grapalat" w:cs="Arial"/>
          <w:szCs w:val="22"/>
          <w:lang w:val="hy-AM"/>
        </w:rPr>
        <w:t xml:space="preserve"> </w:t>
      </w:r>
      <w:r w:rsidRPr="00C06F98">
        <w:rPr>
          <w:rFonts w:ascii="GHEA Grapalat" w:hAnsi="GHEA Grapalat" w:cs="Arial"/>
          <w:szCs w:val="22"/>
          <w:u w:val="single"/>
          <w:lang w:val="hy-AM"/>
        </w:rPr>
        <w:tab/>
      </w:r>
      <w:r w:rsidRPr="00C06F98">
        <w:rPr>
          <w:rFonts w:ascii="GHEA Grapalat" w:hAnsi="GHEA Grapalat" w:cs="Arial"/>
          <w:szCs w:val="22"/>
          <w:u w:val="single"/>
          <w:lang w:val="hy-AM"/>
        </w:rPr>
        <w:tab/>
      </w:r>
      <w:r w:rsidRPr="00C06F98">
        <w:rPr>
          <w:rFonts w:ascii="GHEA Grapalat" w:hAnsi="GHEA Grapalat" w:cs="Arial"/>
          <w:szCs w:val="22"/>
          <w:u w:val="single"/>
          <w:lang w:val="hy-AM"/>
        </w:rPr>
        <w:tab/>
      </w:r>
      <w:r w:rsidRPr="00C06F98">
        <w:rPr>
          <w:rFonts w:ascii="GHEA Grapalat" w:hAnsi="GHEA Grapalat" w:cs="Arial"/>
          <w:szCs w:val="22"/>
          <w:u w:val="single"/>
          <w:lang w:val="hy-AM"/>
        </w:rPr>
        <w:tab/>
      </w:r>
      <w:r w:rsidRPr="00C06F98">
        <w:rPr>
          <w:rFonts w:ascii="GHEA Grapalat" w:hAnsi="GHEA Grapalat" w:cs="Arial"/>
          <w:szCs w:val="22"/>
          <w:u w:val="single"/>
          <w:lang w:val="hy-AM"/>
        </w:rPr>
        <w:tab/>
        <w:t>.</w:t>
      </w:r>
    </w:p>
    <w:p w14:paraId="5AECFA76" w14:textId="77777777" w:rsidR="00BB2D31" w:rsidRPr="00C06F98" w:rsidRDefault="00BB2D31" w:rsidP="00BB2D31">
      <w:pPr>
        <w:jc w:val="both"/>
        <w:rPr>
          <w:rFonts w:ascii="GHEA Grapalat" w:hAnsi="GHEA Grapalat" w:cs="Arial"/>
          <w:vertAlign w:val="superscript"/>
          <w:lang w:val="hy-AM"/>
        </w:rPr>
      </w:pPr>
      <w:r w:rsidRPr="00C06F98">
        <w:rPr>
          <w:rFonts w:ascii="GHEA Grapalat" w:hAnsi="GHEA Grapalat" w:cs="Sylfaen"/>
          <w:vertAlign w:val="superscript"/>
          <w:lang w:val="hy-AM"/>
        </w:rPr>
        <w:t xml:space="preserve">           </w:t>
      </w:r>
      <w:r w:rsidRPr="00C06F98">
        <w:rPr>
          <w:rFonts w:ascii="GHEA Grapalat" w:hAnsi="GHEA Grapalat" w:cs="Arial"/>
          <w:vertAlign w:val="superscript"/>
          <w:lang w:val="hy-AM"/>
        </w:rPr>
        <w:t xml:space="preserve">                                                                                                           հարկ վճարողի հաշվառման համարը</w:t>
      </w:r>
    </w:p>
    <w:p w14:paraId="505173F5" w14:textId="77777777" w:rsidR="00BB2D31" w:rsidRPr="00C06F98" w:rsidRDefault="00BB2D31" w:rsidP="00BB2D31">
      <w:pPr>
        <w:numPr>
          <w:ilvl w:val="0"/>
          <w:numId w:val="18"/>
        </w:numPr>
        <w:jc w:val="both"/>
        <w:rPr>
          <w:rFonts w:ascii="GHEA Grapalat" w:hAnsi="GHEA Grapalat"/>
          <w:sz w:val="22"/>
          <w:szCs w:val="22"/>
          <w:u w:val="single"/>
          <w:lang w:val="hy-AM"/>
        </w:rPr>
      </w:pPr>
      <w:r w:rsidRPr="00C06F98">
        <w:rPr>
          <w:rFonts w:ascii="GHEA Grapalat" w:hAnsi="GHEA Grapalat" w:cs="Sylfaen"/>
          <w:sz w:val="20"/>
          <w:szCs w:val="20"/>
          <w:lang w:val="hy-AM"/>
        </w:rPr>
        <w:t>էլեկտրոնային</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փոստի</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հասցեն</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Arial"/>
          <w:sz w:val="20"/>
          <w:szCs w:val="20"/>
          <w:lang w:val="hy-AM"/>
        </w:rPr>
        <w:t>`</w:t>
      </w:r>
      <w:r w:rsidRPr="00C06F98">
        <w:rPr>
          <w:rFonts w:ascii="GHEA Grapalat" w:hAnsi="GHEA Grapalat" w:cs="Arial"/>
          <w:szCs w:val="22"/>
          <w:lang w:val="hy-AM"/>
        </w:rPr>
        <w:t xml:space="preserve"> </w:t>
      </w:r>
      <w:r w:rsidRPr="00C06F98">
        <w:rPr>
          <w:rFonts w:ascii="GHEA Grapalat" w:hAnsi="GHEA Grapalat"/>
          <w:u w:val="single"/>
          <w:lang w:val="hy-AM"/>
        </w:rPr>
        <w:tab/>
      </w:r>
      <w:r w:rsidRPr="00C06F98">
        <w:rPr>
          <w:rFonts w:ascii="GHEA Grapalat" w:hAnsi="GHEA Grapalat"/>
          <w:u w:val="single"/>
          <w:lang w:val="hy-AM"/>
        </w:rPr>
        <w:tab/>
      </w:r>
      <w:r w:rsidRPr="00C06F98">
        <w:rPr>
          <w:rFonts w:ascii="GHEA Grapalat" w:hAnsi="GHEA Grapalat"/>
          <w:u w:val="single"/>
          <w:lang w:val="hy-AM"/>
        </w:rPr>
        <w:tab/>
      </w:r>
      <w:r w:rsidRPr="00C06F98">
        <w:rPr>
          <w:rFonts w:ascii="GHEA Grapalat" w:hAnsi="GHEA Grapalat"/>
          <w:u w:val="single"/>
          <w:lang w:val="hy-AM"/>
        </w:rPr>
        <w:tab/>
      </w:r>
      <w:r w:rsidRPr="00C06F98">
        <w:rPr>
          <w:rFonts w:ascii="GHEA Grapalat" w:hAnsi="GHEA Grapalat"/>
          <w:u w:val="single"/>
          <w:lang w:val="hy-AM"/>
        </w:rPr>
        <w:tab/>
      </w:r>
      <w:r w:rsidRPr="00C06F98">
        <w:rPr>
          <w:rFonts w:ascii="GHEA Grapalat" w:hAnsi="GHEA Grapalat"/>
          <w:u w:val="single"/>
          <w:lang w:val="hy-AM"/>
        </w:rPr>
        <w:tab/>
      </w:r>
      <w:r w:rsidRPr="00C06F98">
        <w:rPr>
          <w:rFonts w:ascii="GHEA Grapalat" w:hAnsi="GHEA Grapalat"/>
          <w:u w:val="single"/>
          <w:lang w:val="hy-AM"/>
        </w:rPr>
        <w:tab/>
        <w:t>.</w:t>
      </w:r>
    </w:p>
    <w:p w14:paraId="5FDA57D7" w14:textId="77777777" w:rsidR="00BB2D31" w:rsidRPr="00C06F98" w:rsidRDefault="00BB2D31" w:rsidP="00BB2D31">
      <w:pPr>
        <w:ind w:left="2832" w:firstLine="708"/>
        <w:jc w:val="both"/>
        <w:rPr>
          <w:rFonts w:ascii="GHEA Grapalat" w:hAnsi="GHEA Grapalat"/>
          <w:sz w:val="10"/>
          <w:szCs w:val="10"/>
          <w:lang w:val="hy-AM"/>
        </w:rPr>
      </w:pPr>
      <w:r w:rsidRPr="00C06F98">
        <w:rPr>
          <w:rFonts w:ascii="GHEA Grapalat" w:hAnsi="GHEA Grapalat" w:cs="Arial"/>
          <w:vertAlign w:val="superscript"/>
          <w:lang w:val="hy-AM"/>
        </w:rPr>
        <w:t xml:space="preserve">     էլեկտրոնային փոստի հասցեն</w:t>
      </w:r>
    </w:p>
    <w:p w14:paraId="5668CB24" w14:textId="77777777" w:rsidR="00BB2D31" w:rsidRPr="00C06F98" w:rsidRDefault="00BB2D31" w:rsidP="00BB2D31">
      <w:pPr>
        <w:jc w:val="right"/>
        <w:rPr>
          <w:rFonts w:ascii="GHEA Grapalat" w:hAnsi="GHEA Grapalat"/>
          <w:sz w:val="10"/>
          <w:szCs w:val="10"/>
          <w:lang w:val="hy-AM"/>
        </w:rPr>
      </w:pPr>
    </w:p>
    <w:p w14:paraId="0D45FD79" w14:textId="77777777" w:rsidR="00BB2D31" w:rsidRPr="00C06F98" w:rsidRDefault="00BB2D31" w:rsidP="00BB2D31">
      <w:pPr>
        <w:jc w:val="right"/>
        <w:rPr>
          <w:rFonts w:ascii="GHEA Grapalat" w:hAnsi="GHEA Grapalat"/>
          <w:sz w:val="10"/>
          <w:szCs w:val="10"/>
          <w:lang w:val="hy-AM"/>
        </w:rPr>
      </w:pPr>
    </w:p>
    <w:p w14:paraId="5119B2D1" w14:textId="77777777" w:rsidR="00BB2D31" w:rsidRPr="00C06F98" w:rsidRDefault="00BB2D31" w:rsidP="00BB2D31">
      <w:pPr>
        <w:jc w:val="right"/>
        <w:rPr>
          <w:rFonts w:ascii="GHEA Grapalat" w:hAnsi="GHEA Grapalat"/>
          <w:sz w:val="10"/>
          <w:szCs w:val="10"/>
          <w:lang w:val="hy-AM"/>
        </w:rPr>
      </w:pPr>
    </w:p>
    <w:p w14:paraId="61EDEE0A" w14:textId="77777777" w:rsidR="00BB2D31" w:rsidRPr="00C06F98" w:rsidRDefault="00BB2D31" w:rsidP="00BB2D31">
      <w:pPr>
        <w:jc w:val="right"/>
        <w:rPr>
          <w:rFonts w:ascii="GHEA Grapalat" w:hAnsi="GHEA Grapalat"/>
          <w:sz w:val="10"/>
          <w:szCs w:val="10"/>
          <w:lang w:val="hy-AM"/>
        </w:rPr>
      </w:pPr>
    </w:p>
    <w:p w14:paraId="7FD1E7F8" w14:textId="77777777" w:rsidR="00BB2D31" w:rsidRPr="00C06F98" w:rsidRDefault="00BB2D31" w:rsidP="00BB2D31">
      <w:pPr>
        <w:numPr>
          <w:ilvl w:val="0"/>
          <w:numId w:val="18"/>
        </w:numPr>
        <w:jc w:val="both"/>
        <w:rPr>
          <w:rFonts w:ascii="GHEA Grapalat" w:hAnsi="GHEA Grapalat" w:cs="Arial"/>
          <w:vertAlign w:val="superscript"/>
          <w:lang w:val="hy-AM"/>
        </w:rPr>
      </w:pPr>
      <w:r w:rsidRPr="00C06F98">
        <w:rPr>
          <w:rFonts w:ascii="GHEA Grapalat" w:hAnsi="GHEA Grapalat"/>
          <w:sz w:val="20"/>
          <w:szCs w:val="20"/>
          <w:lang w:val="hy-AM"/>
        </w:rPr>
        <w:t xml:space="preserve">գործունեության հասցեն է՝ </w:t>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lang w:val="hy-AM"/>
        </w:rPr>
        <w:t xml:space="preserve">.                                     </w:t>
      </w:r>
    </w:p>
    <w:p w14:paraId="32BD1C57" w14:textId="77777777" w:rsidR="00BB2D31" w:rsidRPr="00C06F98" w:rsidRDefault="00BB2D31" w:rsidP="00BB2D31">
      <w:pPr>
        <w:jc w:val="both"/>
        <w:rPr>
          <w:rFonts w:ascii="GHEA Grapalat" w:hAnsi="GHEA Grapalat"/>
          <w:sz w:val="16"/>
          <w:szCs w:val="16"/>
          <w:lang w:val="hy-AM"/>
        </w:rPr>
      </w:pPr>
      <w:r w:rsidRPr="00C06F98">
        <w:rPr>
          <w:rFonts w:ascii="GHEA Grapalat" w:hAnsi="GHEA Grapalat"/>
          <w:sz w:val="20"/>
          <w:szCs w:val="20"/>
          <w:lang w:val="hy-AM"/>
        </w:rPr>
        <w:t xml:space="preserve">     </w:t>
      </w:r>
      <w:r w:rsidRPr="00C06F98">
        <w:rPr>
          <w:rFonts w:ascii="GHEA Grapalat" w:hAnsi="GHEA Grapalat"/>
          <w:sz w:val="16"/>
          <w:szCs w:val="16"/>
          <w:lang w:val="hy-AM"/>
        </w:rPr>
        <w:t xml:space="preserve">                                                                                                      գործունեության հասցեն</w:t>
      </w:r>
    </w:p>
    <w:p w14:paraId="1BF50A34" w14:textId="77777777" w:rsidR="00BB2D31" w:rsidRPr="00C06F98" w:rsidRDefault="00BB2D31" w:rsidP="00BB2D31">
      <w:pPr>
        <w:jc w:val="right"/>
        <w:rPr>
          <w:rFonts w:ascii="GHEA Grapalat" w:hAnsi="GHEA Grapalat"/>
          <w:sz w:val="10"/>
          <w:szCs w:val="10"/>
          <w:lang w:val="hy-AM"/>
        </w:rPr>
      </w:pPr>
    </w:p>
    <w:p w14:paraId="22952324" w14:textId="77777777" w:rsidR="00BB2D31" w:rsidRPr="00C06F98" w:rsidRDefault="00BB2D31" w:rsidP="00BB2D31">
      <w:pPr>
        <w:ind w:firstLine="708"/>
        <w:jc w:val="both"/>
        <w:rPr>
          <w:rFonts w:ascii="GHEA Grapalat" w:hAnsi="GHEA Grapalat" w:cs="Arial"/>
          <w:sz w:val="20"/>
          <w:szCs w:val="20"/>
          <w:lang w:val="hy-AM"/>
        </w:rPr>
      </w:pPr>
    </w:p>
    <w:p w14:paraId="4E71E309" w14:textId="77777777" w:rsidR="00BB2D31" w:rsidRPr="00C06F98" w:rsidRDefault="00BB2D31" w:rsidP="00BB2D31">
      <w:pPr>
        <w:numPr>
          <w:ilvl w:val="0"/>
          <w:numId w:val="18"/>
        </w:numPr>
        <w:jc w:val="both"/>
        <w:rPr>
          <w:rFonts w:ascii="GHEA Grapalat" w:hAnsi="GHEA Grapalat" w:cs="Arial"/>
          <w:vertAlign w:val="superscript"/>
          <w:lang w:val="hy-AM"/>
        </w:rPr>
      </w:pPr>
      <w:r w:rsidRPr="00C06F98">
        <w:rPr>
          <w:rFonts w:ascii="GHEA Grapalat" w:hAnsi="GHEA Grapalat"/>
          <w:sz w:val="20"/>
          <w:szCs w:val="20"/>
          <w:lang w:val="hy-AM"/>
        </w:rPr>
        <w:t xml:space="preserve">հեռախոսահամարն է՝ </w:t>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t>.</w:t>
      </w:r>
      <w:r w:rsidRPr="00C06F98">
        <w:rPr>
          <w:rFonts w:ascii="GHEA Grapalat" w:hAnsi="GHEA Grapalat"/>
          <w:sz w:val="20"/>
          <w:szCs w:val="20"/>
          <w:lang w:val="hy-AM"/>
        </w:rPr>
        <w:t xml:space="preserve">                                     </w:t>
      </w:r>
    </w:p>
    <w:p w14:paraId="021FAAA3" w14:textId="77777777" w:rsidR="00BB2D31" w:rsidRPr="00C06F98" w:rsidRDefault="00BB2D31" w:rsidP="00BB2D31">
      <w:pPr>
        <w:jc w:val="both"/>
        <w:rPr>
          <w:rFonts w:ascii="GHEA Grapalat" w:hAnsi="GHEA Grapalat"/>
          <w:sz w:val="16"/>
          <w:szCs w:val="16"/>
          <w:lang w:val="hy-AM"/>
        </w:rPr>
      </w:pPr>
      <w:r w:rsidRPr="00C06F98">
        <w:rPr>
          <w:rFonts w:ascii="GHEA Grapalat" w:hAnsi="GHEA Grapalat"/>
          <w:sz w:val="16"/>
          <w:szCs w:val="16"/>
          <w:lang w:val="hy-AM"/>
        </w:rPr>
        <w:t xml:space="preserve">                                                                                                     հեռախոսի համարը</w:t>
      </w:r>
    </w:p>
    <w:p w14:paraId="13E1E4F1" w14:textId="77777777" w:rsidR="00BB2D31" w:rsidRPr="00C06F98" w:rsidRDefault="00BB2D31" w:rsidP="00BB2D31">
      <w:pPr>
        <w:ind w:firstLine="709"/>
        <w:jc w:val="both"/>
        <w:rPr>
          <w:rFonts w:ascii="GHEA Grapalat" w:hAnsi="GHEA Grapalat" w:cs="Arial"/>
          <w:sz w:val="20"/>
          <w:szCs w:val="20"/>
          <w:lang w:val="hy-AM"/>
        </w:rPr>
      </w:pPr>
    </w:p>
    <w:p w14:paraId="5C18AE18" w14:textId="77777777" w:rsidR="00BB2D31" w:rsidRPr="00C06F98" w:rsidRDefault="00BB2D31" w:rsidP="00BB2D31">
      <w:pPr>
        <w:ind w:firstLine="709"/>
        <w:jc w:val="both"/>
        <w:rPr>
          <w:rFonts w:ascii="GHEA Grapalat" w:hAnsi="GHEA Grapalat"/>
          <w:sz w:val="20"/>
          <w:lang w:val="hy-AM"/>
        </w:rPr>
      </w:pPr>
      <w:r w:rsidRPr="00C06F98">
        <w:rPr>
          <w:rFonts w:ascii="GHEA Grapalat" w:hAnsi="GHEA Grapalat" w:cs="Arial"/>
          <w:sz w:val="20"/>
          <w:szCs w:val="20"/>
          <w:lang w:val="hy-AM"/>
        </w:rPr>
        <w:t>Սույնով</w:t>
      </w:r>
      <w:r w:rsidRPr="00C06F98">
        <w:rPr>
          <w:rFonts w:ascii="GHEA Grapalat" w:hAnsi="GHEA Grapalat"/>
          <w:sz w:val="20"/>
          <w:lang w:val="hy-AM"/>
        </w:rPr>
        <w:t xml:space="preserve">  </w:t>
      </w:r>
      <w:r w:rsidRPr="00C06F98">
        <w:rPr>
          <w:rFonts w:ascii="GHEA Grapalat" w:hAnsi="GHEA Grapalat"/>
          <w:sz w:val="20"/>
          <w:u w:val="single"/>
          <w:lang w:val="hy-AM"/>
        </w:rPr>
        <w:t xml:space="preserve">                                                                                   </w:t>
      </w:r>
      <w:r w:rsidRPr="00C06F98">
        <w:rPr>
          <w:rFonts w:ascii="GHEA Grapalat" w:hAnsi="GHEA Grapalat"/>
          <w:lang w:val="hy-AM"/>
        </w:rPr>
        <w:t>-</w:t>
      </w:r>
      <w:r w:rsidRPr="00C06F98">
        <w:rPr>
          <w:rFonts w:ascii="GHEA Grapalat" w:hAnsi="GHEA Grapalat" w:cs="Arial"/>
          <w:sz w:val="20"/>
          <w:szCs w:val="20"/>
          <w:lang w:val="hy-AM"/>
        </w:rPr>
        <w:t>ն հայտարարում և հավաստում է, որ՝</w:t>
      </w:r>
      <w:r w:rsidRPr="00C06F98">
        <w:rPr>
          <w:rFonts w:ascii="GHEA Grapalat" w:hAnsi="GHEA Grapalat" w:cs="Arial"/>
          <w:lang w:val="hy-AM"/>
        </w:rPr>
        <w:t xml:space="preserve"> </w:t>
      </w:r>
    </w:p>
    <w:p w14:paraId="39DBB692" w14:textId="77777777" w:rsidR="00BB2D31" w:rsidRPr="00C06F98" w:rsidRDefault="00BB2D31" w:rsidP="00BB2D31">
      <w:pPr>
        <w:jc w:val="both"/>
        <w:rPr>
          <w:rFonts w:ascii="GHEA Grapalat" w:hAnsi="GHEA Grapalat"/>
          <w:i/>
          <w:sz w:val="16"/>
          <w:vertAlign w:val="superscript"/>
          <w:lang w:val="hy-AM"/>
        </w:rPr>
      </w:pPr>
      <w:r w:rsidRPr="00C06F98">
        <w:rPr>
          <w:rFonts w:ascii="GHEA Grapalat" w:hAnsi="GHEA Grapalat"/>
          <w:sz w:val="20"/>
          <w:lang w:val="hy-AM"/>
        </w:rPr>
        <w:tab/>
      </w:r>
      <w:r w:rsidRPr="00C06F98">
        <w:rPr>
          <w:rFonts w:ascii="GHEA Grapalat" w:hAnsi="GHEA Grapalat"/>
          <w:sz w:val="20"/>
          <w:lang w:val="hy-AM"/>
        </w:rPr>
        <w:tab/>
        <w:t xml:space="preserve">                                    </w:t>
      </w:r>
      <w:r w:rsidRPr="00C06F98">
        <w:rPr>
          <w:rFonts w:ascii="GHEA Grapalat" w:hAnsi="GHEA Grapalat" w:cs="Sylfaen"/>
          <w:vertAlign w:val="superscript"/>
          <w:lang w:val="hy-AM"/>
        </w:rPr>
        <w:t>մասնակցի անվանում</w:t>
      </w:r>
    </w:p>
    <w:p w14:paraId="3CF7CF70" w14:textId="77777777" w:rsidR="00BB2D31" w:rsidRPr="00C06F98" w:rsidRDefault="00BB2D31" w:rsidP="00BB2D31">
      <w:pPr>
        <w:ind w:firstLine="709"/>
        <w:jc w:val="both"/>
        <w:rPr>
          <w:rFonts w:ascii="GHEA Grapalat" w:hAnsi="GHEA Grapalat"/>
          <w:sz w:val="20"/>
          <w:lang w:val="hy-AM"/>
        </w:rPr>
      </w:pPr>
      <w:r w:rsidRPr="00C06F98">
        <w:rPr>
          <w:rFonts w:ascii="GHEA Grapalat" w:hAnsi="GHEA Grapalat" w:cs="Arial"/>
          <w:sz w:val="20"/>
          <w:szCs w:val="20"/>
          <w:lang w:val="hy-AM"/>
        </w:rPr>
        <w:t>1)</w:t>
      </w:r>
      <w:r w:rsidRPr="00C06F98">
        <w:rPr>
          <w:rFonts w:ascii="GHEA Grapalat" w:hAnsi="GHEA Grapalat"/>
          <w:sz w:val="20"/>
          <w:lang w:val="hy-AM"/>
        </w:rPr>
        <w:t xml:space="preserve">  </w:t>
      </w:r>
      <w:r w:rsidRPr="00C06F98">
        <w:rPr>
          <w:rFonts w:ascii="GHEA Grapalat" w:hAnsi="GHEA Grapalat"/>
          <w:sz w:val="20"/>
          <w:u w:val="single"/>
          <w:lang w:val="hy-AM"/>
        </w:rPr>
        <w:t xml:space="preserve">                                                                                   </w:t>
      </w:r>
      <w:r w:rsidRPr="00C06F98">
        <w:rPr>
          <w:rFonts w:ascii="GHEA Grapalat" w:hAnsi="GHEA Grapalat"/>
          <w:lang w:val="hy-AM"/>
        </w:rPr>
        <w:t>-</w:t>
      </w:r>
      <w:r w:rsidRPr="00C06F98">
        <w:rPr>
          <w:rFonts w:ascii="GHEA Grapalat" w:hAnsi="GHEA Grapalat" w:cs="Arial"/>
          <w:sz w:val="20"/>
          <w:szCs w:val="20"/>
          <w:lang w:val="hy-AM"/>
        </w:rPr>
        <w:t>ն և իրեն փոխկապակցված անձինք</w:t>
      </w:r>
    </w:p>
    <w:p w14:paraId="09DDD1B5" w14:textId="77777777" w:rsidR="00BB2D31" w:rsidRPr="00C06F98" w:rsidRDefault="00BB2D31" w:rsidP="00BB2D31">
      <w:pPr>
        <w:jc w:val="both"/>
        <w:rPr>
          <w:rFonts w:ascii="GHEA Grapalat" w:hAnsi="GHEA Grapalat"/>
          <w:i/>
          <w:sz w:val="16"/>
          <w:vertAlign w:val="superscript"/>
          <w:lang w:val="hy-AM"/>
        </w:rPr>
      </w:pPr>
      <w:r w:rsidRPr="00C06F98">
        <w:rPr>
          <w:rFonts w:ascii="GHEA Grapalat" w:hAnsi="GHEA Grapalat"/>
          <w:sz w:val="20"/>
          <w:lang w:val="hy-AM"/>
        </w:rPr>
        <w:tab/>
      </w:r>
      <w:r w:rsidRPr="00C06F98">
        <w:rPr>
          <w:rFonts w:ascii="GHEA Grapalat" w:hAnsi="GHEA Grapalat"/>
          <w:sz w:val="20"/>
          <w:lang w:val="hy-AM"/>
        </w:rPr>
        <w:tab/>
        <w:t xml:space="preserve">                                    </w:t>
      </w:r>
      <w:r w:rsidRPr="00C06F98">
        <w:rPr>
          <w:rFonts w:ascii="GHEA Grapalat" w:hAnsi="GHEA Grapalat" w:cs="Sylfaen"/>
          <w:vertAlign w:val="superscript"/>
          <w:lang w:val="hy-AM"/>
        </w:rPr>
        <w:t>մասնակցի անվանում</w:t>
      </w:r>
    </w:p>
    <w:p w14:paraId="1DC2D450" w14:textId="5A24F822" w:rsidR="00BB2D31" w:rsidRPr="00C06F98" w:rsidRDefault="00BB2D31" w:rsidP="00BB2D31">
      <w:pPr>
        <w:jc w:val="both"/>
        <w:rPr>
          <w:rFonts w:ascii="GHEA Grapalat" w:hAnsi="GHEA Grapalat" w:cs="Sylfaen"/>
          <w:sz w:val="20"/>
          <w:lang w:val="hy-AM"/>
        </w:rPr>
      </w:pPr>
      <w:r w:rsidRPr="00C06F98">
        <w:rPr>
          <w:rFonts w:ascii="GHEA Grapalat" w:hAnsi="GHEA Grapalat" w:cs="Arial"/>
          <w:sz w:val="20"/>
          <w:szCs w:val="20"/>
          <w:lang w:val="hy-AM"/>
        </w:rPr>
        <w:t xml:space="preserve">  բավարարում են </w:t>
      </w:r>
      <w:r w:rsidR="00C06F98">
        <w:rPr>
          <w:rFonts w:ascii="GHEA Grapalat" w:hAnsi="GHEA Grapalat"/>
          <w:b/>
          <w:lang w:val="hy-AM"/>
        </w:rPr>
        <w:t>ԵՔ-ԲՄԱՇՁԲ-</w:t>
      </w:r>
      <w:r w:rsidR="009D5900">
        <w:rPr>
          <w:rFonts w:ascii="GHEA Grapalat" w:hAnsi="GHEA Grapalat"/>
          <w:b/>
          <w:lang w:val="hy-AM"/>
        </w:rPr>
        <w:t>26/35</w:t>
      </w:r>
      <w:r w:rsidRPr="00C06F98">
        <w:rPr>
          <w:rFonts w:ascii="GHEA Grapalat" w:hAnsi="GHEA Grapalat" w:cs="Arial"/>
          <w:sz w:val="20"/>
          <w:szCs w:val="20"/>
          <w:lang w:val="hy-AM"/>
        </w:rPr>
        <w:t xml:space="preserve">*  ծածկագրով  </w:t>
      </w:r>
      <w:r w:rsidR="00F57EA6" w:rsidRPr="00C06F98">
        <w:rPr>
          <w:rFonts w:ascii="GHEA Grapalat" w:hAnsi="GHEA Grapalat" w:cs="Arial"/>
          <w:sz w:val="20"/>
          <w:szCs w:val="20"/>
          <w:lang w:val="hy-AM"/>
        </w:rPr>
        <w:t>բաց մրցույթ</w:t>
      </w:r>
      <w:r w:rsidRPr="00C06F98">
        <w:rPr>
          <w:rFonts w:ascii="GHEA Grapalat" w:hAnsi="GHEA Grapalat" w:cs="Arial"/>
          <w:sz w:val="20"/>
          <w:szCs w:val="20"/>
          <w:lang w:val="hy-AM"/>
        </w:rPr>
        <w:t xml:space="preserve">ի հրավերով սահմանված մասնակցության իրավունքի պահանջներին  և </w:t>
      </w:r>
      <w:r w:rsidRPr="00C06F98">
        <w:rPr>
          <w:rFonts w:ascii="GHEA Grapalat" w:hAnsi="GHEA Grapalat"/>
          <w:sz w:val="20"/>
          <w:u w:val="single"/>
          <w:lang w:val="hy-AM"/>
        </w:rPr>
        <w:t xml:space="preserve">                                                                                 </w:t>
      </w:r>
      <w:r w:rsidRPr="00C06F98">
        <w:rPr>
          <w:rFonts w:ascii="GHEA Grapalat" w:hAnsi="GHEA Grapalat"/>
          <w:lang w:val="hy-AM"/>
        </w:rPr>
        <w:t>-</w:t>
      </w:r>
      <w:r w:rsidRPr="00C06F98">
        <w:rPr>
          <w:rFonts w:ascii="GHEA Grapalat" w:hAnsi="GHEA Grapalat" w:cs="Arial"/>
          <w:sz w:val="20"/>
          <w:szCs w:val="20"/>
          <w:lang w:val="hy-AM"/>
        </w:rPr>
        <w:t>ն</w:t>
      </w:r>
      <w:r w:rsidRPr="00C06F98">
        <w:rPr>
          <w:rFonts w:ascii="GHEA Grapalat" w:hAnsi="GHEA Grapalat" w:cs="Sylfaen"/>
          <w:sz w:val="20"/>
          <w:lang w:val="hy-AM"/>
        </w:rPr>
        <w:t xml:space="preserve"> պարտավորվում է ընտրված</w:t>
      </w:r>
    </w:p>
    <w:p w14:paraId="5657C672" w14:textId="77777777" w:rsidR="00BB2D31" w:rsidRPr="00C06F98" w:rsidRDefault="00BB2D31" w:rsidP="00BB2D31">
      <w:pPr>
        <w:tabs>
          <w:tab w:val="left" w:pos="6450"/>
        </w:tabs>
        <w:jc w:val="both"/>
        <w:rPr>
          <w:rFonts w:ascii="GHEA Grapalat" w:hAnsi="GHEA Grapalat" w:cs="Sylfaen"/>
          <w:sz w:val="20"/>
          <w:lang w:val="hy-AM"/>
        </w:rPr>
      </w:pPr>
      <w:r w:rsidRPr="00C06F98">
        <w:rPr>
          <w:rFonts w:ascii="GHEA Grapalat" w:hAnsi="GHEA Grapalat" w:cs="Sylfaen"/>
          <w:sz w:val="20"/>
          <w:lang w:val="hy-AM"/>
        </w:rPr>
        <w:t xml:space="preserve">                                                          </w:t>
      </w:r>
      <w:r w:rsidRPr="00C06F98">
        <w:rPr>
          <w:rFonts w:ascii="GHEA Grapalat" w:hAnsi="GHEA Grapalat" w:cs="Sylfaen"/>
          <w:vertAlign w:val="superscript"/>
          <w:lang w:val="hy-AM"/>
        </w:rPr>
        <w:t>մասնակցի անվանում</w:t>
      </w:r>
    </w:p>
    <w:p w14:paraId="0064E4E6" w14:textId="77777777" w:rsidR="00BB2D31" w:rsidRPr="00C06F98" w:rsidRDefault="00BB2D31" w:rsidP="00BB2D31">
      <w:pPr>
        <w:jc w:val="both"/>
        <w:rPr>
          <w:rFonts w:ascii="GHEA Grapalat" w:hAnsi="GHEA Grapalat" w:cs="Arial"/>
          <w:sz w:val="20"/>
          <w:szCs w:val="20"/>
          <w:lang w:val="hy-AM"/>
        </w:rPr>
      </w:pPr>
      <w:r w:rsidRPr="00C06F98">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C06F98">
        <w:rPr>
          <w:rFonts w:ascii="GHEA Grapalat" w:hAnsi="GHEA Grapalat" w:cs="Sylfaen"/>
          <w:sz w:val="22"/>
          <w:szCs w:val="22"/>
          <w:lang w:val="hy-AM"/>
        </w:rPr>
        <w:t xml:space="preserve">  </w:t>
      </w:r>
    </w:p>
    <w:p w14:paraId="39AE0B18" w14:textId="37DCC65B" w:rsidR="00BB2D31" w:rsidRPr="00C06F98" w:rsidRDefault="00BB2D31" w:rsidP="00BB2D31">
      <w:pPr>
        <w:ind w:firstLine="708"/>
        <w:jc w:val="both"/>
        <w:rPr>
          <w:rFonts w:ascii="GHEA Grapalat" w:hAnsi="GHEA Grapalat" w:cs="Arial"/>
          <w:sz w:val="22"/>
          <w:szCs w:val="22"/>
          <w:lang w:val="hy-AM"/>
        </w:rPr>
      </w:pPr>
      <w:r w:rsidRPr="00C06F98">
        <w:rPr>
          <w:rFonts w:ascii="GHEA Grapalat" w:hAnsi="GHEA Grapalat" w:cs="Arial"/>
          <w:sz w:val="20"/>
          <w:szCs w:val="20"/>
          <w:lang w:val="hy-AM"/>
        </w:rPr>
        <w:t xml:space="preserve">2) </w:t>
      </w:r>
      <w:r w:rsidR="00C06F98">
        <w:rPr>
          <w:rFonts w:ascii="GHEA Grapalat" w:hAnsi="GHEA Grapalat"/>
          <w:b/>
          <w:lang w:val="hy-AM"/>
        </w:rPr>
        <w:t>ԵՔ-ԲՄԱՇՁԲ-</w:t>
      </w:r>
      <w:r w:rsidR="009D5900">
        <w:rPr>
          <w:rFonts w:ascii="GHEA Grapalat" w:hAnsi="GHEA Grapalat"/>
          <w:b/>
          <w:lang w:val="hy-AM"/>
        </w:rPr>
        <w:t>26/35</w:t>
      </w:r>
      <w:r w:rsidRPr="00C06F98">
        <w:rPr>
          <w:rFonts w:ascii="GHEA Grapalat" w:hAnsi="GHEA Grapalat" w:cs="Sylfaen"/>
          <w:sz w:val="22"/>
          <w:szCs w:val="22"/>
          <w:lang w:val="hy-AM"/>
        </w:rPr>
        <w:t xml:space="preserve">*  </w:t>
      </w:r>
      <w:r w:rsidRPr="00C06F98">
        <w:rPr>
          <w:rFonts w:ascii="GHEA Grapalat" w:hAnsi="GHEA Grapalat" w:cs="Arial"/>
          <w:sz w:val="20"/>
          <w:szCs w:val="20"/>
          <w:lang w:val="hy-AM"/>
        </w:rPr>
        <w:t xml:space="preserve">ծածկագրով </w:t>
      </w:r>
      <w:r w:rsidR="00F57EA6" w:rsidRPr="00C06F98">
        <w:rPr>
          <w:rFonts w:ascii="GHEA Grapalat" w:hAnsi="GHEA Grapalat" w:cs="Arial"/>
          <w:sz w:val="20"/>
          <w:szCs w:val="20"/>
          <w:lang w:val="hy-AM"/>
        </w:rPr>
        <w:t>բաց մրցույթ</w:t>
      </w:r>
      <w:r w:rsidRPr="00C06F98">
        <w:rPr>
          <w:rFonts w:ascii="GHEA Grapalat" w:hAnsi="GHEA Grapalat" w:cs="Arial"/>
          <w:sz w:val="20"/>
          <w:szCs w:val="20"/>
          <w:lang w:val="hy-AM"/>
        </w:rPr>
        <w:t>ին մասնակցելու շրջանակում`</w:t>
      </w:r>
      <w:r w:rsidRPr="00C06F98">
        <w:rPr>
          <w:rFonts w:ascii="GHEA Grapalat" w:hAnsi="GHEA Grapalat" w:cs="Sylfaen"/>
          <w:sz w:val="22"/>
          <w:szCs w:val="22"/>
          <w:lang w:val="hy-AM"/>
        </w:rPr>
        <w:t xml:space="preserve">  </w:t>
      </w:r>
    </w:p>
    <w:p w14:paraId="64EC72C2" w14:textId="77777777" w:rsidR="00BB2D31" w:rsidRPr="00C06F98" w:rsidRDefault="00BB2D31" w:rsidP="00BB2D31">
      <w:pPr>
        <w:numPr>
          <w:ilvl w:val="0"/>
          <w:numId w:val="18"/>
        </w:numPr>
        <w:ind w:left="0" w:firstLine="720"/>
        <w:jc w:val="both"/>
        <w:rPr>
          <w:rFonts w:ascii="GHEA Grapalat" w:hAnsi="GHEA Grapalat" w:cs="Arial"/>
          <w:sz w:val="20"/>
          <w:szCs w:val="20"/>
          <w:lang w:val="hy-AM"/>
        </w:rPr>
      </w:pPr>
      <w:r w:rsidRPr="00C06F98">
        <w:rPr>
          <w:rFonts w:ascii="GHEA Grapalat" w:hAnsi="GHEA Grapalat" w:cs="Arial"/>
          <w:sz w:val="20"/>
          <w:szCs w:val="20"/>
          <w:lang w:val="hy-AM"/>
        </w:rPr>
        <w:t>թույլ չի տվել և (կամ) թույլ չի տալու անբարեխիղճ մրցակցություն, գերիշխող դիրքի չարաշահում և հակամրցակցային համաձայնություն,</w:t>
      </w:r>
    </w:p>
    <w:p w14:paraId="5DFB58F0" w14:textId="77777777" w:rsidR="00BB2D31" w:rsidRPr="00C06F98" w:rsidRDefault="00BB2D31" w:rsidP="00BB2D31">
      <w:pPr>
        <w:numPr>
          <w:ilvl w:val="0"/>
          <w:numId w:val="18"/>
        </w:numPr>
        <w:ind w:left="0" w:firstLine="720"/>
        <w:jc w:val="both"/>
        <w:rPr>
          <w:rFonts w:ascii="GHEA Grapalat" w:hAnsi="GHEA Grapalat"/>
          <w:sz w:val="22"/>
          <w:szCs w:val="22"/>
          <w:lang w:val="hy-AM"/>
        </w:rPr>
      </w:pPr>
      <w:r w:rsidRPr="00C06F98">
        <w:rPr>
          <w:rFonts w:ascii="GHEA Grapalat" w:hAnsi="GHEA Grapalat" w:cs="Arial"/>
          <w:sz w:val="20"/>
          <w:szCs w:val="20"/>
          <w:lang w:val="hy-AM"/>
        </w:rPr>
        <w:t>բացակայում է հրավերով սահմանված`</w:t>
      </w:r>
      <w:r w:rsidRPr="00C06F98">
        <w:rPr>
          <w:rFonts w:ascii="GHEA Grapalat" w:hAnsi="GHEA Grapalat"/>
          <w:sz w:val="22"/>
          <w:szCs w:val="22"/>
          <w:lang w:val="hy-AM"/>
        </w:rPr>
        <w:t xml:space="preserve"> </w:t>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t xml:space="preserve">                   </w:t>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r>
      <w:r w:rsidRPr="00C06F98">
        <w:rPr>
          <w:rFonts w:ascii="GHEA Grapalat" w:hAnsi="GHEA Grapalat" w:cs="Arial"/>
          <w:sz w:val="20"/>
          <w:szCs w:val="20"/>
          <w:lang w:val="hy-AM"/>
        </w:rPr>
        <w:t>-ին</w:t>
      </w:r>
      <w:r w:rsidRPr="00C06F98">
        <w:rPr>
          <w:rFonts w:ascii="GHEA Grapalat" w:hAnsi="GHEA Grapalat"/>
          <w:sz w:val="22"/>
          <w:szCs w:val="22"/>
          <w:lang w:val="hy-AM"/>
        </w:rPr>
        <w:t xml:space="preserve"> </w:t>
      </w:r>
    </w:p>
    <w:p w14:paraId="0E8FCE93" w14:textId="77777777" w:rsidR="00BB2D31" w:rsidRPr="00C06F98" w:rsidRDefault="00BB2D31" w:rsidP="00BB2D31">
      <w:pPr>
        <w:jc w:val="both"/>
        <w:rPr>
          <w:rFonts w:ascii="GHEA Grapalat" w:hAnsi="GHEA Grapalat" w:cs="Arial"/>
          <w:vertAlign w:val="superscript"/>
          <w:lang w:val="hy-AM"/>
        </w:rPr>
      </w:pPr>
      <w:r w:rsidRPr="00C06F98">
        <w:rPr>
          <w:rFonts w:ascii="GHEA Grapalat" w:hAnsi="GHEA Grapalat"/>
          <w:vertAlign w:val="superscript"/>
          <w:lang w:val="hy-AM"/>
        </w:rPr>
        <w:t xml:space="preserve"> </w:t>
      </w:r>
      <w:r w:rsidRPr="00C06F98">
        <w:rPr>
          <w:rFonts w:ascii="GHEA Grapalat" w:hAnsi="GHEA Grapalat"/>
          <w:vertAlign w:val="superscript"/>
          <w:lang w:val="hy-AM"/>
        </w:rPr>
        <w:tab/>
      </w:r>
      <w:r w:rsidRPr="00C06F98">
        <w:rPr>
          <w:rFonts w:ascii="GHEA Grapalat" w:hAnsi="GHEA Grapalat"/>
          <w:vertAlign w:val="superscript"/>
          <w:lang w:val="hy-AM"/>
        </w:rPr>
        <w:tab/>
      </w:r>
      <w:r w:rsidRPr="00C06F98">
        <w:rPr>
          <w:rFonts w:ascii="GHEA Grapalat" w:hAnsi="GHEA Grapalat"/>
          <w:vertAlign w:val="superscript"/>
          <w:lang w:val="hy-AM"/>
        </w:rPr>
        <w:tab/>
      </w:r>
      <w:r w:rsidRPr="00C06F98">
        <w:rPr>
          <w:rFonts w:ascii="GHEA Grapalat" w:hAnsi="GHEA Grapalat"/>
          <w:vertAlign w:val="superscript"/>
          <w:lang w:val="hy-AM"/>
        </w:rPr>
        <w:tab/>
      </w:r>
      <w:r w:rsidRPr="00C06F98">
        <w:rPr>
          <w:rFonts w:ascii="GHEA Grapalat" w:hAnsi="GHEA Grapalat"/>
          <w:vertAlign w:val="superscript"/>
          <w:lang w:val="hy-AM"/>
        </w:rPr>
        <w:tab/>
      </w:r>
      <w:r w:rsidRPr="00C06F98">
        <w:rPr>
          <w:rFonts w:ascii="GHEA Grapalat" w:hAnsi="GHEA Grapalat"/>
          <w:vertAlign w:val="superscript"/>
          <w:lang w:val="hy-AM"/>
        </w:rPr>
        <w:tab/>
      </w:r>
      <w:r w:rsidRPr="00C06F98">
        <w:rPr>
          <w:rFonts w:ascii="GHEA Grapalat" w:hAnsi="GHEA Grapalat"/>
          <w:vertAlign w:val="superscript"/>
          <w:lang w:val="hy-AM"/>
        </w:rPr>
        <w:tab/>
      </w:r>
      <w:r w:rsidRPr="00C06F98">
        <w:rPr>
          <w:rFonts w:ascii="GHEA Grapalat" w:hAnsi="GHEA Grapalat"/>
          <w:vertAlign w:val="superscript"/>
          <w:lang w:val="hy-AM"/>
        </w:rPr>
        <w:tab/>
      </w:r>
      <w:r w:rsidRPr="00C06F98">
        <w:rPr>
          <w:rFonts w:ascii="GHEA Grapalat" w:hAnsi="GHEA Grapalat"/>
          <w:vertAlign w:val="superscript"/>
          <w:lang w:val="hy-AM"/>
        </w:rPr>
        <w:tab/>
      </w:r>
      <w:r w:rsidRPr="00C06F98">
        <w:rPr>
          <w:rFonts w:ascii="GHEA Grapalat" w:hAnsi="GHEA Grapalat"/>
          <w:vertAlign w:val="superscript"/>
          <w:lang w:val="hy-AM"/>
        </w:rPr>
        <w:tab/>
        <w:t xml:space="preserve">      </w:t>
      </w:r>
      <w:r w:rsidRPr="00C06F98">
        <w:rPr>
          <w:rFonts w:ascii="GHEA Grapalat" w:hAnsi="GHEA Grapalat" w:cs="Sylfaen"/>
          <w:vertAlign w:val="superscript"/>
          <w:lang w:val="hy-AM"/>
        </w:rPr>
        <w:t>մասնակցի</w:t>
      </w:r>
      <w:r w:rsidRPr="00C06F98">
        <w:rPr>
          <w:rFonts w:ascii="GHEA Grapalat" w:hAnsi="GHEA Grapalat" w:cs="Arial"/>
          <w:vertAlign w:val="superscript"/>
          <w:lang w:val="hy-AM"/>
        </w:rPr>
        <w:t xml:space="preserve"> </w:t>
      </w:r>
      <w:r w:rsidRPr="00C06F98">
        <w:rPr>
          <w:rFonts w:ascii="GHEA Grapalat" w:hAnsi="GHEA Grapalat" w:cs="Sylfaen"/>
          <w:vertAlign w:val="superscript"/>
          <w:lang w:val="hy-AM"/>
        </w:rPr>
        <w:t>անվանումը</w:t>
      </w:r>
      <w:r w:rsidRPr="00C06F98">
        <w:rPr>
          <w:rFonts w:ascii="GHEA Grapalat" w:hAnsi="GHEA Grapalat" w:cs="Arial"/>
          <w:vertAlign w:val="superscript"/>
          <w:lang w:val="hy-AM"/>
        </w:rPr>
        <w:t xml:space="preserve"> </w:t>
      </w:r>
    </w:p>
    <w:p w14:paraId="3DF499A5" w14:textId="77777777" w:rsidR="00BB2D31" w:rsidRPr="00C06F98" w:rsidRDefault="00BB2D31" w:rsidP="00BB2D31">
      <w:pPr>
        <w:jc w:val="both"/>
        <w:rPr>
          <w:rFonts w:ascii="GHEA Grapalat" w:hAnsi="GHEA Grapalat"/>
          <w:sz w:val="22"/>
          <w:szCs w:val="22"/>
          <w:u w:val="single"/>
          <w:lang w:val="hy-AM"/>
        </w:rPr>
      </w:pPr>
      <w:r w:rsidRPr="00C06F98">
        <w:rPr>
          <w:rFonts w:ascii="GHEA Grapalat" w:hAnsi="GHEA Grapalat" w:cs="Arial"/>
          <w:sz w:val="20"/>
          <w:szCs w:val="20"/>
          <w:lang w:val="hy-AM"/>
        </w:rPr>
        <w:t>փոխկապակցված անձանց և (կամ)</w:t>
      </w:r>
      <w:r w:rsidRPr="00C06F98">
        <w:rPr>
          <w:rFonts w:ascii="GHEA Grapalat" w:hAnsi="GHEA Grapalat"/>
          <w:sz w:val="22"/>
          <w:szCs w:val="22"/>
          <w:lang w:val="hy-AM"/>
        </w:rPr>
        <w:t xml:space="preserve"> </w:t>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t xml:space="preserve">    </w:t>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t xml:space="preserve">                    </w:t>
      </w:r>
      <w:r w:rsidRPr="00C06F98">
        <w:rPr>
          <w:rFonts w:ascii="GHEA Grapalat" w:hAnsi="GHEA Grapalat" w:cs="Arial"/>
          <w:sz w:val="20"/>
          <w:szCs w:val="20"/>
          <w:lang w:val="hy-AM"/>
        </w:rPr>
        <w:t>-ի</w:t>
      </w:r>
      <w:r w:rsidRPr="00C06F98">
        <w:rPr>
          <w:rFonts w:ascii="GHEA Grapalat" w:hAnsi="GHEA Grapalat"/>
          <w:sz w:val="22"/>
          <w:szCs w:val="22"/>
          <w:u w:val="single"/>
          <w:lang w:val="hy-AM"/>
        </w:rPr>
        <w:t xml:space="preserve">  </w:t>
      </w:r>
    </w:p>
    <w:p w14:paraId="6BB72A47" w14:textId="77777777" w:rsidR="00BB2D31" w:rsidRPr="00C06F98" w:rsidRDefault="00BB2D31" w:rsidP="00BB2D31">
      <w:pPr>
        <w:jc w:val="both"/>
        <w:rPr>
          <w:rFonts w:ascii="GHEA Grapalat" w:hAnsi="GHEA Grapalat"/>
          <w:sz w:val="22"/>
          <w:szCs w:val="22"/>
          <w:u w:val="single"/>
          <w:lang w:val="hy-AM"/>
        </w:rPr>
      </w:pPr>
      <w:r w:rsidRPr="00C06F98">
        <w:rPr>
          <w:rFonts w:ascii="GHEA Grapalat" w:hAnsi="GHEA Grapalat" w:cs="Sylfaen"/>
          <w:vertAlign w:val="superscript"/>
          <w:lang w:val="hy-AM"/>
        </w:rPr>
        <w:tab/>
      </w:r>
      <w:r w:rsidRPr="00C06F98">
        <w:rPr>
          <w:rFonts w:ascii="GHEA Grapalat" w:hAnsi="GHEA Grapalat" w:cs="Sylfaen"/>
          <w:vertAlign w:val="superscript"/>
          <w:lang w:val="hy-AM"/>
        </w:rPr>
        <w:tab/>
      </w:r>
      <w:r w:rsidRPr="00C06F98">
        <w:rPr>
          <w:rFonts w:ascii="GHEA Grapalat" w:hAnsi="GHEA Grapalat" w:cs="Sylfaen"/>
          <w:vertAlign w:val="superscript"/>
          <w:lang w:val="hy-AM"/>
        </w:rPr>
        <w:tab/>
      </w:r>
      <w:r w:rsidRPr="00C06F98">
        <w:rPr>
          <w:rFonts w:ascii="GHEA Grapalat" w:hAnsi="GHEA Grapalat" w:cs="Sylfaen"/>
          <w:vertAlign w:val="superscript"/>
          <w:lang w:val="hy-AM"/>
        </w:rPr>
        <w:tab/>
      </w:r>
      <w:r w:rsidRPr="00C06F98">
        <w:rPr>
          <w:rFonts w:ascii="GHEA Grapalat" w:hAnsi="GHEA Grapalat" w:cs="Sylfaen"/>
          <w:vertAlign w:val="superscript"/>
          <w:lang w:val="hy-AM"/>
        </w:rPr>
        <w:tab/>
      </w:r>
      <w:r w:rsidRPr="00C06F98">
        <w:rPr>
          <w:rFonts w:ascii="GHEA Grapalat" w:hAnsi="GHEA Grapalat" w:cs="Sylfaen"/>
          <w:vertAlign w:val="superscript"/>
          <w:lang w:val="hy-AM"/>
        </w:rPr>
        <w:tab/>
      </w:r>
      <w:r w:rsidRPr="00C06F98">
        <w:rPr>
          <w:rFonts w:ascii="GHEA Grapalat" w:hAnsi="GHEA Grapalat" w:cs="Sylfaen"/>
          <w:vertAlign w:val="superscript"/>
          <w:lang w:val="hy-AM"/>
        </w:rPr>
        <w:tab/>
      </w:r>
      <w:r w:rsidRPr="00C06F98">
        <w:rPr>
          <w:rFonts w:ascii="GHEA Grapalat" w:hAnsi="GHEA Grapalat" w:cs="Sylfaen"/>
          <w:vertAlign w:val="superscript"/>
          <w:lang w:val="hy-AM"/>
        </w:rPr>
        <w:tab/>
      </w:r>
      <w:r w:rsidRPr="00C06F98">
        <w:rPr>
          <w:rFonts w:ascii="GHEA Grapalat" w:hAnsi="GHEA Grapalat" w:cs="Sylfaen"/>
          <w:vertAlign w:val="superscript"/>
          <w:lang w:val="hy-AM"/>
        </w:rPr>
        <w:tab/>
        <w:t>մասնակցի</w:t>
      </w:r>
      <w:r w:rsidRPr="00C06F98">
        <w:rPr>
          <w:rFonts w:ascii="GHEA Grapalat" w:hAnsi="GHEA Grapalat" w:cs="Arial"/>
          <w:vertAlign w:val="superscript"/>
          <w:lang w:val="hy-AM"/>
        </w:rPr>
        <w:t xml:space="preserve"> </w:t>
      </w:r>
      <w:r w:rsidRPr="00C06F98">
        <w:rPr>
          <w:rFonts w:ascii="GHEA Grapalat" w:hAnsi="GHEA Grapalat" w:cs="Sylfaen"/>
          <w:vertAlign w:val="superscript"/>
          <w:lang w:val="hy-AM"/>
        </w:rPr>
        <w:t>անվանումը</w:t>
      </w:r>
    </w:p>
    <w:p w14:paraId="6CDDCFBD" w14:textId="77777777" w:rsidR="00BB2D31" w:rsidRPr="00C06F98" w:rsidRDefault="00BB2D31" w:rsidP="00BB2D31">
      <w:pPr>
        <w:jc w:val="both"/>
        <w:rPr>
          <w:rFonts w:ascii="GHEA Grapalat" w:hAnsi="GHEA Grapalat"/>
          <w:sz w:val="22"/>
          <w:szCs w:val="22"/>
          <w:u w:val="single"/>
          <w:lang w:val="hy-AM"/>
        </w:rPr>
      </w:pPr>
      <w:r w:rsidRPr="00C06F98">
        <w:rPr>
          <w:rFonts w:ascii="GHEA Grapalat" w:hAnsi="GHEA Grapalat" w:cs="Arial"/>
          <w:sz w:val="20"/>
          <w:szCs w:val="20"/>
          <w:lang w:val="hy-AM"/>
        </w:rPr>
        <w:t>կողմից հիմնադրված կամ ավելի քան հիսուն տոկոս</w:t>
      </w:r>
      <w:r w:rsidRPr="00C06F98">
        <w:rPr>
          <w:rFonts w:ascii="GHEA Grapalat" w:hAnsi="GHEA Grapalat"/>
          <w:sz w:val="22"/>
          <w:szCs w:val="22"/>
          <w:lang w:val="hy-AM"/>
        </w:rPr>
        <w:t xml:space="preserve"> </w:t>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t xml:space="preserve">   </w:t>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t xml:space="preserve">                   </w:t>
      </w:r>
      <w:r w:rsidRPr="00C06F98">
        <w:rPr>
          <w:rFonts w:ascii="GHEA Grapalat" w:hAnsi="GHEA Grapalat" w:cs="Arial"/>
          <w:sz w:val="20"/>
          <w:szCs w:val="20"/>
          <w:lang w:val="hy-AM"/>
        </w:rPr>
        <w:t>-ին</w:t>
      </w:r>
    </w:p>
    <w:p w14:paraId="14777FDF" w14:textId="77777777" w:rsidR="00BB2D31" w:rsidRPr="00C06F98" w:rsidRDefault="00BB2D31" w:rsidP="00BB2D31">
      <w:pPr>
        <w:jc w:val="both"/>
        <w:rPr>
          <w:rFonts w:ascii="GHEA Grapalat" w:hAnsi="GHEA Grapalat"/>
          <w:sz w:val="22"/>
          <w:szCs w:val="22"/>
          <w:lang w:val="hy-AM"/>
        </w:rPr>
      </w:pPr>
      <w:r w:rsidRPr="00C06F98">
        <w:rPr>
          <w:rFonts w:ascii="GHEA Grapalat" w:hAnsi="GHEA Grapalat" w:cs="Sylfaen"/>
          <w:vertAlign w:val="superscript"/>
          <w:lang w:val="hy-AM"/>
        </w:rPr>
        <w:lastRenderedPageBreak/>
        <w:t xml:space="preserve">                                                                     </w:t>
      </w:r>
      <w:r w:rsidRPr="00C06F98">
        <w:rPr>
          <w:rFonts w:ascii="GHEA Grapalat" w:hAnsi="GHEA Grapalat" w:cs="Sylfaen"/>
          <w:vertAlign w:val="superscript"/>
          <w:lang w:val="hy-AM"/>
        </w:rPr>
        <w:tab/>
      </w:r>
      <w:r w:rsidRPr="00C06F98">
        <w:rPr>
          <w:rFonts w:ascii="GHEA Grapalat" w:hAnsi="GHEA Grapalat" w:cs="Sylfaen"/>
          <w:vertAlign w:val="superscript"/>
          <w:lang w:val="hy-AM"/>
        </w:rPr>
        <w:tab/>
      </w:r>
      <w:r w:rsidRPr="00C06F98">
        <w:rPr>
          <w:rFonts w:ascii="GHEA Grapalat" w:hAnsi="GHEA Grapalat" w:cs="Sylfaen"/>
          <w:vertAlign w:val="superscript"/>
          <w:lang w:val="hy-AM"/>
        </w:rPr>
        <w:tab/>
      </w:r>
      <w:r w:rsidRPr="00C06F98">
        <w:rPr>
          <w:rFonts w:ascii="GHEA Grapalat" w:hAnsi="GHEA Grapalat" w:cs="Sylfaen"/>
          <w:vertAlign w:val="superscript"/>
          <w:lang w:val="hy-AM"/>
        </w:rPr>
        <w:tab/>
      </w:r>
      <w:r w:rsidRPr="00C06F98">
        <w:rPr>
          <w:rFonts w:ascii="GHEA Grapalat" w:hAnsi="GHEA Grapalat" w:cs="Sylfaen"/>
          <w:vertAlign w:val="superscript"/>
          <w:lang w:val="hy-AM"/>
        </w:rPr>
        <w:tab/>
      </w:r>
      <w:r w:rsidRPr="00C06F98">
        <w:rPr>
          <w:rFonts w:ascii="GHEA Grapalat" w:hAnsi="GHEA Grapalat" w:cs="Sylfaen"/>
          <w:vertAlign w:val="superscript"/>
          <w:lang w:val="hy-AM"/>
        </w:rPr>
        <w:tab/>
        <w:t>մասնակցի</w:t>
      </w:r>
      <w:r w:rsidRPr="00C06F98">
        <w:rPr>
          <w:rFonts w:ascii="GHEA Grapalat" w:hAnsi="GHEA Grapalat" w:cs="Arial"/>
          <w:vertAlign w:val="superscript"/>
          <w:lang w:val="hy-AM"/>
        </w:rPr>
        <w:t xml:space="preserve"> </w:t>
      </w:r>
      <w:r w:rsidRPr="00C06F98">
        <w:rPr>
          <w:rFonts w:ascii="GHEA Grapalat" w:hAnsi="GHEA Grapalat" w:cs="Sylfaen"/>
          <w:vertAlign w:val="superscript"/>
          <w:lang w:val="hy-AM"/>
        </w:rPr>
        <w:t>անվանումը</w:t>
      </w:r>
    </w:p>
    <w:p w14:paraId="47714B61" w14:textId="77777777" w:rsidR="00BB2D31" w:rsidRPr="00C06F98" w:rsidRDefault="00BB2D31" w:rsidP="00BB2D31">
      <w:pPr>
        <w:jc w:val="both"/>
        <w:rPr>
          <w:rFonts w:ascii="GHEA Grapalat" w:hAnsi="GHEA Grapalat" w:cs="Arial"/>
          <w:sz w:val="20"/>
          <w:szCs w:val="20"/>
          <w:lang w:val="hy-AM"/>
        </w:rPr>
      </w:pPr>
      <w:r w:rsidRPr="00C06F98">
        <w:rPr>
          <w:rFonts w:ascii="GHEA Grapalat" w:hAnsi="GHEA Grapalat" w:cs="Arial"/>
          <w:sz w:val="20"/>
          <w:szCs w:val="20"/>
          <w:lang w:val="hy-AM"/>
        </w:rPr>
        <w:t>պատկանող բաժնեմաս (փայաբաժին) ունեցող կազմակերպությունների միաժամանակյա մասնակցության դեպք:</w:t>
      </w:r>
    </w:p>
    <w:p w14:paraId="60659902" w14:textId="77777777" w:rsidR="00BB2D31" w:rsidRPr="00C06F98" w:rsidRDefault="00BB2D31" w:rsidP="00BB2D31">
      <w:pPr>
        <w:jc w:val="both"/>
        <w:rPr>
          <w:rFonts w:ascii="GHEA Grapalat" w:hAnsi="GHEA Grapalat"/>
          <w:sz w:val="22"/>
          <w:szCs w:val="22"/>
          <w:u w:val="single"/>
          <w:lang w:val="hy-AM"/>
        </w:rPr>
      </w:pPr>
      <w:r w:rsidRPr="00C06F98">
        <w:rPr>
          <w:rFonts w:ascii="GHEA Grapalat" w:hAnsi="GHEA Grapalat" w:cs="Arial"/>
          <w:sz w:val="20"/>
          <w:szCs w:val="20"/>
          <w:lang w:val="hy-AM"/>
        </w:rPr>
        <w:t xml:space="preserve">Ստորև ներկայացնում  է </w:t>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t xml:space="preserve">   </w:t>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t xml:space="preserve">                   </w:t>
      </w:r>
      <w:r w:rsidRPr="00C06F98">
        <w:rPr>
          <w:rFonts w:ascii="GHEA Grapalat" w:hAnsi="GHEA Grapalat" w:cs="Arial"/>
          <w:sz w:val="20"/>
          <w:szCs w:val="20"/>
          <w:lang w:val="hy-AM"/>
        </w:rPr>
        <w:t>-ի իրական  շահառուների</w:t>
      </w:r>
    </w:p>
    <w:p w14:paraId="34ABDA96" w14:textId="77777777" w:rsidR="00BB2D31" w:rsidRPr="00C06F98" w:rsidRDefault="00BB2D31" w:rsidP="00BB2D31">
      <w:pPr>
        <w:jc w:val="both"/>
        <w:rPr>
          <w:rFonts w:ascii="GHEA Grapalat" w:hAnsi="GHEA Grapalat"/>
          <w:sz w:val="22"/>
          <w:szCs w:val="22"/>
          <w:lang w:val="hy-AM"/>
        </w:rPr>
      </w:pPr>
      <w:r w:rsidRPr="00C06F98">
        <w:rPr>
          <w:rFonts w:ascii="GHEA Grapalat" w:hAnsi="GHEA Grapalat" w:cs="Sylfaen"/>
          <w:vertAlign w:val="superscript"/>
          <w:lang w:val="hy-AM"/>
        </w:rPr>
        <w:t xml:space="preserve">                                                                             մասնակցի</w:t>
      </w:r>
      <w:r w:rsidRPr="00C06F98">
        <w:rPr>
          <w:rFonts w:ascii="GHEA Grapalat" w:hAnsi="GHEA Grapalat" w:cs="Arial"/>
          <w:vertAlign w:val="superscript"/>
          <w:lang w:val="hy-AM"/>
        </w:rPr>
        <w:t xml:space="preserve"> </w:t>
      </w:r>
      <w:r w:rsidRPr="00C06F98">
        <w:rPr>
          <w:rFonts w:ascii="GHEA Grapalat" w:hAnsi="GHEA Grapalat" w:cs="Sylfaen"/>
          <w:vertAlign w:val="superscript"/>
          <w:lang w:val="hy-AM"/>
        </w:rPr>
        <w:t>անվանումը</w:t>
      </w:r>
    </w:p>
    <w:p w14:paraId="3FED85CF" w14:textId="77777777" w:rsidR="00BB2D31" w:rsidRPr="00C06F98" w:rsidRDefault="00BB2D31" w:rsidP="00BB2D31">
      <w:pPr>
        <w:jc w:val="both"/>
        <w:rPr>
          <w:rFonts w:ascii="GHEA Grapalat" w:hAnsi="GHEA Grapalat" w:cs="Sylfaen"/>
          <w:sz w:val="20"/>
          <w:lang w:val="hy-AM"/>
        </w:rPr>
      </w:pPr>
    </w:p>
    <w:p w14:paraId="16331D75" w14:textId="77777777" w:rsidR="00BB2D31" w:rsidRPr="00C06F98" w:rsidRDefault="00BB2D31" w:rsidP="00BB2D31">
      <w:pPr>
        <w:ind w:left="-142" w:firstLine="284"/>
        <w:jc w:val="both"/>
        <w:rPr>
          <w:rFonts w:ascii="GHEA Grapalat" w:hAnsi="GHEA Grapalat" w:cs="Sylfaen"/>
          <w:sz w:val="20"/>
          <w:lang w:val="hy-AM"/>
        </w:rPr>
      </w:pPr>
      <w:r w:rsidRPr="00C06F98">
        <w:rPr>
          <w:rFonts w:ascii="GHEA Grapalat" w:hAnsi="GHEA Grapalat" w:cs="Arial"/>
          <w:sz w:val="20"/>
          <w:szCs w:val="20"/>
          <w:lang w:val="hy-AM"/>
        </w:rPr>
        <w:t xml:space="preserve">  վերաբերյալ տեղեկություններ պարունակող կայքէջի հղումը՝ --------------------------------------------</w:t>
      </w:r>
      <w:r w:rsidRPr="00C06F98">
        <w:rPr>
          <w:rFonts w:cs="Arial"/>
          <w:sz w:val="18"/>
          <w:szCs w:val="18"/>
          <w:lang w:val="hy-AM"/>
        </w:rPr>
        <w:t>**</w:t>
      </w:r>
    </w:p>
    <w:p w14:paraId="41FDE161" w14:textId="77777777" w:rsidR="00BB2D31" w:rsidRPr="00C06F98" w:rsidRDefault="00BB2D31" w:rsidP="00BB2D31">
      <w:pPr>
        <w:jc w:val="right"/>
        <w:rPr>
          <w:rFonts w:ascii="GHEA Grapalat" w:hAnsi="GHEA Grapalat"/>
          <w:sz w:val="10"/>
          <w:szCs w:val="10"/>
          <w:lang w:val="hy-AM"/>
        </w:rPr>
      </w:pPr>
    </w:p>
    <w:p w14:paraId="62E1E959" w14:textId="77777777" w:rsidR="00BB2D31" w:rsidRPr="00C06F98" w:rsidRDefault="00BB2D31" w:rsidP="00BB2D31">
      <w:pPr>
        <w:ind w:firstLine="708"/>
        <w:jc w:val="both"/>
        <w:rPr>
          <w:rFonts w:ascii="GHEA Grapalat" w:hAnsi="GHEA Grapalat"/>
          <w:sz w:val="20"/>
          <w:lang w:val="hy-AM"/>
        </w:rPr>
      </w:pPr>
    </w:p>
    <w:p w14:paraId="0FC1F578" w14:textId="77777777" w:rsidR="00BB2D31" w:rsidRPr="00C06F98" w:rsidRDefault="00BB2D31" w:rsidP="00BB2D31">
      <w:pPr>
        <w:ind w:firstLine="708"/>
        <w:jc w:val="both"/>
        <w:rPr>
          <w:rFonts w:ascii="GHEA Grapalat" w:hAnsi="GHEA Grapalat"/>
          <w:sz w:val="20"/>
          <w:lang w:val="hy-AM"/>
        </w:rPr>
      </w:pPr>
    </w:p>
    <w:p w14:paraId="1EF2B2EB" w14:textId="77777777" w:rsidR="00BB2D31" w:rsidRPr="00C06F98" w:rsidRDefault="00BB2D31" w:rsidP="00BB2D31">
      <w:pPr>
        <w:jc w:val="both"/>
        <w:rPr>
          <w:rFonts w:ascii="GHEA Grapalat" w:hAnsi="GHEA Grapalat"/>
          <w:sz w:val="20"/>
          <w:lang w:val="hy-AM"/>
        </w:rPr>
      </w:pPr>
    </w:p>
    <w:p w14:paraId="5FC6AF4B" w14:textId="77777777" w:rsidR="00BB2D31" w:rsidRPr="00C06F98" w:rsidRDefault="00BB2D31" w:rsidP="00BB2D31">
      <w:pPr>
        <w:jc w:val="both"/>
        <w:rPr>
          <w:rFonts w:ascii="GHEA Grapalat" w:hAnsi="GHEA Grapalat"/>
          <w:sz w:val="20"/>
          <w:lang w:val="hy-AM"/>
        </w:rPr>
      </w:pPr>
    </w:p>
    <w:p w14:paraId="643FCCDA" w14:textId="77777777" w:rsidR="00BB2D31" w:rsidRPr="00C06F98" w:rsidRDefault="00BB2D31" w:rsidP="00BB2D31">
      <w:pPr>
        <w:jc w:val="both"/>
        <w:rPr>
          <w:rFonts w:ascii="GHEA Grapalat" w:hAnsi="GHEA Grapalat" w:cs="Arial"/>
          <w:sz w:val="20"/>
          <w:vertAlign w:val="superscript"/>
          <w:lang w:val="hy-AM"/>
        </w:rPr>
      </w:pPr>
      <w:r w:rsidRPr="00C06F98">
        <w:rPr>
          <w:rFonts w:ascii="GHEA Grapalat" w:hAnsi="GHEA Grapalat"/>
          <w:sz w:val="20"/>
          <w:lang w:val="hy-AM"/>
        </w:rPr>
        <w:t xml:space="preserve">   ___________________________________________________ </w:t>
      </w:r>
      <w:r w:rsidRPr="00C06F98">
        <w:rPr>
          <w:rFonts w:ascii="GHEA Grapalat" w:hAnsi="GHEA Grapalat"/>
          <w:sz w:val="20"/>
          <w:lang w:val="hy-AM"/>
        </w:rPr>
        <w:tab/>
        <w:t xml:space="preserve">                _____________</w:t>
      </w:r>
      <w:r w:rsidRPr="00C06F98">
        <w:rPr>
          <w:rFonts w:ascii="GHEA Grapalat" w:hAnsi="GHEA Grapalat"/>
          <w:sz w:val="20"/>
          <w:u w:val="single"/>
          <w:lang w:val="hy-AM"/>
        </w:rPr>
        <w:tab/>
      </w:r>
      <w:r w:rsidRPr="00C06F98">
        <w:rPr>
          <w:rFonts w:ascii="GHEA Grapalat" w:hAnsi="GHEA Grapalat"/>
          <w:sz w:val="20"/>
          <w:u w:val="single"/>
          <w:lang w:val="hy-AM"/>
        </w:rPr>
        <w:tab/>
      </w:r>
      <w:r w:rsidRPr="00C06F98">
        <w:rPr>
          <w:rFonts w:ascii="GHEA Grapalat" w:hAnsi="GHEA Grapalat"/>
          <w:sz w:val="20"/>
          <w:lang w:val="hy-AM"/>
        </w:rPr>
        <w:tab/>
      </w:r>
      <w:r w:rsidRPr="00C06F98">
        <w:rPr>
          <w:rFonts w:ascii="GHEA Grapalat" w:hAnsi="GHEA Grapalat"/>
          <w:sz w:val="20"/>
          <w:lang w:val="hy-AM"/>
        </w:rPr>
        <w:tab/>
        <w:t xml:space="preserve"> </w:t>
      </w:r>
      <w:r w:rsidRPr="00C06F98">
        <w:rPr>
          <w:rFonts w:ascii="GHEA Grapalat" w:hAnsi="GHEA Grapalat" w:cs="Sylfaen"/>
          <w:sz w:val="20"/>
          <w:vertAlign w:val="superscript"/>
          <w:lang w:val="hy-AM"/>
        </w:rPr>
        <w:t>Մասնակցի</w:t>
      </w:r>
      <w:r w:rsidRPr="00C06F98">
        <w:rPr>
          <w:rFonts w:ascii="GHEA Grapalat" w:hAnsi="GHEA Grapalat" w:cs="Arial"/>
          <w:sz w:val="20"/>
          <w:vertAlign w:val="superscript"/>
          <w:lang w:val="hy-AM"/>
        </w:rPr>
        <w:t xml:space="preserve"> </w:t>
      </w:r>
      <w:r w:rsidRPr="00C06F98">
        <w:rPr>
          <w:rFonts w:ascii="GHEA Grapalat" w:hAnsi="GHEA Grapalat" w:cs="Sylfaen"/>
          <w:sz w:val="20"/>
          <w:vertAlign w:val="superscript"/>
          <w:lang w:val="hy-AM"/>
        </w:rPr>
        <w:t>անվանումը</w:t>
      </w:r>
      <w:r w:rsidRPr="00C06F98">
        <w:rPr>
          <w:rFonts w:ascii="GHEA Grapalat" w:hAnsi="GHEA Grapalat" w:cs="Arial"/>
          <w:sz w:val="20"/>
          <w:vertAlign w:val="superscript"/>
          <w:lang w:val="hy-AM"/>
        </w:rPr>
        <w:t xml:space="preserve"> </w:t>
      </w:r>
      <w:r w:rsidRPr="00C06F98">
        <w:rPr>
          <w:rFonts w:ascii="GHEA Grapalat" w:hAnsi="GHEA Grapalat"/>
          <w:sz w:val="20"/>
          <w:vertAlign w:val="superscript"/>
          <w:lang w:val="hy-AM"/>
        </w:rPr>
        <w:t xml:space="preserve"> (</w:t>
      </w:r>
      <w:r w:rsidRPr="00C06F98">
        <w:rPr>
          <w:rFonts w:ascii="GHEA Grapalat" w:hAnsi="GHEA Grapalat" w:cs="Sylfaen"/>
          <w:sz w:val="20"/>
          <w:vertAlign w:val="superscript"/>
          <w:lang w:val="hy-AM"/>
        </w:rPr>
        <w:t>ղեկավարի</w:t>
      </w:r>
      <w:r w:rsidRPr="00C06F98">
        <w:rPr>
          <w:rFonts w:ascii="GHEA Grapalat" w:hAnsi="GHEA Grapalat" w:cs="Arial"/>
          <w:sz w:val="20"/>
          <w:vertAlign w:val="superscript"/>
          <w:lang w:val="hy-AM"/>
        </w:rPr>
        <w:t xml:space="preserve"> </w:t>
      </w:r>
      <w:r w:rsidRPr="00C06F98">
        <w:rPr>
          <w:rFonts w:ascii="GHEA Grapalat" w:hAnsi="GHEA Grapalat" w:cs="Sylfaen"/>
          <w:sz w:val="20"/>
          <w:vertAlign w:val="superscript"/>
          <w:lang w:val="hy-AM"/>
        </w:rPr>
        <w:t>պաշտոնը</w:t>
      </w:r>
      <w:r w:rsidRPr="00C06F98">
        <w:rPr>
          <w:rFonts w:ascii="GHEA Grapalat" w:hAnsi="GHEA Grapalat" w:cs="Arial"/>
          <w:sz w:val="20"/>
          <w:vertAlign w:val="superscript"/>
          <w:lang w:val="hy-AM"/>
        </w:rPr>
        <w:t>, ա</w:t>
      </w:r>
      <w:r w:rsidRPr="00C06F98">
        <w:rPr>
          <w:rFonts w:ascii="GHEA Grapalat" w:hAnsi="GHEA Grapalat" w:cs="Sylfaen"/>
          <w:sz w:val="20"/>
          <w:vertAlign w:val="superscript"/>
          <w:lang w:val="hy-AM"/>
        </w:rPr>
        <w:t>նուն</w:t>
      </w:r>
      <w:r w:rsidRPr="00C06F98">
        <w:rPr>
          <w:rFonts w:ascii="GHEA Grapalat" w:hAnsi="GHEA Grapalat" w:cs="Arial"/>
          <w:sz w:val="20"/>
          <w:vertAlign w:val="superscript"/>
          <w:lang w:val="hy-AM"/>
        </w:rPr>
        <w:t xml:space="preserve"> </w:t>
      </w:r>
      <w:r w:rsidRPr="00C06F98">
        <w:rPr>
          <w:rFonts w:ascii="GHEA Grapalat" w:hAnsi="GHEA Grapalat" w:cs="Sylfaen"/>
          <w:sz w:val="20"/>
          <w:vertAlign w:val="superscript"/>
          <w:lang w:val="hy-AM"/>
        </w:rPr>
        <w:t>ազգանունը</w:t>
      </w:r>
      <w:r w:rsidRPr="00C06F98">
        <w:rPr>
          <w:rFonts w:ascii="GHEA Grapalat" w:hAnsi="GHEA Grapalat" w:cs="Arial"/>
          <w:sz w:val="20"/>
          <w:vertAlign w:val="superscript"/>
          <w:lang w:val="hy-AM"/>
        </w:rPr>
        <w:t xml:space="preserve">)                                                            </w:t>
      </w:r>
      <w:r w:rsidRPr="00C06F98">
        <w:rPr>
          <w:rFonts w:ascii="GHEA Grapalat" w:hAnsi="GHEA Grapalat" w:cs="Sylfaen"/>
          <w:sz w:val="20"/>
          <w:vertAlign w:val="superscript"/>
          <w:lang w:val="hy-AM"/>
        </w:rPr>
        <w:t>ստորագրությունը</w:t>
      </w:r>
      <w:r w:rsidRPr="00C06F98">
        <w:rPr>
          <w:rFonts w:ascii="GHEA Grapalat" w:hAnsi="GHEA Grapalat" w:cs="Arial"/>
          <w:sz w:val="20"/>
          <w:vertAlign w:val="superscript"/>
          <w:lang w:val="hy-AM"/>
        </w:rPr>
        <w:t>)</w:t>
      </w:r>
    </w:p>
    <w:p w14:paraId="7EA2A3A7" w14:textId="77777777" w:rsidR="00BB2D31" w:rsidRPr="00C06F98" w:rsidRDefault="00BB2D31" w:rsidP="00BB2D31">
      <w:pPr>
        <w:jc w:val="both"/>
        <w:rPr>
          <w:rFonts w:ascii="GHEA Grapalat" w:hAnsi="GHEA Grapalat" w:cs="Arial"/>
          <w:sz w:val="20"/>
          <w:vertAlign w:val="superscript"/>
          <w:lang w:val="hy-AM"/>
        </w:rPr>
      </w:pPr>
    </w:p>
    <w:p w14:paraId="406D436A" w14:textId="77777777" w:rsidR="00BB2D31" w:rsidRPr="00C06F98" w:rsidRDefault="00BB2D31" w:rsidP="00BB2D31">
      <w:pPr>
        <w:jc w:val="both"/>
        <w:rPr>
          <w:rFonts w:ascii="GHEA Grapalat" w:hAnsi="GHEA Grapalat"/>
          <w:sz w:val="20"/>
          <w:lang w:val="hy-AM"/>
        </w:rPr>
      </w:pPr>
      <w:r w:rsidRPr="00C06F98">
        <w:rPr>
          <w:rFonts w:ascii="GHEA Grapalat" w:hAnsi="GHEA Grapalat"/>
          <w:sz w:val="20"/>
          <w:lang w:val="hy-AM"/>
        </w:rPr>
        <w:t xml:space="preserve">    </w:t>
      </w:r>
    </w:p>
    <w:p w14:paraId="3AC01C30" w14:textId="77777777" w:rsidR="00BB2D31" w:rsidRPr="00C06F98" w:rsidRDefault="00BB2D31" w:rsidP="00BB2D31">
      <w:pPr>
        <w:jc w:val="right"/>
        <w:rPr>
          <w:rFonts w:ascii="GHEA Grapalat" w:hAnsi="GHEA Grapalat" w:cs="Arial"/>
          <w:sz w:val="20"/>
          <w:lang w:val="hy-AM"/>
        </w:rPr>
      </w:pPr>
      <w:r w:rsidRPr="00C06F98">
        <w:rPr>
          <w:rFonts w:ascii="GHEA Grapalat" w:hAnsi="GHEA Grapalat" w:cs="Sylfaen"/>
          <w:sz w:val="20"/>
          <w:lang w:val="hy-AM"/>
        </w:rPr>
        <w:t>Կ</w:t>
      </w:r>
      <w:r w:rsidRPr="00C06F98">
        <w:rPr>
          <w:rFonts w:ascii="GHEA Grapalat" w:hAnsi="GHEA Grapalat" w:cs="Arial"/>
          <w:sz w:val="20"/>
          <w:lang w:val="hy-AM"/>
        </w:rPr>
        <w:t xml:space="preserve">. </w:t>
      </w:r>
      <w:r w:rsidRPr="00C06F98">
        <w:rPr>
          <w:rFonts w:ascii="GHEA Grapalat" w:hAnsi="GHEA Grapalat" w:cs="Sylfaen"/>
          <w:sz w:val="20"/>
          <w:lang w:val="hy-AM"/>
        </w:rPr>
        <w:t>Տ</w:t>
      </w:r>
      <w:r w:rsidRPr="00C06F98">
        <w:rPr>
          <w:rFonts w:ascii="GHEA Grapalat" w:hAnsi="GHEA Grapalat" w:cs="Arial"/>
          <w:sz w:val="20"/>
          <w:lang w:val="hy-AM"/>
        </w:rPr>
        <w:t>.</w:t>
      </w:r>
      <w:r w:rsidRPr="00C06F98">
        <w:rPr>
          <w:rFonts w:ascii="GHEA Grapalat" w:hAnsi="GHEA Grapalat" w:cs="Arial"/>
          <w:sz w:val="20"/>
          <w:lang w:val="hy-AM"/>
        </w:rPr>
        <w:tab/>
      </w:r>
      <w:r w:rsidRPr="00C06F98">
        <w:rPr>
          <w:rFonts w:ascii="GHEA Grapalat" w:hAnsi="GHEA Grapalat" w:cs="Arial"/>
          <w:sz w:val="20"/>
          <w:lang w:val="hy-AM"/>
        </w:rPr>
        <w:tab/>
        <w:t xml:space="preserve"> </w:t>
      </w:r>
    </w:p>
    <w:p w14:paraId="77063FBE" w14:textId="77777777" w:rsidR="00BB2D31" w:rsidRPr="00C06F98" w:rsidRDefault="00BB2D31" w:rsidP="00BB2D31">
      <w:pPr>
        <w:pStyle w:val="BodyTextIndent3"/>
        <w:spacing w:line="240" w:lineRule="auto"/>
        <w:jc w:val="right"/>
        <w:rPr>
          <w:rFonts w:ascii="GHEA Grapalat" w:hAnsi="GHEA Grapalat"/>
          <w:b/>
          <w:lang w:val="hy-AM"/>
        </w:rPr>
      </w:pPr>
    </w:p>
    <w:p w14:paraId="45C841DA" w14:textId="77777777" w:rsidR="00BB2D31" w:rsidRPr="00C06F98" w:rsidRDefault="00BB2D31" w:rsidP="00BB2D31">
      <w:pPr>
        <w:pStyle w:val="BodyTextIndent3"/>
        <w:spacing w:line="240" w:lineRule="auto"/>
        <w:jc w:val="right"/>
        <w:rPr>
          <w:rFonts w:ascii="GHEA Grapalat" w:hAnsi="GHEA Grapalat"/>
          <w:b/>
          <w:sz w:val="18"/>
          <w:szCs w:val="18"/>
          <w:lang w:val="hy-AM"/>
        </w:rPr>
      </w:pPr>
    </w:p>
    <w:p w14:paraId="2E931C57" w14:textId="77777777" w:rsidR="00BB2D31" w:rsidRPr="00C06F98" w:rsidRDefault="00BB2D31" w:rsidP="00BB2D31">
      <w:pPr>
        <w:jc w:val="both"/>
        <w:rPr>
          <w:rFonts w:ascii="GHEA Grapalat" w:hAnsi="GHEA Grapalat"/>
          <w:i/>
          <w:sz w:val="18"/>
          <w:szCs w:val="18"/>
          <w:lang w:val="hy-AM" w:eastAsia="ru-RU"/>
        </w:rPr>
      </w:pPr>
      <w:r w:rsidRPr="00C06F98">
        <w:rPr>
          <w:rFonts w:ascii="GHEA Grapalat" w:hAnsi="GHEA Grapalat"/>
          <w:i/>
          <w:sz w:val="18"/>
          <w:szCs w:val="18"/>
          <w:lang w:val="hy-AM"/>
        </w:rPr>
        <w:t>*</w:t>
      </w:r>
      <w:r w:rsidRPr="00C06F98">
        <w:rPr>
          <w:rFonts w:ascii="GHEA Grapalat" w:hAnsi="GHEA Grapalat"/>
          <w:i/>
          <w:sz w:val="18"/>
          <w:szCs w:val="18"/>
          <w:lang w:val="hy-AM" w:eastAsia="ru-RU"/>
        </w:rPr>
        <w:t>լրացվում է հանձնաժողովի քարտուղարի կողմից` մինչև հրավերը տեղեկագրում հրապարակելը:</w:t>
      </w:r>
    </w:p>
    <w:p w14:paraId="5CB30EC5" w14:textId="77777777" w:rsidR="00BB2D31" w:rsidRPr="00C06F98" w:rsidRDefault="00BB2D31" w:rsidP="00BB2D31">
      <w:pPr>
        <w:jc w:val="both"/>
        <w:rPr>
          <w:rFonts w:ascii="GHEA Grapalat" w:hAnsi="GHEA Grapalat"/>
          <w:i/>
          <w:sz w:val="18"/>
          <w:szCs w:val="18"/>
          <w:lang w:val="hy-AM" w:eastAsia="ru-RU"/>
        </w:rPr>
      </w:pPr>
      <w:r w:rsidRPr="00C06F98">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C06F98">
        <w:rPr>
          <w:rFonts w:ascii="Calibri" w:hAnsi="Calibri" w:cs="Calibri"/>
          <w:i/>
          <w:sz w:val="18"/>
          <w:szCs w:val="18"/>
          <w:lang w:val="hy-AM" w:eastAsia="ru-RU"/>
        </w:rPr>
        <w:t> </w:t>
      </w:r>
      <w:r w:rsidRPr="00C06F98">
        <w:rPr>
          <w:rFonts w:ascii="GHEA Grapalat" w:hAnsi="GHEA Grapalat" w:cs="GHEA Grapalat"/>
          <w:i/>
          <w:sz w:val="18"/>
          <w:szCs w:val="18"/>
          <w:lang w:val="hy-AM" w:eastAsia="ru-RU"/>
        </w:rPr>
        <w:t>մասին»</w:t>
      </w:r>
      <w:r w:rsidRPr="00C06F98">
        <w:rPr>
          <w:rFonts w:ascii="GHEA Grapalat" w:hAnsi="GHEA Grapalat"/>
          <w:i/>
          <w:sz w:val="18"/>
          <w:szCs w:val="18"/>
          <w:lang w:val="hy-AM" w:eastAsia="ru-RU"/>
        </w:rPr>
        <w:t xml:space="preserve"> </w:t>
      </w:r>
      <w:r w:rsidRPr="00C06F98">
        <w:rPr>
          <w:rFonts w:ascii="GHEA Grapalat" w:hAnsi="GHEA Grapalat" w:cs="GHEA Grapalat"/>
          <w:i/>
          <w:sz w:val="18"/>
          <w:szCs w:val="18"/>
          <w:lang w:val="hy-AM" w:eastAsia="ru-RU"/>
        </w:rPr>
        <w:t>օրենքի</w:t>
      </w:r>
      <w:r w:rsidRPr="00C06F98">
        <w:rPr>
          <w:rFonts w:ascii="GHEA Grapalat" w:hAnsi="GHEA Grapalat"/>
          <w:i/>
          <w:sz w:val="18"/>
          <w:szCs w:val="18"/>
          <w:lang w:val="hy-AM" w:eastAsia="ru-RU"/>
        </w:rPr>
        <w:t xml:space="preserve"> </w:t>
      </w:r>
      <w:r w:rsidRPr="00C06F98">
        <w:rPr>
          <w:rFonts w:ascii="GHEA Grapalat" w:hAnsi="GHEA Grapalat" w:cs="GHEA Grapalat"/>
          <w:i/>
          <w:sz w:val="18"/>
          <w:szCs w:val="18"/>
          <w:lang w:val="hy-AM" w:eastAsia="ru-RU"/>
        </w:rPr>
        <w:t>համաձայն՝</w:t>
      </w:r>
      <w:r w:rsidRPr="00C06F98">
        <w:rPr>
          <w:rFonts w:ascii="GHEA Grapalat" w:hAnsi="GHEA Grapalat"/>
          <w:i/>
          <w:sz w:val="18"/>
          <w:szCs w:val="18"/>
          <w:lang w:val="hy-AM" w:eastAsia="ru-RU"/>
        </w:rPr>
        <w:t xml:space="preserve"> </w:t>
      </w:r>
      <w:r w:rsidRPr="00C06F98">
        <w:rPr>
          <w:rFonts w:ascii="GHEA Grapalat" w:hAnsi="GHEA Grapalat" w:cs="GHEA Grapalat"/>
          <w:i/>
          <w:sz w:val="18"/>
          <w:szCs w:val="18"/>
          <w:lang w:val="hy-AM" w:eastAsia="ru-RU"/>
        </w:rPr>
        <w:t>իրավաբանական</w:t>
      </w:r>
      <w:r w:rsidRPr="00C06F98">
        <w:rPr>
          <w:rFonts w:ascii="GHEA Grapalat" w:hAnsi="GHEA Grapalat"/>
          <w:i/>
          <w:sz w:val="18"/>
          <w:szCs w:val="18"/>
          <w:lang w:val="hy-AM" w:eastAsia="ru-RU"/>
        </w:rPr>
        <w:t xml:space="preserve"> </w:t>
      </w:r>
      <w:r w:rsidRPr="00C06F98">
        <w:rPr>
          <w:rFonts w:ascii="GHEA Grapalat" w:hAnsi="GHEA Grapalat" w:cs="GHEA Grapalat"/>
          <w:i/>
          <w:sz w:val="18"/>
          <w:szCs w:val="18"/>
          <w:lang w:val="hy-AM" w:eastAsia="ru-RU"/>
        </w:rPr>
        <w:t>անձանց</w:t>
      </w:r>
      <w:r w:rsidRPr="00C06F98">
        <w:rPr>
          <w:rFonts w:ascii="GHEA Grapalat" w:hAnsi="GHEA Grapalat"/>
          <w:i/>
          <w:sz w:val="18"/>
          <w:szCs w:val="18"/>
          <w:lang w:val="hy-AM" w:eastAsia="ru-RU"/>
        </w:rPr>
        <w:t xml:space="preserve"> </w:t>
      </w:r>
      <w:r w:rsidRPr="00C06F98">
        <w:rPr>
          <w:rFonts w:ascii="GHEA Grapalat" w:hAnsi="GHEA Grapalat" w:cs="GHEA Grapalat"/>
          <w:i/>
          <w:sz w:val="18"/>
          <w:szCs w:val="18"/>
          <w:lang w:val="hy-AM" w:eastAsia="ru-RU"/>
        </w:rPr>
        <w:t>պետական</w:t>
      </w:r>
      <w:r w:rsidRPr="00C06F98">
        <w:rPr>
          <w:rFonts w:ascii="GHEA Grapalat" w:hAnsi="GHEA Grapalat"/>
          <w:i/>
          <w:sz w:val="18"/>
          <w:szCs w:val="18"/>
          <w:lang w:val="hy-AM" w:eastAsia="ru-RU"/>
        </w:rPr>
        <w:t xml:space="preserve"> </w:t>
      </w:r>
      <w:r w:rsidRPr="00C06F98">
        <w:rPr>
          <w:rFonts w:ascii="GHEA Grapalat" w:hAnsi="GHEA Grapalat" w:cs="GHEA Grapalat"/>
          <w:i/>
          <w:sz w:val="18"/>
          <w:szCs w:val="18"/>
          <w:lang w:val="hy-AM" w:eastAsia="ru-RU"/>
        </w:rPr>
        <w:t>ռեգիստրի</w:t>
      </w:r>
      <w:r w:rsidRPr="00C06F98">
        <w:rPr>
          <w:rFonts w:ascii="GHEA Grapalat" w:hAnsi="GHEA Grapalat"/>
          <w:i/>
          <w:sz w:val="18"/>
          <w:szCs w:val="18"/>
          <w:lang w:val="hy-AM" w:eastAsia="ru-RU"/>
        </w:rPr>
        <w:t xml:space="preserve"> </w:t>
      </w:r>
      <w:r w:rsidRPr="00C06F98">
        <w:rPr>
          <w:rFonts w:ascii="GHEA Grapalat" w:hAnsi="GHEA Grapalat" w:cs="GHEA Grapalat"/>
          <w:i/>
          <w:sz w:val="18"/>
          <w:szCs w:val="18"/>
          <w:lang w:val="hy-AM" w:eastAsia="ru-RU"/>
        </w:rPr>
        <w:t>գործակալությունում</w:t>
      </w:r>
      <w:r w:rsidRPr="00C06F98">
        <w:rPr>
          <w:rFonts w:ascii="GHEA Grapalat" w:hAnsi="GHEA Grapalat"/>
          <w:i/>
          <w:sz w:val="18"/>
          <w:szCs w:val="18"/>
          <w:lang w:val="hy-AM" w:eastAsia="ru-RU"/>
        </w:rPr>
        <w:t xml:space="preserve"> </w:t>
      </w:r>
      <w:r w:rsidRPr="00C06F98">
        <w:rPr>
          <w:rFonts w:ascii="GHEA Grapalat" w:hAnsi="GHEA Grapalat" w:cs="GHEA Grapalat"/>
          <w:i/>
          <w:sz w:val="18"/>
          <w:szCs w:val="18"/>
          <w:lang w:val="hy-AM" w:eastAsia="ru-RU"/>
        </w:rPr>
        <w:t>գրանցած՝</w:t>
      </w:r>
      <w:r w:rsidRPr="00C06F98">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p>
    <w:p w14:paraId="5C4A7B40" w14:textId="77777777" w:rsidR="00BB2D31" w:rsidRPr="00C06F98" w:rsidRDefault="00BB2D31" w:rsidP="00BB2D31">
      <w:pPr>
        <w:jc w:val="both"/>
        <w:rPr>
          <w:rFonts w:ascii="GHEA Grapalat" w:hAnsi="GHEA Grapalat"/>
          <w:i/>
          <w:sz w:val="18"/>
          <w:szCs w:val="18"/>
          <w:lang w:val="hy-AM" w:eastAsia="ru-RU"/>
        </w:rPr>
      </w:pPr>
      <w:r w:rsidRPr="00C06F98">
        <w:rPr>
          <w:rFonts w:ascii="GHEA Grapalat" w:hAnsi="GHEA Grapalat"/>
          <w:i/>
          <w:sz w:val="18"/>
          <w:szCs w:val="18"/>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30671E5E" w14:textId="77777777" w:rsidR="00BB2D31" w:rsidRPr="00C06F98" w:rsidRDefault="00BB2D31" w:rsidP="00BB2D31">
      <w:pPr>
        <w:pStyle w:val="FootnoteText"/>
        <w:jc w:val="both"/>
        <w:rPr>
          <w:rFonts w:ascii="GHEA Grapalat" w:hAnsi="GHEA Grapalat"/>
          <w:i/>
          <w:sz w:val="18"/>
          <w:szCs w:val="18"/>
          <w:lang w:val="hy-AM"/>
        </w:rPr>
      </w:pPr>
      <w:r w:rsidRPr="00C06F98">
        <w:rPr>
          <w:rFonts w:ascii="GHEA Grapalat" w:hAnsi="GHEA Grapalat"/>
          <w:i/>
          <w:sz w:val="18"/>
          <w:szCs w:val="18"/>
          <w:lang w:val="hy-AM"/>
        </w:rPr>
        <w:t xml:space="preserve"> -եթե մասնակիցը անհատ ձեռնարկատեր  է կամ ֆիզիկական անձ, ապա իրական շահառուների վերաբերյալ տեղեկատվություն չի ներկայացնում:</w:t>
      </w:r>
    </w:p>
    <w:p w14:paraId="76D8543D" w14:textId="77777777" w:rsidR="00BB2D31" w:rsidRPr="00C06F98" w:rsidRDefault="00BB2D31" w:rsidP="00BB2D31">
      <w:pPr>
        <w:pStyle w:val="BodyTextIndent3"/>
        <w:spacing w:line="240" w:lineRule="auto"/>
        <w:jc w:val="right"/>
        <w:rPr>
          <w:rFonts w:ascii="GHEA Grapalat" w:hAnsi="GHEA Grapalat"/>
          <w:i/>
          <w:sz w:val="18"/>
          <w:szCs w:val="18"/>
          <w:lang w:val="hy-AM" w:eastAsia="ru-RU"/>
        </w:rPr>
      </w:pPr>
      <w:r w:rsidRPr="00C06F98">
        <w:rPr>
          <w:rFonts w:ascii="GHEA Grapalat" w:hAnsi="GHEA Grapalat"/>
          <w:i/>
          <w:sz w:val="18"/>
          <w:szCs w:val="18"/>
          <w:lang w:val="hy-AM" w:eastAsia="ru-RU"/>
        </w:rPr>
        <w:t>*** պարբերությունը և հավելված 1.1 հանվում են, եթե գնման առարկան չի հանդիսանում շինարարական աշխատանքներ:</w:t>
      </w:r>
    </w:p>
    <w:p w14:paraId="2A91C830" w14:textId="38502CED" w:rsidR="00CE3A99" w:rsidRPr="00C06F98" w:rsidRDefault="00CE3A99" w:rsidP="00BB2D31">
      <w:pPr>
        <w:pStyle w:val="BodyTextIndent3"/>
        <w:spacing w:line="240" w:lineRule="auto"/>
        <w:jc w:val="right"/>
        <w:rPr>
          <w:rFonts w:ascii="GHEA Grapalat" w:hAnsi="GHEA Grapalat" w:cs="Sylfaen"/>
          <w:b/>
          <w:lang w:val="hy-AM"/>
        </w:rPr>
      </w:pPr>
      <w:r w:rsidRPr="00C06F98">
        <w:rPr>
          <w:rFonts w:ascii="GHEA Grapalat" w:hAnsi="GHEA Grapalat" w:cs="Sylfaen"/>
          <w:b/>
          <w:lang w:val="hy-AM"/>
        </w:rPr>
        <w:t xml:space="preserve"> </w:t>
      </w:r>
    </w:p>
    <w:p w14:paraId="1E382B7A" w14:textId="5F095EFC" w:rsidR="00614AC6" w:rsidRPr="00C06F98" w:rsidRDefault="000B1088" w:rsidP="000B1088">
      <w:pPr>
        <w:pStyle w:val="BodyTextIndent3"/>
        <w:spacing w:line="240" w:lineRule="auto"/>
        <w:ind w:firstLine="0"/>
        <w:jc w:val="right"/>
        <w:rPr>
          <w:rFonts w:ascii="GHEA Grapalat" w:hAnsi="GHEA Grapalat"/>
          <w:b/>
          <w:lang w:val="hy-AM"/>
        </w:rPr>
      </w:pPr>
      <w:r w:rsidRPr="00C06F98">
        <w:rPr>
          <w:rFonts w:ascii="GHEA Grapalat" w:hAnsi="GHEA Grapalat"/>
          <w:b/>
          <w:lang w:val="hy-AM"/>
        </w:rPr>
        <w:br w:type="page"/>
      </w:r>
    </w:p>
    <w:p w14:paraId="6BE8B192" w14:textId="77777777" w:rsidR="00614AC6" w:rsidRPr="00C06F98" w:rsidRDefault="00614AC6" w:rsidP="00614AC6">
      <w:pPr>
        <w:pStyle w:val="BodyTextIndent3"/>
        <w:spacing w:line="240" w:lineRule="auto"/>
        <w:ind w:firstLine="0"/>
        <w:jc w:val="right"/>
        <w:rPr>
          <w:rFonts w:ascii="GHEA Grapalat" w:hAnsi="GHEA Grapalat"/>
          <w:b/>
          <w:lang w:val="hy-AM"/>
        </w:rPr>
      </w:pPr>
    </w:p>
    <w:p w14:paraId="017AD867" w14:textId="77777777" w:rsidR="00BB2D31" w:rsidRPr="00C06F98" w:rsidRDefault="00BB2D31" w:rsidP="00233035">
      <w:pPr>
        <w:pStyle w:val="Heading3"/>
        <w:spacing w:line="240" w:lineRule="auto"/>
        <w:ind w:firstLine="567"/>
        <w:jc w:val="right"/>
        <w:rPr>
          <w:rFonts w:ascii="GHEA Grapalat" w:hAnsi="GHEA Grapalat" w:cs="Arial"/>
          <w:b/>
          <w:i w:val="0"/>
          <w:lang w:val="hy-AM"/>
        </w:rPr>
      </w:pPr>
      <w:r w:rsidRPr="00C06F98">
        <w:rPr>
          <w:rFonts w:ascii="GHEA Grapalat" w:hAnsi="GHEA Grapalat" w:cs="Sylfaen"/>
          <w:b/>
          <w:i w:val="0"/>
          <w:lang w:val="hy-AM"/>
        </w:rPr>
        <w:t>Հավելված</w:t>
      </w:r>
      <w:r w:rsidRPr="00C06F98">
        <w:rPr>
          <w:rFonts w:ascii="GHEA Grapalat" w:hAnsi="GHEA Grapalat" w:cs="Arial"/>
          <w:b/>
          <w:i w:val="0"/>
          <w:lang w:val="hy-AM"/>
        </w:rPr>
        <w:t xml:space="preserve"> 1.3**</w:t>
      </w:r>
    </w:p>
    <w:p w14:paraId="60CC969F" w14:textId="77A4A0C0" w:rsidR="00BB2D31" w:rsidRPr="00C06F98" w:rsidRDefault="00BB2D31" w:rsidP="00233035">
      <w:pPr>
        <w:pStyle w:val="BodyTextIndent3"/>
        <w:spacing w:line="240" w:lineRule="auto"/>
        <w:jc w:val="right"/>
        <w:rPr>
          <w:rFonts w:ascii="GHEA Grapalat" w:hAnsi="GHEA Grapalat" w:cs="Arial"/>
          <w:b/>
          <w:lang w:val="hy-AM"/>
        </w:rPr>
      </w:pPr>
      <w:r w:rsidRPr="00C06F98">
        <w:rPr>
          <w:rFonts w:ascii="GHEA Grapalat" w:hAnsi="GHEA Grapalat"/>
          <w:sz w:val="24"/>
          <w:szCs w:val="24"/>
          <w:lang w:val="hy-AM"/>
        </w:rPr>
        <w:t>«</w:t>
      </w:r>
      <w:r w:rsidR="00C06F98">
        <w:rPr>
          <w:rFonts w:ascii="GHEA Grapalat" w:hAnsi="GHEA Grapalat"/>
          <w:b/>
          <w:lang w:val="hy-AM"/>
        </w:rPr>
        <w:t>ԵՔ-ԲՄԱՇՁԲ-</w:t>
      </w:r>
      <w:r w:rsidR="009D5900">
        <w:rPr>
          <w:rFonts w:ascii="GHEA Grapalat" w:hAnsi="GHEA Grapalat"/>
          <w:b/>
          <w:lang w:val="hy-AM"/>
        </w:rPr>
        <w:t>26/35</w:t>
      </w:r>
      <w:r w:rsidRPr="00C06F98">
        <w:rPr>
          <w:rFonts w:ascii="GHEA Grapalat" w:hAnsi="GHEA Grapalat"/>
          <w:sz w:val="24"/>
          <w:szCs w:val="24"/>
          <w:lang w:val="hy-AM"/>
        </w:rPr>
        <w:t>»*</w:t>
      </w:r>
      <w:r w:rsidRPr="00C06F98">
        <w:rPr>
          <w:rFonts w:ascii="GHEA Grapalat" w:hAnsi="GHEA Grapalat"/>
          <w:b/>
          <w:lang w:val="hy-AM"/>
        </w:rPr>
        <w:t xml:space="preserve">  </w:t>
      </w:r>
      <w:r w:rsidRPr="00C06F98">
        <w:rPr>
          <w:rFonts w:ascii="GHEA Grapalat" w:hAnsi="GHEA Grapalat" w:cs="Sylfaen"/>
          <w:b/>
          <w:lang w:val="hy-AM"/>
        </w:rPr>
        <w:t>ծածկագրով</w:t>
      </w:r>
    </w:p>
    <w:p w14:paraId="23BB3C3D" w14:textId="5EAE440E" w:rsidR="00BB2D31" w:rsidRPr="00C06F98" w:rsidRDefault="00BB2D31" w:rsidP="00233035">
      <w:pPr>
        <w:pStyle w:val="BodyTextIndent3"/>
        <w:spacing w:line="240" w:lineRule="auto"/>
        <w:ind w:firstLine="0"/>
        <w:jc w:val="right"/>
        <w:rPr>
          <w:rFonts w:ascii="GHEA Grapalat" w:hAnsi="GHEA Grapalat" w:cs="Sylfaen"/>
          <w:b/>
          <w:lang w:val="hy-AM"/>
        </w:rPr>
      </w:pPr>
      <w:r w:rsidRPr="00C06F98">
        <w:rPr>
          <w:rFonts w:ascii="GHEA Grapalat" w:hAnsi="GHEA Grapalat" w:cs="Sylfaen"/>
          <w:b/>
          <w:lang w:val="hy-AM"/>
        </w:rPr>
        <w:t xml:space="preserve">                                                                                                                           </w:t>
      </w:r>
      <w:r w:rsidR="00F57EA6" w:rsidRPr="00C06F98">
        <w:rPr>
          <w:rFonts w:ascii="GHEA Grapalat" w:hAnsi="GHEA Grapalat" w:cs="Sylfaen"/>
          <w:b/>
          <w:lang w:val="hy-AM"/>
        </w:rPr>
        <w:t>բաց մրցույթ</w:t>
      </w:r>
      <w:r w:rsidRPr="00C06F98">
        <w:rPr>
          <w:rFonts w:ascii="GHEA Grapalat" w:hAnsi="GHEA Grapalat" w:cs="Arial"/>
          <w:b/>
          <w:lang w:val="hy-AM"/>
        </w:rPr>
        <w:t xml:space="preserve">ի </w:t>
      </w:r>
      <w:r w:rsidRPr="00C06F98">
        <w:rPr>
          <w:rFonts w:ascii="GHEA Grapalat" w:hAnsi="GHEA Grapalat" w:cs="Sylfaen"/>
          <w:b/>
          <w:lang w:val="hy-AM"/>
        </w:rPr>
        <w:t>հրավերի</w:t>
      </w:r>
    </w:p>
    <w:p w14:paraId="2FF56887" w14:textId="77777777" w:rsidR="00C17342" w:rsidRPr="00C06F98" w:rsidRDefault="00C17342" w:rsidP="00C17342">
      <w:pPr>
        <w:ind w:left="360" w:hanging="360"/>
        <w:jc w:val="center"/>
        <w:rPr>
          <w:rFonts w:ascii="GHEA Grapalat" w:eastAsia="GHEA Grapalat" w:hAnsi="GHEA Grapalat" w:cs="GHEA Grapalat"/>
          <w:lang w:val="hy-AM"/>
        </w:rPr>
      </w:pPr>
      <w:r w:rsidRPr="00C06F98">
        <w:rPr>
          <w:rFonts w:ascii="GHEA Grapalat" w:eastAsia="GHEA Grapalat" w:hAnsi="GHEA Grapalat" w:cs="GHEA Grapalat"/>
          <w:lang w:val="hy-AM"/>
        </w:rPr>
        <w:t>ՁԵՎ</w:t>
      </w:r>
    </w:p>
    <w:p w14:paraId="74B7C4E7" w14:textId="77777777" w:rsidR="00C17342" w:rsidRPr="00C06F98"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C06F98" w:rsidRDefault="00C17342" w:rsidP="00C17342">
      <w:pPr>
        <w:ind w:left="360" w:hanging="360"/>
        <w:jc w:val="center"/>
        <w:rPr>
          <w:rFonts w:ascii="GHEA Grapalat" w:eastAsia="GHEA Grapalat" w:hAnsi="GHEA Grapalat" w:cs="GHEA Grapalat"/>
          <w:lang w:val="hy-AM"/>
        </w:rPr>
      </w:pPr>
      <w:r w:rsidRPr="00C06F98">
        <w:rPr>
          <w:rFonts w:ascii="GHEA Grapalat" w:eastAsia="GHEA Grapalat" w:hAnsi="GHEA Grapalat" w:cs="GHEA Grapalat"/>
          <w:lang w:val="hy-AM"/>
        </w:rPr>
        <w:t>ԻՐԱԿԱՆ ՇԱՀԱՌՈՒՆԵՐԻ ՎԵՐԱԲԵՐՅԱԼ ՀԱՅՏԱՐԱՐԱԳՐԻ</w:t>
      </w:r>
    </w:p>
    <w:p w14:paraId="1FE2904E" w14:textId="77777777" w:rsidR="000E20A1" w:rsidRPr="00C06F98"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Pr="00C06F98"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C06F98" w:rsidRDefault="000E20A1" w:rsidP="000E20A1">
      <w:pPr>
        <w:ind w:left="360" w:hanging="360"/>
        <w:jc w:val="center"/>
        <w:rPr>
          <w:rFonts w:ascii="GHEA Grapalat" w:eastAsia="GHEA Grapalat" w:hAnsi="GHEA Grapalat" w:cs="GHEA Grapalat"/>
          <w:lang w:val="hy-AM"/>
        </w:rPr>
      </w:pPr>
    </w:p>
    <w:p w14:paraId="6B82C7D7" w14:textId="77777777" w:rsidR="000E20A1" w:rsidRPr="00C06F98"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lang w:val="hy-AM"/>
        </w:rPr>
      </w:pPr>
      <w:r w:rsidRPr="00C06F98">
        <w:rPr>
          <w:rFonts w:ascii="GHEA Grapalat" w:eastAsia="GHEA Grapalat" w:hAnsi="GHEA Grapalat" w:cs="GHEA Grapalat"/>
          <w:b/>
          <w:lang w:val="hy-AM"/>
        </w:rPr>
        <w:t>Կազմակերպությունը</w:t>
      </w:r>
    </w:p>
    <w:p w14:paraId="13397BF8" w14:textId="77777777" w:rsidR="000E20A1" w:rsidRPr="00C06F98"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C06F98">
        <w:rPr>
          <w:rFonts w:ascii="GHEA Grapalat" w:eastAsia="GHEA Grapalat" w:hAnsi="GHEA Grapalat" w:cs="GHEA Grapalat"/>
          <w:i/>
          <w:lang w:val="hy-AM"/>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C06F98" w14:paraId="3E0F3A2A" w14:textId="77777777" w:rsidTr="007E39F5">
        <w:tc>
          <w:tcPr>
            <w:tcW w:w="2836" w:type="dxa"/>
            <w:shd w:val="clear" w:color="auto" w:fill="D9E2F3"/>
            <w:vAlign w:val="center"/>
          </w:tcPr>
          <w:p w14:paraId="1F558C1F"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Անվանումը</w:t>
            </w:r>
          </w:p>
        </w:tc>
        <w:tc>
          <w:tcPr>
            <w:tcW w:w="6180" w:type="dxa"/>
            <w:vAlign w:val="center"/>
          </w:tcPr>
          <w:p w14:paraId="2FED4F7D"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1DA0BEBC" w14:textId="77777777" w:rsidTr="007E39F5">
        <w:tc>
          <w:tcPr>
            <w:tcW w:w="2836" w:type="dxa"/>
            <w:shd w:val="clear" w:color="auto" w:fill="D9E2F3"/>
            <w:vAlign w:val="center"/>
          </w:tcPr>
          <w:p w14:paraId="6937293C"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Անվանումը լատինատառ</w:t>
            </w:r>
          </w:p>
        </w:tc>
        <w:tc>
          <w:tcPr>
            <w:tcW w:w="6180" w:type="dxa"/>
            <w:vAlign w:val="center"/>
          </w:tcPr>
          <w:p w14:paraId="0435C3AF"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4C07F975" w14:textId="77777777" w:rsidTr="007E39F5">
        <w:tc>
          <w:tcPr>
            <w:tcW w:w="2836" w:type="dxa"/>
            <w:shd w:val="clear" w:color="auto" w:fill="D9E2F3"/>
            <w:vAlign w:val="center"/>
          </w:tcPr>
          <w:p w14:paraId="3AC1E194"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Պետական գրանցման համարը</w:t>
            </w:r>
          </w:p>
        </w:tc>
        <w:tc>
          <w:tcPr>
            <w:tcW w:w="6180" w:type="dxa"/>
            <w:vAlign w:val="center"/>
          </w:tcPr>
          <w:p w14:paraId="3AF7B5D8"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43D0728C" w14:textId="77777777" w:rsidTr="007E39F5">
        <w:tc>
          <w:tcPr>
            <w:tcW w:w="2836" w:type="dxa"/>
            <w:shd w:val="clear" w:color="auto" w:fill="D9E2F3"/>
            <w:vAlign w:val="center"/>
          </w:tcPr>
          <w:p w14:paraId="68F9DD1C"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Գրանցման օրը, ամիսը, տարին</w:t>
            </w:r>
          </w:p>
        </w:tc>
        <w:tc>
          <w:tcPr>
            <w:tcW w:w="6180" w:type="dxa"/>
            <w:vAlign w:val="center"/>
          </w:tcPr>
          <w:p w14:paraId="54A472AE"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035F1146" w14:textId="77777777" w:rsidTr="007E39F5">
        <w:tc>
          <w:tcPr>
            <w:tcW w:w="2836" w:type="dxa"/>
            <w:shd w:val="clear" w:color="auto" w:fill="D9E2F3"/>
            <w:vAlign w:val="center"/>
          </w:tcPr>
          <w:p w14:paraId="2EC74FEF" w14:textId="77777777" w:rsidR="000E20A1" w:rsidRPr="00C06F98"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r w:rsidRPr="00C06F98">
              <w:rPr>
                <w:rFonts w:ascii="GHEA Grapalat" w:eastAsia="GHEA Grapalat" w:hAnsi="GHEA Grapalat" w:cs="GHEA Grapalat"/>
                <w:lang w:val="hy-AM"/>
              </w:rPr>
              <w:t>Գրանցման հասցեն</w:t>
            </w:r>
          </w:p>
        </w:tc>
        <w:tc>
          <w:tcPr>
            <w:tcW w:w="6180" w:type="dxa"/>
            <w:vAlign w:val="center"/>
          </w:tcPr>
          <w:p w14:paraId="2F524CF5"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1A669147" w14:textId="77777777" w:rsidTr="007E39F5">
        <w:tc>
          <w:tcPr>
            <w:tcW w:w="2836" w:type="dxa"/>
            <w:shd w:val="clear" w:color="auto" w:fill="D9E2F3"/>
            <w:vAlign w:val="center"/>
          </w:tcPr>
          <w:p w14:paraId="71265BBB" w14:textId="77777777" w:rsidR="000E20A1" w:rsidRPr="00C06F98"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r w:rsidRPr="00C06F98">
              <w:rPr>
                <w:rFonts w:ascii="GHEA Grapalat" w:eastAsia="GHEA Grapalat" w:hAnsi="GHEA Grapalat" w:cs="GHEA Grapalat"/>
                <w:lang w:val="hy-AM"/>
              </w:rPr>
              <w:t>Գրանցման պետությունը</w:t>
            </w:r>
          </w:p>
        </w:tc>
        <w:tc>
          <w:tcPr>
            <w:tcW w:w="6180" w:type="dxa"/>
            <w:vAlign w:val="center"/>
          </w:tcPr>
          <w:p w14:paraId="679A02B4"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563E00C7" w14:textId="77777777" w:rsidTr="007E39F5">
        <w:tc>
          <w:tcPr>
            <w:tcW w:w="2836" w:type="dxa"/>
            <w:shd w:val="clear" w:color="auto" w:fill="D9E2F3"/>
            <w:vAlign w:val="center"/>
          </w:tcPr>
          <w:p w14:paraId="6BE01B1F" w14:textId="77777777" w:rsidR="000E20A1" w:rsidRPr="00C06F98"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r w:rsidRPr="00C06F98">
              <w:rPr>
                <w:rFonts w:ascii="GHEA Grapalat" w:eastAsia="GHEA Grapalat" w:hAnsi="GHEA Grapalat" w:cs="GHEA Grapalat"/>
                <w:lang w:val="hy-AM"/>
              </w:rPr>
              <w:t>Գործադիր մարմնի ղեկավարի անունը և ազգանունը</w:t>
            </w:r>
          </w:p>
        </w:tc>
        <w:tc>
          <w:tcPr>
            <w:tcW w:w="6180" w:type="dxa"/>
            <w:vAlign w:val="center"/>
          </w:tcPr>
          <w:p w14:paraId="0F7D554C" w14:textId="77777777" w:rsidR="000E20A1" w:rsidRPr="00C06F98" w:rsidRDefault="000E20A1" w:rsidP="007E39F5">
            <w:pPr>
              <w:spacing w:before="240" w:after="240"/>
              <w:rPr>
                <w:rFonts w:ascii="GHEA Grapalat" w:eastAsia="GHEA Grapalat" w:hAnsi="GHEA Grapalat" w:cs="GHEA Grapalat"/>
                <w:lang w:val="hy-AM"/>
              </w:rPr>
            </w:pPr>
          </w:p>
        </w:tc>
      </w:tr>
    </w:tbl>
    <w:p w14:paraId="23B0A6AA" w14:textId="77777777" w:rsidR="000E20A1" w:rsidRPr="00C06F98"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C06F98">
        <w:rPr>
          <w:rFonts w:ascii="GHEA Grapalat" w:eastAsia="GHEA Grapalat" w:hAnsi="GHEA Grapalat" w:cs="GHEA Grapalat"/>
          <w:i/>
          <w:lang w:val="hy-AM"/>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C16E1" w14:paraId="165E4977" w14:textId="77777777" w:rsidTr="007E39F5">
        <w:tc>
          <w:tcPr>
            <w:tcW w:w="2835" w:type="dxa"/>
            <w:shd w:val="clear" w:color="auto" w:fill="D9E2F3"/>
            <w:vAlign w:val="center"/>
          </w:tcPr>
          <w:p w14:paraId="4AF68F77"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Հայտարարագիրը ներկայացնող անձի անունը և ազգանունը</w:t>
            </w:r>
          </w:p>
        </w:tc>
        <w:tc>
          <w:tcPr>
            <w:tcW w:w="6180" w:type="dxa"/>
            <w:vAlign w:val="center"/>
          </w:tcPr>
          <w:p w14:paraId="6FEA9B8C"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0EF5162F" w14:textId="77777777" w:rsidTr="007E39F5">
        <w:tc>
          <w:tcPr>
            <w:tcW w:w="2835" w:type="dxa"/>
            <w:shd w:val="clear" w:color="auto" w:fill="D9E2F3"/>
            <w:vAlign w:val="center"/>
          </w:tcPr>
          <w:p w14:paraId="3A351A98"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Հայտարարագիրը ներկայացնող անձի պաշտոնը</w:t>
            </w:r>
          </w:p>
        </w:tc>
        <w:tc>
          <w:tcPr>
            <w:tcW w:w="6180" w:type="dxa"/>
            <w:vAlign w:val="center"/>
          </w:tcPr>
          <w:p w14:paraId="224A142F" w14:textId="77777777" w:rsidR="000E20A1" w:rsidRPr="00C06F98" w:rsidRDefault="000E20A1" w:rsidP="007E39F5">
            <w:pPr>
              <w:spacing w:before="240" w:after="240"/>
              <w:rPr>
                <w:rFonts w:ascii="GHEA Grapalat" w:eastAsia="GHEA Grapalat" w:hAnsi="GHEA Grapalat" w:cs="GHEA Grapalat"/>
                <w:lang w:val="hy-AM"/>
              </w:rPr>
            </w:pPr>
          </w:p>
        </w:tc>
      </w:tr>
    </w:tbl>
    <w:p w14:paraId="6B60CB02" w14:textId="77777777" w:rsidR="000E20A1" w:rsidRPr="00C06F98"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C06F98">
        <w:rPr>
          <w:rFonts w:ascii="GHEA Grapalat" w:eastAsia="GHEA Grapalat" w:hAnsi="GHEA Grapalat" w:cs="GHEA Grapalat"/>
          <w:i/>
          <w:lang w:val="hy-AM"/>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C16E1" w14:paraId="03216970" w14:textId="77777777" w:rsidTr="007E39F5">
        <w:tc>
          <w:tcPr>
            <w:tcW w:w="2835" w:type="dxa"/>
            <w:shd w:val="clear" w:color="auto" w:fill="D9E2F3"/>
            <w:vAlign w:val="center"/>
          </w:tcPr>
          <w:p w14:paraId="7B5905EE"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Հայտարարագրի ստորագրման օրը, ամիսը, տարին</w:t>
            </w:r>
          </w:p>
        </w:tc>
        <w:tc>
          <w:tcPr>
            <w:tcW w:w="6180" w:type="dxa"/>
            <w:vAlign w:val="center"/>
          </w:tcPr>
          <w:p w14:paraId="2145858E"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674B1E66" w14:textId="77777777" w:rsidTr="007E39F5">
        <w:tc>
          <w:tcPr>
            <w:tcW w:w="2835" w:type="dxa"/>
            <w:shd w:val="clear" w:color="auto" w:fill="D9E2F3"/>
            <w:vAlign w:val="center"/>
          </w:tcPr>
          <w:p w14:paraId="33D6A0CA"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lastRenderedPageBreak/>
              <w:t>Հայտարարագրի էջերի քանակը</w:t>
            </w:r>
          </w:p>
        </w:tc>
        <w:tc>
          <w:tcPr>
            <w:tcW w:w="6180" w:type="dxa"/>
            <w:vAlign w:val="center"/>
          </w:tcPr>
          <w:p w14:paraId="4BE33A94"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387AE09B" w14:textId="77777777" w:rsidTr="007E39F5">
        <w:tc>
          <w:tcPr>
            <w:tcW w:w="2835" w:type="dxa"/>
            <w:shd w:val="clear" w:color="auto" w:fill="D9E2F3"/>
            <w:vAlign w:val="center"/>
          </w:tcPr>
          <w:p w14:paraId="47DA18B4"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Հայտարարագիրը ներկայացնող անձի ստորագրությունը</w:t>
            </w:r>
          </w:p>
        </w:tc>
        <w:tc>
          <w:tcPr>
            <w:tcW w:w="6180" w:type="dxa"/>
            <w:vAlign w:val="center"/>
          </w:tcPr>
          <w:p w14:paraId="14F28F94" w14:textId="77777777" w:rsidR="000E20A1" w:rsidRPr="00C06F98" w:rsidRDefault="000E20A1" w:rsidP="007E39F5">
            <w:pPr>
              <w:spacing w:before="240" w:after="240"/>
              <w:rPr>
                <w:rFonts w:ascii="GHEA Grapalat" w:eastAsia="GHEA Grapalat" w:hAnsi="GHEA Grapalat" w:cs="GHEA Grapalat"/>
                <w:lang w:val="hy-AM"/>
              </w:rPr>
            </w:pPr>
          </w:p>
        </w:tc>
      </w:tr>
    </w:tbl>
    <w:p w14:paraId="5D076ADB" w14:textId="77777777" w:rsidR="000E20A1" w:rsidRPr="00C06F98" w:rsidRDefault="000E20A1" w:rsidP="000E20A1">
      <w:pPr>
        <w:rPr>
          <w:rFonts w:ascii="GHEA Grapalat" w:eastAsia="GHEA Grapalat" w:hAnsi="GHEA Grapalat" w:cs="GHEA Grapalat"/>
          <w:lang w:val="hy-AM"/>
        </w:rPr>
      </w:pPr>
    </w:p>
    <w:p w14:paraId="009B3784" w14:textId="77777777" w:rsidR="000E20A1" w:rsidRPr="00C06F98" w:rsidRDefault="000E20A1" w:rsidP="000E20A1">
      <w:pPr>
        <w:rPr>
          <w:rFonts w:ascii="GHEA Grapalat" w:eastAsia="GHEA Grapalat" w:hAnsi="GHEA Grapalat" w:cs="GHEA Grapalat"/>
          <w:lang w:val="hy-AM"/>
        </w:rPr>
      </w:pPr>
      <w:r w:rsidRPr="00C06F98">
        <w:rPr>
          <w:rFonts w:ascii="GHEA Grapalat" w:hAnsi="GHEA Grapalat"/>
          <w:lang w:val="hy-AM"/>
        </w:rPr>
        <w:br w:type="page"/>
      </w:r>
    </w:p>
    <w:p w14:paraId="5DAD8244" w14:textId="77777777" w:rsidR="000E20A1" w:rsidRPr="00C06F98"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lang w:val="hy-AM"/>
        </w:rPr>
      </w:pPr>
      <w:r w:rsidRPr="00C06F98">
        <w:rPr>
          <w:rFonts w:ascii="GHEA Grapalat" w:eastAsia="GHEA Grapalat" w:hAnsi="GHEA Grapalat" w:cs="GHEA Grapalat"/>
          <w:b/>
          <w:lang w:val="hy-AM"/>
        </w:rPr>
        <w:lastRenderedPageBreak/>
        <w:t>Բաժնետոմսերի</w:t>
      </w:r>
      <w:r w:rsidRPr="00C06F98">
        <w:rPr>
          <w:rFonts w:ascii="GHEA Grapalat" w:eastAsia="GHEA Grapalat" w:hAnsi="GHEA Grapalat" w:cs="GHEA Grapalat"/>
          <w:lang w:val="hy-AM"/>
        </w:rPr>
        <w:t xml:space="preserve"> </w:t>
      </w:r>
      <w:r w:rsidRPr="00C06F98">
        <w:rPr>
          <w:rFonts w:ascii="GHEA Grapalat" w:eastAsia="GHEA Grapalat" w:hAnsi="GHEA Grapalat" w:cs="GHEA Grapalat"/>
          <w:b/>
          <w:lang w:val="hy-AM"/>
        </w:rPr>
        <w:t>ցուցակման տվյալները</w:t>
      </w:r>
    </w:p>
    <w:p w14:paraId="646B5733" w14:textId="77777777" w:rsidR="000E20A1" w:rsidRPr="00C06F98"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C06F98">
        <w:rPr>
          <w:rFonts w:ascii="GHEA Grapalat" w:eastAsia="GHEA Grapalat" w:hAnsi="GHEA Grapalat" w:cs="GHEA Grapalat"/>
          <w:i/>
          <w:lang w:val="hy-AM"/>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C06F98" w14:paraId="39B27613" w14:textId="77777777" w:rsidTr="007E39F5">
        <w:tc>
          <w:tcPr>
            <w:tcW w:w="2835" w:type="dxa"/>
            <w:shd w:val="clear" w:color="auto" w:fill="D9E2F3"/>
            <w:vAlign w:val="center"/>
          </w:tcPr>
          <w:p w14:paraId="04FD256F"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Ֆոնդային բորսայի անվանումը</w:t>
            </w:r>
          </w:p>
        </w:tc>
        <w:tc>
          <w:tcPr>
            <w:tcW w:w="6180" w:type="dxa"/>
            <w:vAlign w:val="center"/>
          </w:tcPr>
          <w:p w14:paraId="7E91C7FF"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5B0E60BF" w14:textId="77777777" w:rsidTr="007E39F5">
        <w:tc>
          <w:tcPr>
            <w:tcW w:w="2835" w:type="dxa"/>
            <w:shd w:val="clear" w:color="auto" w:fill="D9E2F3"/>
            <w:vAlign w:val="center"/>
          </w:tcPr>
          <w:p w14:paraId="0E689B3C"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Հղումը բորսայում առկա փաստաթղթերին</w:t>
            </w:r>
          </w:p>
        </w:tc>
        <w:tc>
          <w:tcPr>
            <w:tcW w:w="6180" w:type="dxa"/>
            <w:vAlign w:val="center"/>
          </w:tcPr>
          <w:p w14:paraId="5E180897" w14:textId="77777777" w:rsidR="000E20A1" w:rsidRPr="00C06F98" w:rsidRDefault="000E20A1" w:rsidP="007E39F5">
            <w:pPr>
              <w:spacing w:before="240" w:after="240"/>
              <w:rPr>
                <w:rFonts w:ascii="GHEA Grapalat" w:eastAsia="GHEA Grapalat" w:hAnsi="GHEA Grapalat" w:cs="GHEA Grapalat"/>
                <w:lang w:val="hy-AM"/>
              </w:rPr>
            </w:pPr>
          </w:p>
        </w:tc>
      </w:tr>
    </w:tbl>
    <w:p w14:paraId="51A25BB3" w14:textId="77777777" w:rsidR="000E20A1" w:rsidRPr="00C06F98"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C06F98">
        <w:rPr>
          <w:rFonts w:ascii="GHEA Grapalat" w:eastAsia="GHEA Grapalat" w:hAnsi="GHEA Grapalat" w:cs="GHEA Grapalat"/>
          <w:i/>
          <w:lang w:val="hy-AM"/>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C06F98" w14:paraId="73B2A06C" w14:textId="77777777" w:rsidTr="007E39F5">
        <w:tc>
          <w:tcPr>
            <w:tcW w:w="2835" w:type="dxa"/>
            <w:shd w:val="clear" w:color="auto" w:fill="D9E2F3"/>
            <w:vAlign w:val="center"/>
          </w:tcPr>
          <w:p w14:paraId="5CA4B379"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Անվանումը</w:t>
            </w:r>
          </w:p>
        </w:tc>
        <w:tc>
          <w:tcPr>
            <w:tcW w:w="6180" w:type="dxa"/>
            <w:vAlign w:val="center"/>
          </w:tcPr>
          <w:p w14:paraId="358613CE"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7DFBA401" w14:textId="77777777" w:rsidTr="007E39F5">
        <w:tc>
          <w:tcPr>
            <w:tcW w:w="2835" w:type="dxa"/>
            <w:shd w:val="clear" w:color="auto" w:fill="D9E2F3"/>
            <w:vAlign w:val="center"/>
          </w:tcPr>
          <w:p w14:paraId="26C1403A"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Անվանումը լատինատառ</w:t>
            </w:r>
          </w:p>
        </w:tc>
        <w:tc>
          <w:tcPr>
            <w:tcW w:w="6180" w:type="dxa"/>
            <w:vAlign w:val="center"/>
          </w:tcPr>
          <w:p w14:paraId="5EC9C79C"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39B4918E" w14:textId="77777777" w:rsidTr="007E39F5">
        <w:tc>
          <w:tcPr>
            <w:tcW w:w="2835" w:type="dxa"/>
            <w:shd w:val="clear" w:color="auto" w:fill="D9E2F3"/>
            <w:vAlign w:val="center"/>
          </w:tcPr>
          <w:p w14:paraId="39CFAFA0"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Պետական գրանցման համարը</w:t>
            </w:r>
          </w:p>
        </w:tc>
        <w:tc>
          <w:tcPr>
            <w:tcW w:w="6180" w:type="dxa"/>
            <w:vAlign w:val="center"/>
          </w:tcPr>
          <w:p w14:paraId="6F91714D"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4B8AD845" w14:textId="77777777" w:rsidTr="007E39F5">
        <w:tc>
          <w:tcPr>
            <w:tcW w:w="2835" w:type="dxa"/>
            <w:shd w:val="clear" w:color="auto" w:fill="D9E2F3"/>
            <w:vAlign w:val="center"/>
          </w:tcPr>
          <w:p w14:paraId="5F40D4B8"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Գրանցման օրը, ամիսը, տարին</w:t>
            </w:r>
          </w:p>
        </w:tc>
        <w:tc>
          <w:tcPr>
            <w:tcW w:w="6180" w:type="dxa"/>
            <w:vAlign w:val="center"/>
          </w:tcPr>
          <w:p w14:paraId="552D7268"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6097100E" w14:textId="77777777" w:rsidTr="007E39F5">
        <w:tc>
          <w:tcPr>
            <w:tcW w:w="2835" w:type="dxa"/>
            <w:shd w:val="clear" w:color="auto" w:fill="D9E2F3"/>
            <w:vAlign w:val="center"/>
          </w:tcPr>
          <w:p w14:paraId="2897BCC3"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Գրանցման հասցեն</w:t>
            </w:r>
          </w:p>
        </w:tc>
        <w:tc>
          <w:tcPr>
            <w:tcW w:w="6180" w:type="dxa"/>
            <w:vAlign w:val="center"/>
          </w:tcPr>
          <w:p w14:paraId="60315BAE"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7958F5FD" w14:textId="77777777" w:rsidTr="007E39F5">
        <w:tc>
          <w:tcPr>
            <w:tcW w:w="2835" w:type="dxa"/>
            <w:shd w:val="clear" w:color="auto" w:fill="D9E2F3"/>
            <w:vAlign w:val="center"/>
          </w:tcPr>
          <w:p w14:paraId="1E4FCDDE"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Գրանցման պետությունը</w:t>
            </w:r>
          </w:p>
        </w:tc>
        <w:tc>
          <w:tcPr>
            <w:tcW w:w="6180" w:type="dxa"/>
            <w:vAlign w:val="center"/>
          </w:tcPr>
          <w:p w14:paraId="76997CE3"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630AE884" w14:textId="77777777" w:rsidTr="007E39F5">
        <w:tc>
          <w:tcPr>
            <w:tcW w:w="2835" w:type="dxa"/>
            <w:shd w:val="clear" w:color="auto" w:fill="D9E2F3"/>
            <w:vAlign w:val="center"/>
          </w:tcPr>
          <w:p w14:paraId="64E1EFE8"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Գործադիր մարմնի ղեկավարի անունը և ազգանունը</w:t>
            </w:r>
          </w:p>
        </w:tc>
        <w:tc>
          <w:tcPr>
            <w:tcW w:w="6180" w:type="dxa"/>
            <w:vAlign w:val="center"/>
          </w:tcPr>
          <w:p w14:paraId="4ABD8101" w14:textId="77777777" w:rsidR="000E20A1" w:rsidRPr="00C06F98" w:rsidRDefault="000E20A1" w:rsidP="007E39F5">
            <w:pPr>
              <w:spacing w:before="240" w:after="240"/>
              <w:rPr>
                <w:rFonts w:ascii="GHEA Grapalat" w:eastAsia="GHEA Grapalat" w:hAnsi="GHEA Grapalat" w:cs="GHEA Grapalat"/>
                <w:lang w:val="hy-AM"/>
              </w:rPr>
            </w:pPr>
          </w:p>
        </w:tc>
      </w:tr>
    </w:tbl>
    <w:p w14:paraId="3486F209" w14:textId="77777777" w:rsidR="000E20A1" w:rsidRPr="00C06F98"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lang w:val="hy-AM"/>
        </w:rPr>
      </w:pPr>
      <w:r w:rsidRPr="00C06F98">
        <w:rPr>
          <w:rFonts w:ascii="GHEA Grapalat" w:eastAsia="GHEA Grapalat" w:hAnsi="GHEA Grapalat" w:cs="GHEA Grapalat"/>
          <w:i/>
          <w:iCs/>
          <w:lang w:val="hy-AM"/>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C06F98" w14:paraId="6491DADE" w14:textId="77777777" w:rsidTr="007E39F5">
        <w:tc>
          <w:tcPr>
            <w:tcW w:w="2836" w:type="dxa"/>
            <w:shd w:val="clear" w:color="auto" w:fill="D9E2F3"/>
            <w:vAlign w:val="center"/>
          </w:tcPr>
          <w:p w14:paraId="38001431"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Մասնակցության չափը (%)</w:t>
            </w:r>
          </w:p>
        </w:tc>
        <w:tc>
          <w:tcPr>
            <w:tcW w:w="6178" w:type="dxa"/>
            <w:vAlign w:val="center"/>
          </w:tcPr>
          <w:p w14:paraId="76137C3B"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7AFBEE00" w14:textId="77777777" w:rsidTr="007E39F5">
        <w:tc>
          <w:tcPr>
            <w:tcW w:w="2836" w:type="dxa"/>
            <w:shd w:val="clear" w:color="auto" w:fill="D9E2F3"/>
            <w:vAlign w:val="center"/>
          </w:tcPr>
          <w:p w14:paraId="4A86652B" w14:textId="77777777" w:rsidR="000E20A1" w:rsidRPr="00C06F98"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r w:rsidRPr="00C06F98">
              <w:rPr>
                <w:rFonts w:ascii="GHEA Grapalat" w:eastAsia="GHEA Grapalat" w:hAnsi="GHEA Grapalat" w:cs="GHEA Grapalat"/>
                <w:lang w:val="hy-AM"/>
              </w:rPr>
              <w:t>Մասնակցության տեսակը</w:t>
            </w:r>
          </w:p>
        </w:tc>
        <w:tc>
          <w:tcPr>
            <w:tcW w:w="6178" w:type="dxa"/>
            <w:vAlign w:val="center"/>
          </w:tcPr>
          <w:p w14:paraId="20E3F964" w14:textId="73C98D91" w:rsidR="000E20A1" w:rsidRPr="00C06F98"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81660743"/>
                <w14:checkbox>
                  <w14:checked w14:val="0"/>
                  <w14:checkedState w14:val="2612" w14:font="MS Gothic"/>
                  <w14:uncheckedState w14:val="2610" w14:font="MS Gothic"/>
                </w14:checkbox>
              </w:sdtPr>
              <w:sdtContent>
                <w:r w:rsidR="000E20A1" w:rsidRPr="00C06F98">
                  <w:rPr>
                    <w:rFonts w:ascii="MS Gothic" w:eastAsia="MS Gothic" w:hAnsi="MS Gothic" w:cs="GHEA Grapalat"/>
                    <w:lang w:val="hy-AM"/>
                  </w:rPr>
                  <w:t>☐</w:t>
                </w:r>
              </w:sdtContent>
            </w:sdt>
            <w:r w:rsidR="000E20A1" w:rsidRPr="00C06F98">
              <w:rPr>
                <w:rFonts w:ascii="GHEA Grapalat" w:eastAsia="GHEA Grapalat" w:hAnsi="GHEA Grapalat" w:cs="GHEA Grapalat"/>
                <w:lang w:val="hy-AM"/>
              </w:rPr>
              <w:tab/>
              <w:t>Ուղղակի մասնակցություն</w:t>
            </w:r>
          </w:p>
          <w:p w14:paraId="64E331D7" w14:textId="50CF481A" w:rsidR="000E20A1" w:rsidRPr="00C06F98"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534419621"/>
                <w14:checkbox>
                  <w14:checked w14:val="0"/>
                  <w14:checkedState w14:val="2612" w14:font="MS Gothic"/>
                  <w14:uncheckedState w14:val="2610" w14:font="MS Gothic"/>
                </w14:checkbox>
              </w:sdtPr>
              <w:sdtContent>
                <w:r w:rsidR="000E20A1" w:rsidRPr="00C06F98">
                  <w:rPr>
                    <w:rFonts w:ascii="MS Gothic" w:eastAsia="MS Gothic" w:hAnsi="MS Gothic" w:cs="GHEA Grapalat"/>
                    <w:lang w:val="hy-AM"/>
                  </w:rPr>
                  <w:t>☐</w:t>
                </w:r>
              </w:sdtContent>
            </w:sdt>
            <w:r w:rsidR="000E20A1" w:rsidRPr="00C06F98">
              <w:rPr>
                <w:rFonts w:ascii="GHEA Grapalat" w:eastAsia="GHEA Grapalat" w:hAnsi="GHEA Grapalat" w:cs="GHEA Grapalat"/>
                <w:lang w:val="hy-AM"/>
              </w:rPr>
              <w:tab/>
              <w:t>Անուղղակի մասնակցություն</w:t>
            </w:r>
          </w:p>
        </w:tc>
      </w:tr>
    </w:tbl>
    <w:p w14:paraId="2DE68198" w14:textId="77777777" w:rsidR="000E20A1" w:rsidRPr="00C06F98" w:rsidRDefault="000E20A1" w:rsidP="000E20A1">
      <w:pPr>
        <w:pBdr>
          <w:top w:val="nil"/>
          <w:left w:val="nil"/>
          <w:bottom w:val="nil"/>
          <w:right w:val="nil"/>
          <w:between w:val="nil"/>
        </w:pBdr>
        <w:spacing w:before="240"/>
        <w:rPr>
          <w:rFonts w:ascii="GHEA Grapalat" w:eastAsia="GHEA Grapalat" w:hAnsi="GHEA Grapalat" w:cs="GHEA Grapalat"/>
          <w:lang w:val="hy-AM"/>
        </w:rPr>
      </w:pPr>
      <w:r w:rsidRPr="00C06F98">
        <w:rPr>
          <w:rFonts w:ascii="GHEA Grapalat" w:hAnsi="GHEA Grapalat"/>
          <w:lang w:val="hy-AM"/>
        </w:rPr>
        <w:br w:type="page"/>
      </w:r>
    </w:p>
    <w:p w14:paraId="7F0666FA" w14:textId="77777777" w:rsidR="000E20A1" w:rsidRPr="00C06F98"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lang w:val="hy-AM"/>
        </w:rPr>
      </w:pPr>
      <w:r w:rsidRPr="00C06F98">
        <w:rPr>
          <w:rFonts w:ascii="GHEA Grapalat" w:eastAsia="GHEA Grapalat" w:hAnsi="GHEA Grapalat" w:cs="GHEA Grapalat"/>
          <w:b/>
          <w:lang w:val="hy-AM"/>
        </w:rPr>
        <w:lastRenderedPageBreak/>
        <w:t>Պետության, համայնքի կամ միջազգային կազմակերպության մասնակցությունը</w:t>
      </w:r>
    </w:p>
    <w:p w14:paraId="33A97EF4" w14:textId="77777777" w:rsidR="000E20A1" w:rsidRPr="00C06F98"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C06F98">
        <w:rPr>
          <w:rFonts w:ascii="GHEA Grapalat" w:eastAsia="GHEA Grapalat" w:hAnsi="GHEA Grapalat" w:cs="GHEA Grapalat"/>
          <w:i/>
          <w:lang w:val="hy-AM"/>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C06F98" w14:paraId="05C2F814" w14:textId="77777777" w:rsidTr="007E39F5">
        <w:tc>
          <w:tcPr>
            <w:tcW w:w="2837" w:type="dxa"/>
            <w:shd w:val="clear" w:color="auto" w:fill="D9E2F3"/>
            <w:vAlign w:val="center"/>
          </w:tcPr>
          <w:p w14:paraId="0878337B"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Պետության անվանումը</w:t>
            </w:r>
          </w:p>
        </w:tc>
        <w:tc>
          <w:tcPr>
            <w:tcW w:w="6180" w:type="dxa"/>
            <w:vAlign w:val="center"/>
          </w:tcPr>
          <w:p w14:paraId="065BAB30"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76CF9F21" w14:textId="77777777" w:rsidTr="007E39F5">
        <w:tc>
          <w:tcPr>
            <w:tcW w:w="2837" w:type="dxa"/>
            <w:shd w:val="clear" w:color="auto" w:fill="D9E2F3"/>
            <w:vAlign w:val="center"/>
          </w:tcPr>
          <w:p w14:paraId="23B3CE1D"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Համայնքի անվանումը</w:t>
            </w:r>
          </w:p>
        </w:tc>
        <w:tc>
          <w:tcPr>
            <w:tcW w:w="6180" w:type="dxa"/>
            <w:vAlign w:val="center"/>
          </w:tcPr>
          <w:p w14:paraId="43F706E0"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38D2D190" w14:textId="77777777" w:rsidTr="007E39F5">
        <w:tc>
          <w:tcPr>
            <w:tcW w:w="2837" w:type="dxa"/>
            <w:shd w:val="clear" w:color="auto" w:fill="D9E2F3"/>
            <w:vAlign w:val="center"/>
          </w:tcPr>
          <w:p w14:paraId="1618BA70"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Մասնակցության չափը (%)</w:t>
            </w:r>
          </w:p>
        </w:tc>
        <w:tc>
          <w:tcPr>
            <w:tcW w:w="6180" w:type="dxa"/>
            <w:vAlign w:val="center"/>
          </w:tcPr>
          <w:p w14:paraId="4DB5217F"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05FC57C1" w14:textId="77777777" w:rsidTr="007E39F5">
        <w:tc>
          <w:tcPr>
            <w:tcW w:w="2837" w:type="dxa"/>
            <w:shd w:val="clear" w:color="auto" w:fill="D9E2F3"/>
            <w:vAlign w:val="center"/>
          </w:tcPr>
          <w:p w14:paraId="0ABE65A5" w14:textId="77777777" w:rsidR="000E20A1" w:rsidRPr="00C06F98"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r w:rsidRPr="00C06F98">
              <w:rPr>
                <w:rFonts w:ascii="GHEA Grapalat" w:eastAsia="GHEA Grapalat" w:hAnsi="GHEA Grapalat" w:cs="GHEA Grapalat"/>
                <w:lang w:val="hy-AM"/>
              </w:rPr>
              <w:t>Մասնակցության տեսակը</w:t>
            </w:r>
          </w:p>
        </w:tc>
        <w:tc>
          <w:tcPr>
            <w:tcW w:w="6180" w:type="dxa"/>
            <w:vAlign w:val="center"/>
          </w:tcPr>
          <w:p w14:paraId="454E26BC" w14:textId="2DB25E46" w:rsidR="000E20A1" w:rsidRPr="00C06F98"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36730621"/>
                <w14:checkbox>
                  <w14:checked w14:val="0"/>
                  <w14:checkedState w14:val="2612" w14:font="MS Gothic"/>
                  <w14:uncheckedState w14:val="2610" w14:font="MS Gothic"/>
                </w14:checkbox>
              </w:sdtPr>
              <w:sdtContent>
                <w:r w:rsidR="000E20A1" w:rsidRPr="00C06F98">
                  <w:rPr>
                    <w:rFonts w:ascii="Segoe UI Symbol" w:eastAsia="MS Gothic" w:hAnsi="Segoe UI Symbol" w:cs="Segoe UI Symbol"/>
                    <w:lang w:val="hy-AM"/>
                  </w:rPr>
                  <w:t>☐</w:t>
                </w:r>
              </w:sdtContent>
            </w:sdt>
            <w:r w:rsidR="000E20A1" w:rsidRPr="00C06F98">
              <w:rPr>
                <w:rFonts w:ascii="GHEA Grapalat" w:eastAsia="GHEA Grapalat" w:hAnsi="GHEA Grapalat" w:cs="GHEA Grapalat"/>
                <w:lang w:val="hy-AM"/>
              </w:rPr>
              <w:tab/>
              <w:t>Ուղղակի մասնակցություն</w:t>
            </w:r>
          </w:p>
          <w:p w14:paraId="6230D230" w14:textId="3F21B5AB" w:rsidR="000E20A1" w:rsidRPr="00C06F98"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895968346"/>
                <w14:checkbox>
                  <w14:checked w14:val="0"/>
                  <w14:checkedState w14:val="2612" w14:font="MS Gothic"/>
                  <w14:uncheckedState w14:val="2610" w14:font="MS Gothic"/>
                </w14:checkbox>
              </w:sdtPr>
              <w:sdtContent>
                <w:r w:rsidR="000E20A1" w:rsidRPr="00C06F98">
                  <w:rPr>
                    <w:rFonts w:ascii="Segoe UI Symbol" w:eastAsia="MS Gothic" w:hAnsi="Segoe UI Symbol" w:cs="Segoe UI Symbol"/>
                    <w:lang w:val="hy-AM"/>
                  </w:rPr>
                  <w:t>☐</w:t>
                </w:r>
              </w:sdtContent>
            </w:sdt>
            <w:r w:rsidR="000E20A1" w:rsidRPr="00C06F98">
              <w:rPr>
                <w:rFonts w:ascii="GHEA Grapalat" w:eastAsia="GHEA Grapalat" w:hAnsi="GHEA Grapalat" w:cs="GHEA Grapalat"/>
                <w:lang w:val="hy-AM"/>
              </w:rPr>
              <w:tab/>
              <w:t>Անուղղակի մասնակցություն</w:t>
            </w:r>
          </w:p>
        </w:tc>
      </w:tr>
    </w:tbl>
    <w:p w14:paraId="3CBF3233" w14:textId="77777777" w:rsidR="000E20A1" w:rsidRPr="00C06F98"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C06F98">
        <w:rPr>
          <w:rFonts w:ascii="GHEA Grapalat" w:eastAsia="GHEA Grapalat" w:hAnsi="GHEA Grapalat" w:cs="GHEA Grapalat"/>
          <w:i/>
          <w:lang w:val="hy-AM"/>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C06F98" w14:paraId="58C141D7" w14:textId="77777777" w:rsidTr="007E39F5">
        <w:tc>
          <w:tcPr>
            <w:tcW w:w="2837" w:type="dxa"/>
            <w:shd w:val="clear" w:color="auto" w:fill="D9E2F3"/>
            <w:vAlign w:val="center"/>
          </w:tcPr>
          <w:p w14:paraId="0DF59304"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Միջազգային կազմակերպության անվանումը</w:t>
            </w:r>
          </w:p>
        </w:tc>
        <w:tc>
          <w:tcPr>
            <w:tcW w:w="6180" w:type="dxa"/>
            <w:vAlign w:val="center"/>
          </w:tcPr>
          <w:p w14:paraId="2115B4AE"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65795FB1" w14:textId="77777777" w:rsidTr="007E39F5">
        <w:tc>
          <w:tcPr>
            <w:tcW w:w="2837" w:type="dxa"/>
            <w:shd w:val="clear" w:color="auto" w:fill="D9E2F3"/>
            <w:vAlign w:val="center"/>
          </w:tcPr>
          <w:p w14:paraId="0907ABA7" w14:textId="77777777" w:rsidR="000E20A1" w:rsidRPr="00C06F98"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r w:rsidRPr="00C06F98">
              <w:rPr>
                <w:rFonts w:ascii="GHEA Grapalat" w:eastAsia="GHEA Grapalat" w:hAnsi="GHEA Grapalat" w:cs="GHEA Grapalat"/>
                <w:lang w:val="hy-AM"/>
              </w:rPr>
              <w:t>Միջազգային կազմակերպության անվանումը լատինատառ</w:t>
            </w:r>
          </w:p>
        </w:tc>
        <w:tc>
          <w:tcPr>
            <w:tcW w:w="6180" w:type="dxa"/>
            <w:vAlign w:val="center"/>
          </w:tcPr>
          <w:p w14:paraId="0650D148"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46DB233C" w14:textId="77777777" w:rsidTr="007E39F5">
        <w:tc>
          <w:tcPr>
            <w:tcW w:w="2837" w:type="dxa"/>
            <w:shd w:val="clear" w:color="auto" w:fill="D9E2F3"/>
            <w:vAlign w:val="center"/>
          </w:tcPr>
          <w:p w14:paraId="7C58ED67"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Մասնակցության չափը (%)</w:t>
            </w:r>
          </w:p>
        </w:tc>
        <w:tc>
          <w:tcPr>
            <w:tcW w:w="6180" w:type="dxa"/>
            <w:vAlign w:val="center"/>
          </w:tcPr>
          <w:p w14:paraId="7A987C07"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22CA737F" w14:textId="77777777" w:rsidTr="007E39F5">
        <w:tc>
          <w:tcPr>
            <w:tcW w:w="2837" w:type="dxa"/>
            <w:shd w:val="clear" w:color="auto" w:fill="D9E2F3"/>
            <w:vAlign w:val="center"/>
          </w:tcPr>
          <w:p w14:paraId="5FE39707" w14:textId="77777777" w:rsidR="000E20A1" w:rsidRPr="00C06F98"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r w:rsidRPr="00C06F98">
              <w:rPr>
                <w:rFonts w:ascii="GHEA Grapalat" w:eastAsia="GHEA Grapalat" w:hAnsi="GHEA Grapalat" w:cs="GHEA Grapalat"/>
                <w:lang w:val="hy-AM"/>
              </w:rPr>
              <w:t>Մասնակցության տեսակը</w:t>
            </w:r>
          </w:p>
        </w:tc>
        <w:tc>
          <w:tcPr>
            <w:tcW w:w="6180" w:type="dxa"/>
            <w:vAlign w:val="center"/>
          </w:tcPr>
          <w:p w14:paraId="3925C667" w14:textId="457A6D09" w:rsidR="000E20A1" w:rsidRPr="00C06F98"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326794313"/>
                <w14:checkbox>
                  <w14:checked w14:val="0"/>
                  <w14:checkedState w14:val="2612" w14:font="MS Gothic"/>
                  <w14:uncheckedState w14:val="2610" w14:font="MS Gothic"/>
                </w14:checkbox>
              </w:sdtPr>
              <w:sdtContent>
                <w:r w:rsidR="000E20A1" w:rsidRPr="00C06F98">
                  <w:rPr>
                    <w:rFonts w:ascii="Segoe UI Symbol" w:eastAsia="MS Gothic" w:hAnsi="Segoe UI Symbol" w:cs="Segoe UI Symbol"/>
                    <w:lang w:val="hy-AM"/>
                  </w:rPr>
                  <w:t>☐</w:t>
                </w:r>
              </w:sdtContent>
            </w:sdt>
            <w:r w:rsidR="000E20A1" w:rsidRPr="00C06F98">
              <w:rPr>
                <w:rFonts w:ascii="GHEA Grapalat" w:eastAsia="GHEA Grapalat" w:hAnsi="GHEA Grapalat" w:cs="GHEA Grapalat"/>
                <w:lang w:val="hy-AM"/>
              </w:rPr>
              <w:tab/>
              <w:t>Ուղղակի մասնակցություն</w:t>
            </w:r>
          </w:p>
          <w:p w14:paraId="7939359B" w14:textId="11FF9124" w:rsidR="000E20A1" w:rsidRPr="00C06F98"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179617233"/>
                <w14:checkbox>
                  <w14:checked w14:val="0"/>
                  <w14:checkedState w14:val="2612" w14:font="MS Gothic"/>
                  <w14:uncheckedState w14:val="2610" w14:font="MS Gothic"/>
                </w14:checkbox>
              </w:sdtPr>
              <w:sdtContent>
                <w:r w:rsidR="000E20A1" w:rsidRPr="00C06F98">
                  <w:rPr>
                    <w:rFonts w:ascii="Segoe UI Symbol" w:eastAsia="MS Gothic" w:hAnsi="Segoe UI Symbol" w:cs="Segoe UI Symbol"/>
                    <w:lang w:val="hy-AM"/>
                  </w:rPr>
                  <w:t>☐</w:t>
                </w:r>
              </w:sdtContent>
            </w:sdt>
            <w:r w:rsidR="000E20A1" w:rsidRPr="00C06F98">
              <w:rPr>
                <w:rFonts w:ascii="GHEA Grapalat" w:eastAsia="GHEA Grapalat" w:hAnsi="GHEA Grapalat" w:cs="GHEA Grapalat"/>
                <w:lang w:val="hy-AM"/>
              </w:rPr>
              <w:tab/>
              <w:t>Անուղղակի մասնակցություն</w:t>
            </w:r>
          </w:p>
        </w:tc>
      </w:tr>
    </w:tbl>
    <w:p w14:paraId="4BBD9019" w14:textId="77777777" w:rsidR="000E20A1" w:rsidRPr="00C06F98" w:rsidRDefault="000E20A1" w:rsidP="000E20A1">
      <w:pPr>
        <w:rPr>
          <w:rFonts w:ascii="GHEA Grapalat" w:eastAsia="GHEA Grapalat" w:hAnsi="GHEA Grapalat" w:cs="GHEA Grapalat"/>
          <w:b/>
          <w:lang w:val="hy-AM"/>
        </w:rPr>
      </w:pPr>
      <w:r w:rsidRPr="00C06F98">
        <w:rPr>
          <w:rFonts w:ascii="GHEA Grapalat" w:hAnsi="GHEA Grapalat"/>
          <w:lang w:val="hy-AM"/>
        </w:rPr>
        <w:br w:type="page"/>
      </w:r>
    </w:p>
    <w:p w14:paraId="424DFB6E" w14:textId="77777777" w:rsidR="000E20A1" w:rsidRPr="00C06F98"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lang w:val="hy-AM"/>
        </w:rPr>
      </w:pPr>
      <w:r w:rsidRPr="00C06F98">
        <w:rPr>
          <w:rFonts w:ascii="GHEA Grapalat" w:eastAsia="GHEA Grapalat" w:hAnsi="GHEA Grapalat" w:cs="GHEA Grapalat"/>
          <w:b/>
          <w:lang w:val="hy-AM"/>
        </w:rPr>
        <w:lastRenderedPageBreak/>
        <w:t>Իրական շահառուի տվյալները</w:t>
      </w:r>
    </w:p>
    <w:p w14:paraId="44B37776" w14:textId="77777777" w:rsidR="000E20A1" w:rsidRPr="00C06F98"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C06F98">
        <w:rPr>
          <w:rFonts w:ascii="GHEA Grapalat" w:eastAsia="GHEA Grapalat" w:hAnsi="GHEA Grapalat" w:cs="GHEA Grapalat"/>
          <w:i/>
          <w:lang w:val="hy-AM"/>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C06F98" w14:paraId="33563783" w14:textId="77777777" w:rsidTr="007E39F5">
        <w:tc>
          <w:tcPr>
            <w:tcW w:w="2836" w:type="dxa"/>
            <w:shd w:val="clear" w:color="auto" w:fill="D9E2F3"/>
            <w:vAlign w:val="center"/>
          </w:tcPr>
          <w:p w14:paraId="33FAD52A"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Անունը</w:t>
            </w:r>
          </w:p>
        </w:tc>
        <w:tc>
          <w:tcPr>
            <w:tcW w:w="6178" w:type="dxa"/>
            <w:vAlign w:val="center"/>
          </w:tcPr>
          <w:p w14:paraId="38D08A4B"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0354F4C7" w14:textId="77777777" w:rsidTr="007E39F5">
        <w:tc>
          <w:tcPr>
            <w:tcW w:w="2836" w:type="dxa"/>
            <w:shd w:val="clear" w:color="auto" w:fill="D9E2F3"/>
            <w:vAlign w:val="center"/>
          </w:tcPr>
          <w:p w14:paraId="0D9C7562"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Ազգանունը</w:t>
            </w:r>
          </w:p>
        </w:tc>
        <w:tc>
          <w:tcPr>
            <w:tcW w:w="6178" w:type="dxa"/>
            <w:vAlign w:val="center"/>
          </w:tcPr>
          <w:p w14:paraId="464FED71"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555ACF27" w14:textId="77777777" w:rsidTr="007E39F5">
        <w:tc>
          <w:tcPr>
            <w:tcW w:w="2836" w:type="dxa"/>
            <w:shd w:val="clear" w:color="auto" w:fill="D9E2F3"/>
            <w:vAlign w:val="center"/>
          </w:tcPr>
          <w:p w14:paraId="6D3F18E8"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Անունը (լատինատառ)</w:t>
            </w:r>
          </w:p>
        </w:tc>
        <w:tc>
          <w:tcPr>
            <w:tcW w:w="6178" w:type="dxa"/>
            <w:vAlign w:val="center"/>
          </w:tcPr>
          <w:p w14:paraId="28AB7957"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1F0BACB0" w14:textId="77777777" w:rsidTr="007E39F5">
        <w:tc>
          <w:tcPr>
            <w:tcW w:w="2836" w:type="dxa"/>
            <w:shd w:val="clear" w:color="auto" w:fill="D9E2F3"/>
            <w:vAlign w:val="center"/>
          </w:tcPr>
          <w:p w14:paraId="17C9EF20"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Ազգանունը (լատինատառ)</w:t>
            </w:r>
          </w:p>
        </w:tc>
        <w:tc>
          <w:tcPr>
            <w:tcW w:w="6178" w:type="dxa"/>
            <w:vAlign w:val="center"/>
          </w:tcPr>
          <w:p w14:paraId="38E75DF1"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7EBBB839" w14:textId="77777777" w:rsidTr="007E39F5">
        <w:tc>
          <w:tcPr>
            <w:tcW w:w="2836" w:type="dxa"/>
            <w:shd w:val="clear" w:color="auto" w:fill="D9E2F3"/>
            <w:vAlign w:val="center"/>
          </w:tcPr>
          <w:p w14:paraId="1DEC9004"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Քաղաքացիությունը</w:t>
            </w:r>
          </w:p>
        </w:tc>
        <w:tc>
          <w:tcPr>
            <w:tcW w:w="6178" w:type="dxa"/>
            <w:vAlign w:val="center"/>
          </w:tcPr>
          <w:p w14:paraId="175DA626"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71ECA963" w14:textId="77777777" w:rsidTr="007E39F5">
        <w:tc>
          <w:tcPr>
            <w:tcW w:w="2836" w:type="dxa"/>
            <w:shd w:val="clear" w:color="auto" w:fill="D9E2F3"/>
            <w:vAlign w:val="center"/>
          </w:tcPr>
          <w:p w14:paraId="02975A4C"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Ծննդյան օրը, ամիսը, տարին</w:t>
            </w:r>
          </w:p>
        </w:tc>
        <w:tc>
          <w:tcPr>
            <w:tcW w:w="6178" w:type="dxa"/>
            <w:vAlign w:val="center"/>
          </w:tcPr>
          <w:p w14:paraId="036FC531" w14:textId="77777777" w:rsidR="000E20A1" w:rsidRPr="00C06F98" w:rsidRDefault="000E20A1" w:rsidP="007E39F5">
            <w:pPr>
              <w:spacing w:before="240" w:after="240"/>
              <w:rPr>
                <w:rFonts w:ascii="GHEA Grapalat" w:eastAsia="GHEA Grapalat" w:hAnsi="GHEA Grapalat" w:cs="GHEA Grapalat"/>
                <w:lang w:val="hy-AM"/>
              </w:rPr>
            </w:pPr>
          </w:p>
        </w:tc>
      </w:tr>
    </w:tbl>
    <w:p w14:paraId="1F2B41D4" w14:textId="77777777" w:rsidR="000E20A1" w:rsidRPr="00C06F98"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C06F98">
        <w:rPr>
          <w:rFonts w:ascii="GHEA Grapalat" w:eastAsia="GHEA Grapalat" w:hAnsi="GHEA Grapalat" w:cs="GHEA Grapalat"/>
          <w:i/>
          <w:lang w:val="hy-AM"/>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C06F98" w14:paraId="0900BF89" w14:textId="77777777" w:rsidTr="007E39F5">
        <w:tc>
          <w:tcPr>
            <w:tcW w:w="2837" w:type="dxa"/>
            <w:shd w:val="clear" w:color="auto" w:fill="D9E2F3"/>
            <w:vAlign w:val="center"/>
          </w:tcPr>
          <w:p w14:paraId="59892AEB"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Փաստաթղթի տեսակը</w:t>
            </w:r>
          </w:p>
        </w:tc>
        <w:tc>
          <w:tcPr>
            <w:tcW w:w="6178" w:type="dxa"/>
            <w:vAlign w:val="center"/>
          </w:tcPr>
          <w:p w14:paraId="7E406F74"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57368BEF" w14:textId="77777777" w:rsidTr="007E39F5">
        <w:tc>
          <w:tcPr>
            <w:tcW w:w="2837" w:type="dxa"/>
            <w:shd w:val="clear" w:color="auto" w:fill="D9E2F3"/>
            <w:vAlign w:val="center"/>
          </w:tcPr>
          <w:p w14:paraId="7CC0B120"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Փաստաթղթի համարը</w:t>
            </w:r>
          </w:p>
        </w:tc>
        <w:tc>
          <w:tcPr>
            <w:tcW w:w="6178" w:type="dxa"/>
            <w:vAlign w:val="center"/>
          </w:tcPr>
          <w:p w14:paraId="075807F9"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28F93629" w14:textId="77777777" w:rsidTr="007E39F5">
        <w:tc>
          <w:tcPr>
            <w:tcW w:w="2837" w:type="dxa"/>
            <w:shd w:val="clear" w:color="auto" w:fill="D9E2F3"/>
            <w:vAlign w:val="center"/>
          </w:tcPr>
          <w:p w14:paraId="62A33DAB"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Տրամադրման օրը, ամիսը, տարին</w:t>
            </w:r>
          </w:p>
        </w:tc>
        <w:tc>
          <w:tcPr>
            <w:tcW w:w="6178" w:type="dxa"/>
            <w:vAlign w:val="center"/>
          </w:tcPr>
          <w:p w14:paraId="2B81ADE7"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7F36278E" w14:textId="77777777" w:rsidTr="007E39F5">
        <w:tc>
          <w:tcPr>
            <w:tcW w:w="2837" w:type="dxa"/>
            <w:shd w:val="clear" w:color="auto" w:fill="D9E2F3"/>
            <w:vAlign w:val="center"/>
          </w:tcPr>
          <w:p w14:paraId="7B9F820E"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Տրամադրող մարմինը</w:t>
            </w:r>
          </w:p>
        </w:tc>
        <w:tc>
          <w:tcPr>
            <w:tcW w:w="6178" w:type="dxa"/>
            <w:vAlign w:val="center"/>
          </w:tcPr>
          <w:p w14:paraId="314D5803"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236B7482" w14:textId="77777777" w:rsidTr="007E39F5">
        <w:tc>
          <w:tcPr>
            <w:tcW w:w="2837" w:type="dxa"/>
            <w:shd w:val="clear" w:color="auto" w:fill="D9E2F3"/>
            <w:vAlign w:val="center"/>
          </w:tcPr>
          <w:p w14:paraId="5B9862D4"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ՀԾՀ կամ համարժեք համարը</w:t>
            </w:r>
          </w:p>
        </w:tc>
        <w:tc>
          <w:tcPr>
            <w:tcW w:w="6178" w:type="dxa"/>
            <w:vAlign w:val="center"/>
          </w:tcPr>
          <w:p w14:paraId="00143CC1" w14:textId="77777777" w:rsidR="000E20A1" w:rsidRPr="00C06F98" w:rsidRDefault="000E20A1" w:rsidP="007E39F5">
            <w:pPr>
              <w:spacing w:before="240" w:after="240"/>
              <w:rPr>
                <w:rFonts w:ascii="GHEA Grapalat" w:eastAsia="GHEA Grapalat" w:hAnsi="GHEA Grapalat" w:cs="GHEA Grapalat"/>
                <w:lang w:val="hy-AM"/>
              </w:rPr>
            </w:pPr>
          </w:p>
        </w:tc>
      </w:tr>
    </w:tbl>
    <w:p w14:paraId="6C616223" w14:textId="77777777" w:rsidR="000E20A1" w:rsidRPr="00C06F98"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C06F98">
        <w:rPr>
          <w:rFonts w:ascii="GHEA Grapalat" w:eastAsia="GHEA Grapalat" w:hAnsi="GHEA Grapalat" w:cs="GHEA Grapalat"/>
          <w:i/>
          <w:lang w:val="hy-AM"/>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C06F98" w14:paraId="248A0ACE" w14:textId="77777777" w:rsidTr="007E39F5">
        <w:tc>
          <w:tcPr>
            <w:tcW w:w="2837" w:type="dxa"/>
            <w:shd w:val="clear" w:color="auto" w:fill="D9E2F3"/>
            <w:vAlign w:val="center"/>
          </w:tcPr>
          <w:p w14:paraId="6EFEC80E"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Պետությունը</w:t>
            </w:r>
          </w:p>
        </w:tc>
        <w:tc>
          <w:tcPr>
            <w:tcW w:w="6178" w:type="dxa"/>
            <w:vAlign w:val="center"/>
          </w:tcPr>
          <w:p w14:paraId="3F4DBE4B"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4FFE8B8E" w14:textId="77777777" w:rsidTr="007E39F5">
        <w:tc>
          <w:tcPr>
            <w:tcW w:w="2837" w:type="dxa"/>
            <w:shd w:val="clear" w:color="auto" w:fill="D9E2F3"/>
            <w:vAlign w:val="center"/>
          </w:tcPr>
          <w:p w14:paraId="5ECD4638"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Համայնքը</w:t>
            </w:r>
          </w:p>
        </w:tc>
        <w:tc>
          <w:tcPr>
            <w:tcW w:w="6178" w:type="dxa"/>
            <w:vAlign w:val="center"/>
          </w:tcPr>
          <w:p w14:paraId="040BB3D4"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499899DB" w14:textId="77777777" w:rsidTr="007E39F5">
        <w:tc>
          <w:tcPr>
            <w:tcW w:w="2837" w:type="dxa"/>
            <w:shd w:val="clear" w:color="auto" w:fill="D9E2F3"/>
            <w:vAlign w:val="center"/>
          </w:tcPr>
          <w:p w14:paraId="733CA19F"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Վարչատարածքային միավորը</w:t>
            </w:r>
          </w:p>
        </w:tc>
        <w:tc>
          <w:tcPr>
            <w:tcW w:w="6178" w:type="dxa"/>
            <w:vAlign w:val="center"/>
          </w:tcPr>
          <w:p w14:paraId="78114532"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44A5BEDD" w14:textId="77777777" w:rsidTr="007E39F5">
        <w:tc>
          <w:tcPr>
            <w:tcW w:w="2837" w:type="dxa"/>
            <w:shd w:val="clear" w:color="auto" w:fill="D9E2F3"/>
            <w:vAlign w:val="center"/>
          </w:tcPr>
          <w:p w14:paraId="7E5348C9"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lastRenderedPageBreak/>
              <w:t>Փողոցի անվանումը, շենքը (տունը), բնակարանը</w:t>
            </w:r>
          </w:p>
        </w:tc>
        <w:tc>
          <w:tcPr>
            <w:tcW w:w="6178" w:type="dxa"/>
            <w:vAlign w:val="center"/>
          </w:tcPr>
          <w:p w14:paraId="5C1C4C3E" w14:textId="77777777" w:rsidR="000E20A1" w:rsidRPr="00C06F98" w:rsidRDefault="000E20A1" w:rsidP="007E39F5">
            <w:pPr>
              <w:spacing w:before="240" w:after="240"/>
              <w:rPr>
                <w:rFonts w:ascii="GHEA Grapalat" w:eastAsia="GHEA Grapalat" w:hAnsi="GHEA Grapalat" w:cs="GHEA Grapalat"/>
                <w:lang w:val="hy-AM"/>
              </w:rPr>
            </w:pPr>
          </w:p>
        </w:tc>
      </w:tr>
    </w:tbl>
    <w:p w14:paraId="2598040C" w14:textId="77777777" w:rsidR="000E20A1" w:rsidRPr="00C06F98"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C06F98">
        <w:rPr>
          <w:rFonts w:ascii="GHEA Grapalat" w:eastAsia="GHEA Grapalat" w:hAnsi="GHEA Grapalat" w:cs="GHEA Grapalat"/>
          <w:i/>
          <w:lang w:val="hy-AM"/>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C06F98" w14:paraId="499AF23E" w14:textId="77777777" w:rsidTr="007E39F5">
        <w:tc>
          <w:tcPr>
            <w:tcW w:w="2837" w:type="dxa"/>
            <w:shd w:val="clear" w:color="auto" w:fill="D9E2F3"/>
            <w:vAlign w:val="center"/>
          </w:tcPr>
          <w:p w14:paraId="53DFF914"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Պետությունը</w:t>
            </w:r>
          </w:p>
        </w:tc>
        <w:tc>
          <w:tcPr>
            <w:tcW w:w="6178" w:type="dxa"/>
            <w:vAlign w:val="center"/>
          </w:tcPr>
          <w:p w14:paraId="5263615C"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582C2592" w14:textId="77777777" w:rsidTr="007E39F5">
        <w:tc>
          <w:tcPr>
            <w:tcW w:w="2837" w:type="dxa"/>
            <w:shd w:val="clear" w:color="auto" w:fill="D9E2F3"/>
            <w:vAlign w:val="center"/>
          </w:tcPr>
          <w:p w14:paraId="584C1CF9"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Համայնքը</w:t>
            </w:r>
          </w:p>
        </w:tc>
        <w:tc>
          <w:tcPr>
            <w:tcW w:w="6178" w:type="dxa"/>
            <w:vAlign w:val="center"/>
          </w:tcPr>
          <w:p w14:paraId="7B005E3C"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7C6C83DB" w14:textId="77777777" w:rsidTr="007E39F5">
        <w:tc>
          <w:tcPr>
            <w:tcW w:w="2837" w:type="dxa"/>
            <w:shd w:val="clear" w:color="auto" w:fill="D9E2F3"/>
            <w:vAlign w:val="center"/>
          </w:tcPr>
          <w:p w14:paraId="30AA42F5"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Վարչատարածքային միավորը</w:t>
            </w:r>
          </w:p>
        </w:tc>
        <w:tc>
          <w:tcPr>
            <w:tcW w:w="6178" w:type="dxa"/>
            <w:vAlign w:val="center"/>
          </w:tcPr>
          <w:p w14:paraId="0ED78095"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72164F7D" w14:textId="77777777" w:rsidTr="007E39F5">
        <w:tc>
          <w:tcPr>
            <w:tcW w:w="2837" w:type="dxa"/>
            <w:shd w:val="clear" w:color="auto" w:fill="D9E2F3"/>
            <w:vAlign w:val="center"/>
          </w:tcPr>
          <w:p w14:paraId="6A0B5D72"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Փողոցի անվանումը, շենքը (տունը), բնակարանը</w:t>
            </w:r>
          </w:p>
        </w:tc>
        <w:tc>
          <w:tcPr>
            <w:tcW w:w="6178" w:type="dxa"/>
            <w:vAlign w:val="center"/>
          </w:tcPr>
          <w:p w14:paraId="510CC60A" w14:textId="77777777" w:rsidR="000E20A1" w:rsidRPr="00C06F98" w:rsidRDefault="000E20A1" w:rsidP="007E39F5">
            <w:pPr>
              <w:spacing w:before="240" w:after="240"/>
              <w:rPr>
                <w:rFonts w:ascii="GHEA Grapalat" w:eastAsia="GHEA Grapalat" w:hAnsi="GHEA Grapalat" w:cs="GHEA Grapalat"/>
                <w:lang w:val="hy-AM"/>
              </w:rPr>
            </w:pPr>
          </w:p>
        </w:tc>
      </w:tr>
    </w:tbl>
    <w:p w14:paraId="5CF450CA" w14:textId="77777777" w:rsidR="000E20A1" w:rsidRPr="00C06F98"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hy-AM"/>
        </w:rPr>
      </w:pPr>
      <w:r w:rsidRPr="00C06F98">
        <w:rPr>
          <w:rFonts w:ascii="GHEA Grapalat" w:eastAsia="GHEA Grapalat" w:hAnsi="GHEA Grapalat" w:cs="GHEA Grapalat"/>
          <w:i/>
          <w:lang w:val="hy-AM"/>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C16E1" w14:paraId="6E168E87" w14:textId="77777777" w:rsidTr="007E39F5">
        <w:trPr>
          <w:trHeight w:val="924"/>
        </w:trPr>
        <w:tc>
          <w:tcPr>
            <w:tcW w:w="9016" w:type="dxa"/>
            <w:gridSpan w:val="2"/>
            <w:vAlign w:val="center"/>
          </w:tcPr>
          <w:p w14:paraId="23CC4241" w14:textId="05365686" w:rsidR="000E20A1" w:rsidRPr="00C06F98"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842393443"/>
                <w14:checkbox>
                  <w14:checked w14:val="0"/>
                  <w14:checkedState w14:val="2612" w14:font="MS Gothic"/>
                  <w14:uncheckedState w14:val="2610" w14:font="MS Gothic"/>
                </w14:checkbox>
              </w:sdtPr>
              <w:sdtContent>
                <w:r w:rsidR="000E20A1" w:rsidRPr="00C06F98">
                  <w:rPr>
                    <w:rFonts w:ascii="Segoe UI Symbol" w:eastAsia="MS Gothic" w:hAnsi="Segoe UI Symbol" w:cs="Segoe UI Symbol"/>
                    <w:lang w:val="hy-AM"/>
                  </w:rPr>
                  <w:t>☐</w:t>
                </w:r>
              </w:sdtContent>
            </w:sdt>
            <w:r w:rsidR="000E20A1" w:rsidRPr="00C06F98">
              <w:rPr>
                <w:rFonts w:ascii="GHEA Grapalat" w:eastAsia="GHEA Grapalat" w:hAnsi="GHEA Grapalat" w:cs="GHEA Grapalat"/>
                <w:lang w:val="hy-AM"/>
              </w:rPr>
              <w:tab/>
              <w:t>ա</w:t>
            </w:r>
            <w:r w:rsidR="000E20A1" w:rsidRPr="00C06F98">
              <w:rPr>
                <w:rFonts w:ascii="Cambria Math" w:eastAsia="Cambria Math" w:hAnsi="Cambria Math" w:cs="Cambria Math"/>
                <w:lang w:val="hy-AM"/>
              </w:rPr>
              <w:t>․</w:t>
            </w:r>
            <w:r w:rsidR="000E20A1" w:rsidRPr="00C06F98">
              <w:rPr>
                <w:rFonts w:ascii="GHEA Grapalat" w:eastAsia="GHEA Grapalat" w:hAnsi="GHEA Grapalat" w:cs="GHEA Grapalat"/>
                <w:lang w:val="hy-AM"/>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E20A1" w:rsidRPr="00C06F98" w14:paraId="703F5AE7" w14:textId="77777777" w:rsidTr="007E39F5">
        <w:trPr>
          <w:trHeight w:val="684"/>
        </w:trPr>
        <w:tc>
          <w:tcPr>
            <w:tcW w:w="4508" w:type="dxa"/>
            <w:shd w:val="clear" w:color="auto" w:fill="D9E2F3"/>
            <w:vAlign w:val="center"/>
          </w:tcPr>
          <w:p w14:paraId="7266C5DA"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Մասնակցության չափը (%)</w:t>
            </w:r>
          </w:p>
        </w:tc>
        <w:tc>
          <w:tcPr>
            <w:tcW w:w="4508" w:type="dxa"/>
            <w:shd w:val="clear" w:color="auto" w:fill="FFFFFF"/>
            <w:vAlign w:val="center"/>
          </w:tcPr>
          <w:p w14:paraId="6BC1434A"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77E36449" w14:textId="77777777" w:rsidTr="007E39F5">
        <w:trPr>
          <w:trHeight w:val="1282"/>
        </w:trPr>
        <w:tc>
          <w:tcPr>
            <w:tcW w:w="4508" w:type="dxa"/>
            <w:shd w:val="clear" w:color="auto" w:fill="D9E2F3"/>
            <w:vAlign w:val="center"/>
          </w:tcPr>
          <w:p w14:paraId="498F34D9"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Մասնակցության տեսակը</w:t>
            </w:r>
          </w:p>
        </w:tc>
        <w:tc>
          <w:tcPr>
            <w:tcW w:w="4508" w:type="dxa"/>
            <w:vAlign w:val="center"/>
          </w:tcPr>
          <w:p w14:paraId="15EB3616" w14:textId="63465981" w:rsidR="000E20A1" w:rsidRPr="00C06F98"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868681999"/>
                <w14:checkbox>
                  <w14:checked w14:val="0"/>
                  <w14:checkedState w14:val="2612" w14:font="MS Gothic"/>
                  <w14:uncheckedState w14:val="2610" w14:font="MS Gothic"/>
                </w14:checkbox>
              </w:sdtPr>
              <w:sdtContent>
                <w:r w:rsidR="000E20A1" w:rsidRPr="00C06F98">
                  <w:rPr>
                    <w:rFonts w:ascii="Segoe UI Symbol" w:eastAsia="MS Gothic" w:hAnsi="Segoe UI Symbol" w:cs="Segoe UI Symbol"/>
                    <w:lang w:val="hy-AM"/>
                  </w:rPr>
                  <w:t>☐</w:t>
                </w:r>
              </w:sdtContent>
            </w:sdt>
            <w:r w:rsidR="000E20A1" w:rsidRPr="00C06F98">
              <w:rPr>
                <w:rFonts w:ascii="GHEA Grapalat" w:eastAsia="GHEA Grapalat" w:hAnsi="GHEA Grapalat" w:cs="GHEA Grapalat"/>
                <w:lang w:val="hy-AM"/>
              </w:rPr>
              <w:tab/>
              <w:t>Ուղղակի մասնակցություն</w:t>
            </w:r>
          </w:p>
          <w:p w14:paraId="7B86A7E1" w14:textId="19963735" w:rsidR="000E20A1" w:rsidRPr="00C06F98"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440572912"/>
                <w14:checkbox>
                  <w14:checked w14:val="0"/>
                  <w14:checkedState w14:val="2612" w14:font="MS Gothic"/>
                  <w14:uncheckedState w14:val="2610" w14:font="MS Gothic"/>
                </w14:checkbox>
              </w:sdtPr>
              <w:sdtContent>
                <w:r w:rsidR="000E20A1" w:rsidRPr="00C06F98">
                  <w:rPr>
                    <w:rFonts w:ascii="Segoe UI Symbol" w:eastAsia="MS Gothic" w:hAnsi="Segoe UI Symbol" w:cs="Segoe UI Symbol"/>
                    <w:lang w:val="hy-AM"/>
                  </w:rPr>
                  <w:t>☐</w:t>
                </w:r>
              </w:sdtContent>
            </w:sdt>
            <w:r w:rsidR="000E20A1" w:rsidRPr="00C06F98">
              <w:rPr>
                <w:rFonts w:ascii="GHEA Grapalat" w:eastAsia="GHEA Grapalat" w:hAnsi="GHEA Grapalat" w:cs="GHEA Grapalat"/>
                <w:lang w:val="hy-AM"/>
              </w:rPr>
              <w:tab/>
              <w:t>Անուղղակի մասնակցություն</w:t>
            </w:r>
          </w:p>
        </w:tc>
      </w:tr>
      <w:tr w:rsidR="000E20A1" w:rsidRPr="00C06F98" w14:paraId="1F2E7B14" w14:textId="77777777" w:rsidTr="007E39F5">
        <w:tc>
          <w:tcPr>
            <w:tcW w:w="9016" w:type="dxa"/>
            <w:gridSpan w:val="2"/>
            <w:vAlign w:val="center"/>
          </w:tcPr>
          <w:p w14:paraId="698B46F8" w14:textId="58F053C0" w:rsidR="000E20A1" w:rsidRPr="00C06F98"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70491207"/>
                <w14:checkbox>
                  <w14:checked w14:val="0"/>
                  <w14:checkedState w14:val="2612" w14:font="MS Gothic"/>
                  <w14:uncheckedState w14:val="2610" w14:font="MS Gothic"/>
                </w14:checkbox>
              </w:sdtPr>
              <w:sdtContent>
                <w:r w:rsidR="000E20A1" w:rsidRPr="00C06F98">
                  <w:rPr>
                    <w:rFonts w:ascii="Segoe UI Symbol" w:eastAsia="MS Gothic" w:hAnsi="Segoe UI Symbol" w:cs="Segoe UI Symbol"/>
                    <w:lang w:val="hy-AM"/>
                  </w:rPr>
                  <w:t>☐</w:t>
                </w:r>
              </w:sdtContent>
            </w:sdt>
            <w:r w:rsidR="000E20A1" w:rsidRPr="00C06F98">
              <w:rPr>
                <w:rFonts w:ascii="GHEA Grapalat" w:eastAsia="GHEA Grapalat" w:hAnsi="GHEA Grapalat" w:cs="GHEA Grapalat"/>
                <w:lang w:val="hy-AM"/>
              </w:rPr>
              <w:tab/>
              <w:t>բ</w:t>
            </w:r>
            <w:r w:rsidR="000E20A1" w:rsidRPr="00C06F98">
              <w:rPr>
                <w:rFonts w:ascii="Cambria Math" w:eastAsia="Cambria Math" w:hAnsi="Cambria Math" w:cs="Cambria Math"/>
                <w:lang w:val="hy-AM"/>
              </w:rPr>
              <w:t>․</w:t>
            </w:r>
            <w:r w:rsidR="000E20A1" w:rsidRPr="00C06F98">
              <w:rPr>
                <w:rFonts w:ascii="GHEA Grapalat" w:eastAsia="GHEA Grapalat" w:hAnsi="GHEA Grapalat" w:cs="GHEA Grapalat"/>
                <w:lang w:val="hy-AM"/>
              </w:rPr>
              <w:t xml:space="preserve"> տվյալ իրավաբանական անձի նկատմամբ իրականացնում է իրական (փաստացի) վերահսկողություն այլ միջոցներով</w:t>
            </w:r>
          </w:p>
        </w:tc>
      </w:tr>
      <w:tr w:rsidR="000E20A1" w:rsidRPr="00C06F98" w14:paraId="5548EB30" w14:textId="77777777" w:rsidTr="007E39F5">
        <w:tc>
          <w:tcPr>
            <w:tcW w:w="9016" w:type="dxa"/>
            <w:gridSpan w:val="2"/>
            <w:vAlign w:val="center"/>
          </w:tcPr>
          <w:p w14:paraId="55345FB8" w14:textId="386FB6DB" w:rsidR="000E20A1" w:rsidRPr="00C06F98"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81971841"/>
                <w14:checkbox>
                  <w14:checked w14:val="0"/>
                  <w14:checkedState w14:val="2612" w14:font="MS Gothic"/>
                  <w14:uncheckedState w14:val="2610" w14:font="MS Gothic"/>
                </w14:checkbox>
              </w:sdtPr>
              <w:sdtContent>
                <w:r w:rsidR="000E20A1" w:rsidRPr="00C06F98">
                  <w:rPr>
                    <w:rFonts w:ascii="Segoe UI Symbol" w:eastAsia="MS Gothic" w:hAnsi="Segoe UI Symbol" w:cs="Segoe UI Symbol"/>
                    <w:lang w:val="hy-AM"/>
                  </w:rPr>
                  <w:t>☐</w:t>
                </w:r>
              </w:sdtContent>
            </w:sdt>
            <w:r w:rsidR="000E20A1" w:rsidRPr="00C06F98">
              <w:rPr>
                <w:rFonts w:ascii="GHEA Grapalat" w:eastAsia="GHEA Grapalat" w:hAnsi="GHEA Grapalat" w:cs="GHEA Grapalat"/>
                <w:lang w:val="hy-AM"/>
              </w:rPr>
              <w:tab/>
              <w:t>գ</w:t>
            </w:r>
            <w:r w:rsidR="000E20A1" w:rsidRPr="00C06F98">
              <w:rPr>
                <w:rFonts w:ascii="Cambria Math" w:eastAsia="Cambria Math" w:hAnsi="Cambria Math" w:cs="Cambria Math"/>
                <w:lang w:val="hy-AM"/>
              </w:rPr>
              <w:t>․</w:t>
            </w:r>
            <w:r w:rsidR="000E20A1" w:rsidRPr="00C06F98">
              <w:rPr>
                <w:rFonts w:ascii="GHEA Grapalat" w:eastAsia="Cambria Math" w:hAnsi="GHEA Grapalat" w:cs="Cambria Math"/>
                <w:lang w:val="hy-AM"/>
              </w:rPr>
              <w:t xml:space="preserve"> </w:t>
            </w:r>
            <w:r w:rsidR="000E20A1" w:rsidRPr="00C06F98">
              <w:rPr>
                <w:rFonts w:ascii="GHEA Grapalat" w:eastAsia="GHEA Grapalat" w:hAnsi="GHEA Grapalat" w:cs="GHEA Grapalat"/>
                <w:lang w:val="hy-AM"/>
              </w:rPr>
              <w:t>հանդիսանում է տվյալ իրավաբանական անձի գործունեության ընդհանուր կամ ընթացիկ ղեկավարումն իրականացնող պաշտոնատար անձ</w:t>
            </w:r>
            <w:r w:rsidR="000E20A1" w:rsidRPr="00C06F98">
              <w:rPr>
                <w:rFonts w:ascii="GHEA Grapalat" w:hAnsi="GHEA Grapalat"/>
                <w:lang w:val="hy-AM"/>
              </w:rPr>
              <w:t xml:space="preserve"> </w:t>
            </w:r>
            <w:r w:rsidR="000E20A1" w:rsidRPr="00C06F98">
              <w:rPr>
                <w:rFonts w:ascii="GHEA Grapalat" w:eastAsia="GHEA Grapalat" w:hAnsi="GHEA Grapalat" w:cs="GHEA Grapalat"/>
                <w:lang w:val="hy-AM"/>
              </w:rPr>
              <w:t>այն դեպքում, երբ առկա չէ «ա» և «բ» կետերի պահանջներին համապատասխանող ֆիզիկական անձ</w:t>
            </w:r>
          </w:p>
        </w:tc>
      </w:tr>
    </w:tbl>
    <w:p w14:paraId="69736601" w14:textId="77777777" w:rsidR="000E20A1" w:rsidRPr="00C06F98"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C06F98">
        <w:rPr>
          <w:rFonts w:ascii="GHEA Grapalat" w:eastAsia="GHEA Grapalat" w:hAnsi="GHEA Grapalat" w:cs="GHEA Grapalat"/>
          <w:i/>
          <w:lang w:val="hy-AM"/>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C16E1" w14:paraId="7734D5D9" w14:textId="77777777" w:rsidTr="007E39F5">
        <w:trPr>
          <w:trHeight w:val="924"/>
        </w:trPr>
        <w:tc>
          <w:tcPr>
            <w:tcW w:w="9016" w:type="dxa"/>
            <w:gridSpan w:val="2"/>
            <w:vAlign w:val="center"/>
          </w:tcPr>
          <w:p w14:paraId="0B1D1ED7" w14:textId="5A38EE0C" w:rsidR="000E20A1" w:rsidRPr="00C06F98"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897461338"/>
                <w14:checkbox>
                  <w14:checked w14:val="0"/>
                  <w14:checkedState w14:val="2612" w14:font="MS Gothic"/>
                  <w14:uncheckedState w14:val="2610" w14:font="MS Gothic"/>
                </w14:checkbox>
              </w:sdtPr>
              <w:sdtContent>
                <w:r w:rsidR="000E20A1" w:rsidRPr="00C06F98">
                  <w:rPr>
                    <w:rFonts w:ascii="Segoe UI Symbol" w:eastAsia="MS Gothic" w:hAnsi="Segoe UI Symbol" w:cs="Segoe UI Symbol"/>
                    <w:lang w:val="hy-AM"/>
                  </w:rPr>
                  <w:t>☐</w:t>
                </w:r>
              </w:sdtContent>
            </w:sdt>
            <w:r w:rsidR="000E20A1" w:rsidRPr="00C06F98">
              <w:rPr>
                <w:rFonts w:ascii="GHEA Grapalat" w:eastAsia="GHEA Grapalat" w:hAnsi="GHEA Grapalat" w:cs="GHEA Grapalat"/>
                <w:lang w:val="hy-AM"/>
              </w:rPr>
              <w:tab/>
              <w:t>ա</w:t>
            </w:r>
            <w:r w:rsidR="000E20A1" w:rsidRPr="00C06F98">
              <w:rPr>
                <w:rFonts w:ascii="Cambria Math" w:eastAsia="Cambria Math" w:hAnsi="Cambria Math" w:cs="Cambria Math"/>
                <w:lang w:val="hy-AM"/>
              </w:rPr>
              <w:t>․</w:t>
            </w:r>
            <w:r w:rsidR="000E20A1" w:rsidRPr="00C06F98">
              <w:rPr>
                <w:rFonts w:ascii="GHEA Grapalat" w:eastAsia="Cambria Math" w:hAnsi="GHEA Grapalat" w:cs="Cambria Math"/>
                <w:lang w:val="hy-AM"/>
              </w:rPr>
              <w:t xml:space="preserve"> </w:t>
            </w:r>
            <w:r w:rsidR="000E20A1" w:rsidRPr="00C06F98">
              <w:rPr>
                <w:rFonts w:ascii="GHEA Grapalat" w:eastAsia="GHEA Grapalat" w:hAnsi="GHEA Grapalat" w:cs="GHEA Grapalat"/>
                <w:lang w:val="hy-AM"/>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E20A1" w:rsidRPr="00C06F98" w14:paraId="63C176F0" w14:textId="77777777" w:rsidTr="007E39F5">
        <w:trPr>
          <w:trHeight w:val="684"/>
        </w:trPr>
        <w:tc>
          <w:tcPr>
            <w:tcW w:w="4508" w:type="dxa"/>
            <w:shd w:val="clear" w:color="auto" w:fill="D9E2F3"/>
            <w:vAlign w:val="center"/>
          </w:tcPr>
          <w:p w14:paraId="40FCEB6E"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Մասնակցության չափը (%)</w:t>
            </w:r>
          </w:p>
        </w:tc>
        <w:tc>
          <w:tcPr>
            <w:tcW w:w="4508" w:type="dxa"/>
            <w:vAlign w:val="center"/>
          </w:tcPr>
          <w:p w14:paraId="41E0AFB4"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14561D3B" w14:textId="77777777" w:rsidTr="007E39F5">
        <w:trPr>
          <w:trHeight w:val="1282"/>
        </w:trPr>
        <w:tc>
          <w:tcPr>
            <w:tcW w:w="4508" w:type="dxa"/>
            <w:shd w:val="clear" w:color="auto" w:fill="D9E2F3"/>
            <w:vAlign w:val="center"/>
          </w:tcPr>
          <w:p w14:paraId="0FFCBA45"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Մասնակցության տեսակը</w:t>
            </w:r>
          </w:p>
        </w:tc>
        <w:tc>
          <w:tcPr>
            <w:tcW w:w="4508" w:type="dxa"/>
            <w:vAlign w:val="center"/>
          </w:tcPr>
          <w:p w14:paraId="6D829DD0" w14:textId="51B5D2B0" w:rsidR="000E20A1" w:rsidRPr="00C06F98"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370194158"/>
                <w14:checkbox>
                  <w14:checked w14:val="0"/>
                  <w14:checkedState w14:val="2612" w14:font="MS Gothic"/>
                  <w14:uncheckedState w14:val="2610" w14:font="MS Gothic"/>
                </w14:checkbox>
              </w:sdtPr>
              <w:sdtContent>
                <w:r w:rsidR="000E20A1" w:rsidRPr="00C06F98">
                  <w:rPr>
                    <w:rFonts w:ascii="Segoe UI Symbol" w:eastAsia="MS Gothic" w:hAnsi="Segoe UI Symbol" w:cs="Segoe UI Symbol"/>
                    <w:lang w:val="hy-AM"/>
                  </w:rPr>
                  <w:t>☐</w:t>
                </w:r>
              </w:sdtContent>
            </w:sdt>
            <w:r w:rsidR="000E20A1" w:rsidRPr="00C06F98">
              <w:rPr>
                <w:rFonts w:ascii="GHEA Grapalat" w:eastAsia="GHEA Grapalat" w:hAnsi="GHEA Grapalat" w:cs="GHEA Grapalat"/>
                <w:lang w:val="hy-AM"/>
              </w:rPr>
              <w:tab/>
              <w:t>Ուղղակի մասնակցություն</w:t>
            </w:r>
          </w:p>
          <w:p w14:paraId="46ED2FF8" w14:textId="4FA4C2E4" w:rsidR="000E20A1" w:rsidRPr="00C06F98"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358386919"/>
                <w14:checkbox>
                  <w14:checked w14:val="0"/>
                  <w14:checkedState w14:val="2612" w14:font="MS Gothic"/>
                  <w14:uncheckedState w14:val="2610" w14:font="MS Gothic"/>
                </w14:checkbox>
              </w:sdtPr>
              <w:sdtContent>
                <w:r w:rsidR="000E20A1" w:rsidRPr="00C06F98">
                  <w:rPr>
                    <w:rFonts w:ascii="Segoe UI Symbol" w:eastAsia="MS Gothic" w:hAnsi="Segoe UI Symbol" w:cs="Segoe UI Symbol"/>
                    <w:lang w:val="hy-AM"/>
                  </w:rPr>
                  <w:t>☐</w:t>
                </w:r>
              </w:sdtContent>
            </w:sdt>
            <w:r w:rsidR="000E20A1" w:rsidRPr="00C06F98">
              <w:rPr>
                <w:rFonts w:ascii="GHEA Grapalat" w:eastAsia="GHEA Grapalat" w:hAnsi="GHEA Grapalat" w:cs="GHEA Grapalat"/>
                <w:lang w:val="hy-AM"/>
              </w:rPr>
              <w:tab/>
              <w:t>Անուղղակի մասնակցություն</w:t>
            </w:r>
          </w:p>
        </w:tc>
      </w:tr>
      <w:tr w:rsidR="000E20A1" w:rsidRPr="00C06F98" w14:paraId="52C6C057" w14:textId="77777777" w:rsidTr="007E39F5">
        <w:tc>
          <w:tcPr>
            <w:tcW w:w="9016" w:type="dxa"/>
            <w:gridSpan w:val="2"/>
            <w:vAlign w:val="center"/>
          </w:tcPr>
          <w:p w14:paraId="46AC15A2" w14:textId="20A11C67" w:rsidR="000E20A1" w:rsidRPr="00C06F98"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350172285"/>
                <w14:checkbox>
                  <w14:checked w14:val="0"/>
                  <w14:checkedState w14:val="2612" w14:font="MS Gothic"/>
                  <w14:uncheckedState w14:val="2610" w14:font="MS Gothic"/>
                </w14:checkbox>
              </w:sdtPr>
              <w:sdtContent>
                <w:r w:rsidR="000E20A1" w:rsidRPr="00C06F98">
                  <w:rPr>
                    <w:rFonts w:ascii="Segoe UI Symbol" w:eastAsia="MS Gothic" w:hAnsi="Segoe UI Symbol" w:cs="Segoe UI Symbol"/>
                    <w:lang w:val="hy-AM"/>
                  </w:rPr>
                  <w:t>☐</w:t>
                </w:r>
              </w:sdtContent>
            </w:sdt>
            <w:r w:rsidR="000E20A1" w:rsidRPr="00C06F98">
              <w:rPr>
                <w:rFonts w:ascii="GHEA Grapalat" w:eastAsia="GHEA Grapalat" w:hAnsi="GHEA Grapalat" w:cs="GHEA Grapalat"/>
                <w:lang w:val="hy-AM"/>
              </w:rPr>
              <w:tab/>
              <w:t>բ</w:t>
            </w:r>
            <w:r w:rsidR="000E20A1" w:rsidRPr="00C06F98">
              <w:rPr>
                <w:rFonts w:ascii="Cambria Math" w:eastAsia="Cambria Math" w:hAnsi="Cambria Math" w:cs="Cambria Math"/>
                <w:lang w:val="hy-AM"/>
              </w:rPr>
              <w:t>․</w:t>
            </w:r>
            <w:r w:rsidR="000E20A1" w:rsidRPr="00C06F98">
              <w:rPr>
                <w:rFonts w:ascii="GHEA Grapalat" w:eastAsia="Cambria Math" w:hAnsi="GHEA Grapalat" w:cs="Cambria Math"/>
                <w:lang w:val="hy-AM"/>
              </w:rPr>
              <w:t xml:space="preserve"> </w:t>
            </w:r>
            <w:r w:rsidR="000E20A1" w:rsidRPr="00C06F98">
              <w:rPr>
                <w:rFonts w:ascii="GHEA Grapalat" w:eastAsia="GHEA Grapalat" w:hAnsi="GHEA Grapalat" w:cs="GHEA Grapalat"/>
                <w:lang w:val="hy-AM"/>
              </w:rPr>
              <w:t>իրավունք ունի նշանակելու կամ հեռացնելու իրավաբանական անձի կառավարման մարմինների անդամների մեծամասնությանը</w:t>
            </w:r>
          </w:p>
        </w:tc>
      </w:tr>
      <w:tr w:rsidR="000E20A1" w:rsidRPr="00C06F98" w14:paraId="47FDDBD0" w14:textId="77777777" w:rsidTr="007E39F5">
        <w:tc>
          <w:tcPr>
            <w:tcW w:w="9016" w:type="dxa"/>
            <w:gridSpan w:val="2"/>
            <w:vAlign w:val="center"/>
          </w:tcPr>
          <w:p w14:paraId="2DCDB74D" w14:textId="1295A632" w:rsidR="000E20A1" w:rsidRPr="00C06F98"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722589211"/>
                <w14:checkbox>
                  <w14:checked w14:val="0"/>
                  <w14:checkedState w14:val="2612" w14:font="MS Gothic"/>
                  <w14:uncheckedState w14:val="2610" w14:font="MS Gothic"/>
                </w14:checkbox>
              </w:sdtPr>
              <w:sdtContent>
                <w:r w:rsidR="000E20A1" w:rsidRPr="00C06F98">
                  <w:rPr>
                    <w:rFonts w:ascii="Segoe UI Symbol" w:eastAsia="MS Gothic" w:hAnsi="Segoe UI Symbol" w:cs="Segoe UI Symbol"/>
                    <w:lang w:val="hy-AM"/>
                  </w:rPr>
                  <w:t>☐</w:t>
                </w:r>
              </w:sdtContent>
            </w:sdt>
            <w:r w:rsidR="000E20A1" w:rsidRPr="00C06F98">
              <w:rPr>
                <w:rFonts w:ascii="GHEA Grapalat" w:eastAsia="GHEA Grapalat" w:hAnsi="GHEA Grapalat" w:cs="GHEA Grapalat"/>
                <w:lang w:val="hy-AM"/>
              </w:rPr>
              <w:tab/>
              <w:t>գ</w:t>
            </w:r>
            <w:r w:rsidR="000E20A1" w:rsidRPr="00C06F98">
              <w:rPr>
                <w:rFonts w:ascii="Cambria Math" w:eastAsia="Cambria Math" w:hAnsi="Cambria Math" w:cs="Cambria Math"/>
                <w:lang w:val="hy-AM"/>
              </w:rPr>
              <w:t>․</w:t>
            </w:r>
            <w:r w:rsidR="000E20A1" w:rsidRPr="00C06F98">
              <w:rPr>
                <w:rFonts w:ascii="GHEA Grapalat" w:eastAsia="Cambria Math" w:hAnsi="GHEA Grapalat" w:cs="Cambria Math"/>
                <w:lang w:val="hy-AM"/>
              </w:rPr>
              <w:t xml:space="preserve"> </w:t>
            </w:r>
            <w:r w:rsidR="000E20A1" w:rsidRPr="00C06F98">
              <w:rPr>
                <w:rFonts w:ascii="GHEA Grapalat" w:eastAsia="GHEA Grapalat" w:hAnsi="GHEA Grapalat" w:cs="GHEA Grapalat"/>
                <w:lang w:val="hy-AM"/>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E20A1" w:rsidRPr="00C06F98" w14:paraId="5BD7828F" w14:textId="77777777" w:rsidTr="007E39F5">
        <w:tc>
          <w:tcPr>
            <w:tcW w:w="9016" w:type="dxa"/>
            <w:gridSpan w:val="2"/>
            <w:vAlign w:val="center"/>
          </w:tcPr>
          <w:p w14:paraId="70E6A868" w14:textId="0C785E46" w:rsidR="000E20A1" w:rsidRPr="00C06F98"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583753897"/>
                <w14:checkbox>
                  <w14:checked w14:val="0"/>
                  <w14:checkedState w14:val="2612" w14:font="MS Gothic"/>
                  <w14:uncheckedState w14:val="2610" w14:font="MS Gothic"/>
                </w14:checkbox>
              </w:sdtPr>
              <w:sdtContent>
                <w:r w:rsidR="000E20A1" w:rsidRPr="00C06F98">
                  <w:rPr>
                    <w:rFonts w:ascii="Segoe UI Symbol" w:eastAsia="MS Gothic" w:hAnsi="Segoe UI Symbol" w:cs="Segoe UI Symbol"/>
                    <w:lang w:val="hy-AM"/>
                  </w:rPr>
                  <w:t>☐</w:t>
                </w:r>
              </w:sdtContent>
            </w:sdt>
            <w:r w:rsidR="000E20A1" w:rsidRPr="00C06F98">
              <w:rPr>
                <w:rFonts w:ascii="GHEA Grapalat" w:eastAsia="GHEA Grapalat" w:hAnsi="GHEA Grapalat" w:cs="GHEA Grapalat"/>
                <w:lang w:val="hy-AM"/>
              </w:rPr>
              <w:tab/>
              <w:t>դ</w:t>
            </w:r>
            <w:r w:rsidR="000E20A1" w:rsidRPr="00C06F98">
              <w:rPr>
                <w:rFonts w:ascii="Cambria Math" w:eastAsia="Cambria Math" w:hAnsi="Cambria Math" w:cs="Cambria Math"/>
                <w:lang w:val="hy-AM"/>
              </w:rPr>
              <w:t>․</w:t>
            </w:r>
            <w:r w:rsidR="000E20A1" w:rsidRPr="00C06F98">
              <w:rPr>
                <w:rFonts w:ascii="GHEA Grapalat" w:eastAsia="Cambria Math" w:hAnsi="GHEA Grapalat" w:cs="Cambria Math"/>
                <w:lang w:val="hy-AM"/>
              </w:rPr>
              <w:t xml:space="preserve"> </w:t>
            </w:r>
            <w:r w:rsidR="000E20A1" w:rsidRPr="00C06F98">
              <w:rPr>
                <w:rFonts w:ascii="GHEA Grapalat" w:eastAsia="GHEA Grapalat" w:hAnsi="GHEA Grapalat" w:cs="GHEA Grapalat"/>
                <w:lang w:val="hy-AM"/>
              </w:rPr>
              <w:t>իրավաբանական անձի նկատմամբ իրականացնում է իրական (փաստացի) վերահսկողություն այլ միջոցներով</w:t>
            </w:r>
          </w:p>
        </w:tc>
      </w:tr>
      <w:tr w:rsidR="000E20A1" w:rsidRPr="00C06F98" w14:paraId="441E1F9F" w14:textId="77777777" w:rsidTr="007E39F5">
        <w:tc>
          <w:tcPr>
            <w:tcW w:w="9016" w:type="dxa"/>
            <w:gridSpan w:val="2"/>
            <w:vAlign w:val="center"/>
          </w:tcPr>
          <w:p w14:paraId="75B88DA0" w14:textId="5BDCBCB1" w:rsidR="000E20A1" w:rsidRPr="00C06F98"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042667163"/>
                <w14:checkbox>
                  <w14:checked w14:val="0"/>
                  <w14:checkedState w14:val="2612" w14:font="MS Gothic"/>
                  <w14:uncheckedState w14:val="2610" w14:font="MS Gothic"/>
                </w14:checkbox>
              </w:sdtPr>
              <w:sdtContent>
                <w:r w:rsidR="000E20A1" w:rsidRPr="00C06F98">
                  <w:rPr>
                    <w:rFonts w:ascii="Segoe UI Symbol" w:eastAsia="MS Gothic" w:hAnsi="Segoe UI Symbol" w:cs="Segoe UI Symbol"/>
                    <w:lang w:val="hy-AM"/>
                  </w:rPr>
                  <w:t>☐</w:t>
                </w:r>
              </w:sdtContent>
            </w:sdt>
            <w:r w:rsidR="000E20A1" w:rsidRPr="00C06F98">
              <w:rPr>
                <w:rFonts w:ascii="GHEA Grapalat" w:eastAsia="GHEA Grapalat" w:hAnsi="GHEA Grapalat" w:cs="GHEA Grapalat"/>
                <w:lang w:val="hy-AM"/>
              </w:rPr>
              <w:tab/>
              <w:t>ե</w:t>
            </w:r>
            <w:r w:rsidR="000E20A1" w:rsidRPr="00C06F98">
              <w:rPr>
                <w:rFonts w:ascii="Cambria Math" w:eastAsia="Cambria Math" w:hAnsi="Cambria Math" w:cs="Cambria Math"/>
                <w:lang w:val="hy-AM"/>
              </w:rPr>
              <w:t>․</w:t>
            </w:r>
            <w:r w:rsidR="000E20A1" w:rsidRPr="00C06F98">
              <w:rPr>
                <w:rFonts w:ascii="GHEA Grapalat" w:eastAsia="Cambria Math" w:hAnsi="GHEA Grapalat" w:cs="Cambria Math"/>
                <w:lang w:val="hy-AM"/>
              </w:rPr>
              <w:t xml:space="preserve"> </w:t>
            </w:r>
            <w:r w:rsidR="000E20A1" w:rsidRPr="00C06F98">
              <w:rPr>
                <w:rFonts w:ascii="GHEA Grapalat" w:eastAsia="GHEA Grapalat" w:hAnsi="GHEA Grapalat" w:cs="GHEA Grapalat"/>
                <w:lang w:val="hy-AM"/>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2AFF133" w14:textId="77777777" w:rsidR="000E20A1" w:rsidRPr="00C06F98"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C06F98">
        <w:rPr>
          <w:rFonts w:ascii="GHEA Grapalat" w:eastAsia="GHEA Grapalat" w:hAnsi="GHEA Grapalat" w:cs="GHEA Grapalat"/>
          <w:i/>
          <w:lang w:val="hy-AM"/>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C16E1" w14:paraId="08E5C03C" w14:textId="77777777" w:rsidTr="007E39F5">
        <w:tc>
          <w:tcPr>
            <w:tcW w:w="2837" w:type="dxa"/>
            <w:shd w:val="clear" w:color="auto" w:fill="D9E2F3"/>
            <w:vAlign w:val="center"/>
          </w:tcPr>
          <w:p w14:paraId="42C51495"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Իրական շահառու դառնալու օրը, ամիսը, տարին</w:t>
            </w:r>
          </w:p>
        </w:tc>
        <w:tc>
          <w:tcPr>
            <w:tcW w:w="6180" w:type="dxa"/>
            <w:vAlign w:val="center"/>
          </w:tcPr>
          <w:p w14:paraId="1DB376EA"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3D21972A" w14:textId="77777777" w:rsidTr="007E39F5">
        <w:tc>
          <w:tcPr>
            <w:tcW w:w="2837" w:type="dxa"/>
            <w:shd w:val="clear" w:color="auto" w:fill="D9E2F3"/>
            <w:vAlign w:val="center"/>
          </w:tcPr>
          <w:p w14:paraId="710C6D60"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Կազմակերպության նկատմամբ վերահսկողության իրականացումը</w:t>
            </w:r>
          </w:p>
        </w:tc>
        <w:tc>
          <w:tcPr>
            <w:tcW w:w="6180" w:type="dxa"/>
            <w:vAlign w:val="center"/>
          </w:tcPr>
          <w:p w14:paraId="04CCE2D5" w14:textId="18A03557" w:rsidR="000E20A1" w:rsidRPr="00C06F98"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769041764"/>
                <w14:checkbox>
                  <w14:checked w14:val="0"/>
                  <w14:checkedState w14:val="2612" w14:font="MS Gothic"/>
                  <w14:uncheckedState w14:val="2610" w14:font="MS Gothic"/>
                </w14:checkbox>
              </w:sdtPr>
              <w:sdtContent>
                <w:r w:rsidR="000E20A1" w:rsidRPr="00C06F98">
                  <w:rPr>
                    <w:rFonts w:ascii="Segoe UI Symbol" w:eastAsia="MS Gothic" w:hAnsi="Segoe UI Symbol" w:cs="Segoe UI Symbol"/>
                    <w:lang w:val="hy-AM"/>
                  </w:rPr>
                  <w:t>☐</w:t>
                </w:r>
              </w:sdtContent>
            </w:sdt>
            <w:r w:rsidR="000E20A1" w:rsidRPr="00C06F98">
              <w:rPr>
                <w:rFonts w:ascii="GHEA Grapalat" w:eastAsia="GHEA Grapalat" w:hAnsi="GHEA Grapalat" w:cs="GHEA Grapalat"/>
                <w:lang w:val="hy-AM"/>
              </w:rPr>
              <w:tab/>
              <w:t xml:space="preserve">Առանձին </w:t>
            </w:r>
          </w:p>
          <w:p w14:paraId="4326A8AC" w14:textId="5B3EEF66" w:rsidR="000E20A1" w:rsidRPr="00C06F98" w:rsidRDefault="00000000" w:rsidP="007E39F5">
            <w:pPr>
              <w:rPr>
                <w:rFonts w:ascii="GHEA Grapalat" w:eastAsia="GHEA Grapalat" w:hAnsi="GHEA Grapalat" w:cs="GHEA Grapalat"/>
                <w:lang w:val="hy-AM"/>
              </w:rPr>
            </w:pPr>
            <w:sdt>
              <w:sdtPr>
                <w:rPr>
                  <w:rFonts w:ascii="GHEA Grapalat" w:eastAsia="GHEA Grapalat" w:hAnsi="GHEA Grapalat" w:cs="GHEA Grapalat"/>
                  <w:lang w:val="hy-AM"/>
                </w:rPr>
                <w:id w:val="454287896"/>
                <w14:checkbox>
                  <w14:checked w14:val="0"/>
                  <w14:checkedState w14:val="2612" w14:font="MS Gothic"/>
                  <w14:uncheckedState w14:val="2610" w14:font="MS Gothic"/>
                </w14:checkbox>
              </w:sdtPr>
              <w:sdtContent>
                <w:r w:rsidR="000E20A1" w:rsidRPr="00C06F98">
                  <w:rPr>
                    <w:rFonts w:ascii="Segoe UI Symbol" w:eastAsia="MS Gothic" w:hAnsi="Segoe UI Symbol" w:cs="Segoe UI Symbol"/>
                    <w:lang w:val="hy-AM"/>
                  </w:rPr>
                  <w:t>☐</w:t>
                </w:r>
              </w:sdtContent>
            </w:sdt>
            <w:r w:rsidR="000E20A1" w:rsidRPr="00C06F98">
              <w:rPr>
                <w:rFonts w:ascii="GHEA Grapalat" w:eastAsia="GHEA Grapalat" w:hAnsi="GHEA Grapalat" w:cs="GHEA Grapalat"/>
                <w:lang w:val="hy-AM"/>
              </w:rPr>
              <w:tab/>
              <w:t>Փոխկապակցված անձանց հետ համատեղ</w:t>
            </w:r>
          </w:p>
        </w:tc>
      </w:tr>
      <w:tr w:rsidR="000E20A1" w:rsidRPr="00C06F98" w14:paraId="218777F6" w14:textId="77777777" w:rsidTr="007E39F5">
        <w:tc>
          <w:tcPr>
            <w:tcW w:w="2837" w:type="dxa"/>
            <w:shd w:val="clear" w:color="auto" w:fill="D9E2F3"/>
            <w:vAlign w:val="center"/>
          </w:tcPr>
          <w:p w14:paraId="4CB10770"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 xml:space="preserve">Ընդերքօգտագործման ոլորտի հաշվետու կազմակերպության իրական շահառուն հանդիսանում է </w:t>
            </w:r>
            <w:r w:rsidRPr="00C06F98">
              <w:rPr>
                <w:rFonts w:ascii="GHEA Grapalat" w:eastAsia="GHEA Grapalat" w:hAnsi="GHEA Grapalat" w:cs="GHEA Grapalat"/>
                <w:lang w:val="hy-AM"/>
              </w:rPr>
              <w:lastRenderedPageBreak/>
              <w:t>պաշտոնատար անձ կամ նրա ընտանիքի անդամ</w:t>
            </w:r>
          </w:p>
        </w:tc>
        <w:tc>
          <w:tcPr>
            <w:tcW w:w="6180" w:type="dxa"/>
            <w:vAlign w:val="center"/>
          </w:tcPr>
          <w:p w14:paraId="3E774415" w14:textId="6685ACA3" w:rsidR="000E20A1" w:rsidRPr="00C06F98"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447587436"/>
                <w14:checkbox>
                  <w14:checked w14:val="0"/>
                  <w14:checkedState w14:val="2612" w14:font="MS Gothic"/>
                  <w14:uncheckedState w14:val="2610" w14:font="MS Gothic"/>
                </w14:checkbox>
              </w:sdtPr>
              <w:sdtContent>
                <w:r w:rsidR="000E20A1" w:rsidRPr="00C06F98">
                  <w:rPr>
                    <w:rFonts w:ascii="Segoe UI Symbol" w:eastAsia="MS Gothic" w:hAnsi="Segoe UI Symbol" w:cs="Segoe UI Symbol"/>
                    <w:lang w:val="hy-AM"/>
                  </w:rPr>
                  <w:t>☐</w:t>
                </w:r>
              </w:sdtContent>
            </w:sdt>
            <w:r w:rsidR="000E20A1" w:rsidRPr="00C06F98">
              <w:rPr>
                <w:rFonts w:ascii="GHEA Grapalat" w:eastAsia="GHEA Grapalat" w:hAnsi="GHEA Grapalat" w:cs="GHEA Grapalat"/>
                <w:lang w:val="hy-AM"/>
              </w:rPr>
              <w:tab/>
              <w:t>Այո</w:t>
            </w:r>
          </w:p>
          <w:p w14:paraId="007B9ECB" w14:textId="33F56EBD" w:rsidR="000E20A1" w:rsidRPr="00C06F98"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236392488"/>
                <w14:checkbox>
                  <w14:checked w14:val="0"/>
                  <w14:checkedState w14:val="2612" w14:font="MS Gothic"/>
                  <w14:uncheckedState w14:val="2610" w14:font="MS Gothic"/>
                </w14:checkbox>
              </w:sdtPr>
              <w:sdtContent>
                <w:r w:rsidR="000E20A1" w:rsidRPr="00C06F98">
                  <w:rPr>
                    <w:rFonts w:ascii="Segoe UI Symbol" w:eastAsia="MS Gothic" w:hAnsi="Segoe UI Symbol" w:cs="Segoe UI Symbol"/>
                    <w:lang w:val="hy-AM"/>
                  </w:rPr>
                  <w:t>☐</w:t>
                </w:r>
              </w:sdtContent>
            </w:sdt>
            <w:r w:rsidR="000E20A1" w:rsidRPr="00C06F98">
              <w:rPr>
                <w:rFonts w:ascii="GHEA Grapalat" w:eastAsia="GHEA Grapalat" w:hAnsi="GHEA Grapalat" w:cs="GHEA Grapalat"/>
                <w:lang w:val="hy-AM"/>
              </w:rPr>
              <w:tab/>
              <w:t>Ոչ</w:t>
            </w:r>
          </w:p>
        </w:tc>
      </w:tr>
    </w:tbl>
    <w:p w14:paraId="6511E445" w14:textId="77777777" w:rsidR="000E20A1" w:rsidRPr="00C06F98"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C06F98">
        <w:rPr>
          <w:rFonts w:ascii="GHEA Grapalat" w:eastAsia="GHEA Grapalat" w:hAnsi="GHEA Grapalat" w:cs="GHEA Grapalat"/>
          <w:i/>
          <w:lang w:val="hy-AM"/>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C06F98" w14:paraId="2C34275B" w14:textId="77777777" w:rsidTr="007E39F5">
        <w:tc>
          <w:tcPr>
            <w:tcW w:w="2837" w:type="dxa"/>
            <w:shd w:val="clear" w:color="auto" w:fill="D9E2F3"/>
            <w:vAlign w:val="center"/>
          </w:tcPr>
          <w:p w14:paraId="7A6F107B"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Էլ</w:t>
            </w:r>
            <w:r w:rsidRPr="00C06F98">
              <w:rPr>
                <w:rFonts w:ascii="Cambria Math" w:eastAsia="Cambria Math" w:hAnsi="Cambria Math" w:cs="Cambria Math"/>
                <w:lang w:val="hy-AM"/>
              </w:rPr>
              <w:t>․</w:t>
            </w:r>
            <w:r w:rsidRPr="00C06F98">
              <w:rPr>
                <w:rFonts w:ascii="GHEA Grapalat" w:eastAsia="GHEA Grapalat" w:hAnsi="GHEA Grapalat" w:cs="GHEA Grapalat"/>
                <w:lang w:val="hy-AM"/>
              </w:rPr>
              <w:t xml:space="preserve"> փոստի հասցեն</w:t>
            </w:r>
          </w:p>
        </w:tc>
        <w:tc>
          <w:tcPr>
            <w:tcW w:w="6180" w:type="dxa"/>
            <w:vAlign w:val="center"/>
          </w:tcPr>
          <w:p w14:paraId="11D825F0"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306D758E" w14:textId="77777777" w:rsidTr="007E39F5">
        <w:tc>
          <w:tcPr>
            <w:tcW w:w="2837" w:type="dxa"/>
            <w:shd w:val="clear" w:color="auto" w:fill="D9E2F3"/>
            <w:vAlign w:val="center"/>
          </w:tcPr>
          <w:p w14:paraId="67D68641"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Հեռախոսահամարը</w:t>
            </w:r>
          </w:p>
        </w:tc>
        <w:tc>
          <w:tcPr>
            <w:tcW w:w="6180" w:type="dxa"/>
            <w:vAlign w:val="center"/>
          </w:tcPr>
          <w:p w14:paraId="2BE94E4C" w14:textId="77777777" w:rsidR="000E20A1" w:rsidRPr="00C06F98" w:rsidRDefault="000E20A1" w:rsidP="007E39F5">
            <w:pPr>
              <w:spacing w:before="240" w:after="240"/>
              <w:rPr>
                <w:rFonts w:ascii="GHEA Grapalat" w:eastAsia="GHEA Grapalat" w:hAnsi="GHEA Grapalat" w:cs="GHEA Grapalat"/>
                <w:lang w:val="hy-AM"/>
              </w:rPr>
            </w:pPr>
          </w:p>
        </w:tc>
      </w:tr>
    </w:tbl>
    <w:p w14:paraId="7243880C" w14:textId="77777777" w:rsidR="000E20A1" w:rsidRPr="00C06F98" w:rsidRDefault="000E20A1" w:rsidP="000E20A1">
      <w:pPr>
        <w:pBdr>
          <w:top w:val="nil"/>
          <w:left w:val="nil"/>
          <w:bottom w:val="nil"/>
          <w:right w:val="nil"/>
          <w:between w:val="nil"/>
        </w:pBdr>
        <w:ind w:left="792"/>
        <w:rPr>
          <w:rFonts w:ascii="GHEA Grapalat" w:eastAsia="GHEA Grapalat" w:hAnsi="GHEA Grapalat" w:cs="GHEA Grapalat"/>
          <w:i/>
          <w:lang w:val="hy-AM"/>
        </w:rPr>
      </w:pPr>
      <w:r w:rsidRPr="00C06F98">
        <w:rPr>
          <w:rFonts w:ascii="GHEA Grapalat" w:hAnsi="GHEA Grapalat"/>
          <w:lang w:val="hy-AM"/>
        </w:rPr>
        <w:br w:type="page"/>
      </w:r>
    </w:p>
    <w:p w14:paraId="23C72ECB" w14:textId="77777777" w:rsidR="000E20A1" w:rsidRPr="00C06F98"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lang w:val="hy-AM"/>
        </w:rPr>
      </w:pPr>
      <w:r w:rsidRPr="00C06F98">
        <w:rPr>
          <w:rFonts w:ascii="GHEA Grapalat" w:eastAsia="GHEA Grapalat" w:hAnsi="GHEA Grapalat" w:cs="GHEA Grapalat"/>
          <w:b/>
          <w:lang w:val="hy-AM"/>
        </w:rPr>
        <w:lastRenderedPageBreak/>
        <w:t>Միջանկյալ իրավաբանական անձինք</w:t>
      </w:r>
    </w:p>
    <w:p w14:paraId="2B5AF418" w14:textId="77777777" w:rsidR="000E20A1" w:rsidRPr="00C06F98"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C06F98">
        <w:rPr>
          <w:rFonts w:ascii="GHEA Grapalat" w:eastAsia="GHEA Grapalat" w:hAnsi="GHEA Grapalat" w:cs="GHEA Grapalat"/>
          <w:i/>
          <w:lang w:val="hy-AM"/>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C06F98" w14:paraId="5E540140" w14:textId="77777777" w:rsidTr="007E39F5">
        <w:tc>
          <w:tcPr>
            <w:tcW w:w="2835" w:type="dxa"/>
            <w:shd w:val="clear" w:color="auto" w:fill="D9E2F3"/>
            <w:vAlign w:val="center"/>
          </w:tcPr>
          <w:p w14:paraId="5B530818"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Անվանումը</w:t>
            </w:r>
          </w:p>
        </w:tc>
        <w:tc>
          <w:tcPr>
            <w:tcW w:w="6180" w:type="dxa"/>
            <w:vAlign w:val="center"/>
          </w:tcPr>
          <w:p w14:paraId="1B6A7695"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7CF26A72" w14:textId="77777777" w:rsidTr="007E39F5">
        <w:tc>
          <w:tcPr>
            <w:tcW w:w="2835" w:type="dxa"/>
            <w:shd w:val="clear" w:color="auto" w:fill="D9E2F3"/>
            <w:vAlign w:val="center"/>
          </w:tcPr>
          <w:p w14:paraId="57C0ED42"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Անվանումը լատինատառ</w:t>
            </w:r>
          </w:p>
        </w:tc>
        <w:tc>
          <w:tcPr>
            <w:tcW w:w="6180" w:type="dxa"/>
            <w:vAlign w:val="center"/>
          </w:tcPr>
          <w:p w14:paraId="1F5AE43B"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43025D74" w14:textId="77777777" w:rsidTr="007E39F5">
        <w:tc>
          <w:tcPr>
            <w:tcW w:w="2835" w:type="dxa"/>
            <w:shd w:val="clear" w:color="auto" w:fill="D9E2F3"/>
            <w:vAlign w:val="center"/>
          </w:tcPr>
          <w:p w14:paraId="7AEA8E66"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Պետական գրանցման համարը</w:t>
            </w:r>
          </w:p>
        </w:tc>
        <w:tc>
          <w:tcPr>
            <w:tcW w:w="6180" w:type="dxa"/>
            <w:vAlign w:val="center"/>
          </w:tcPr>
          <w:p w14:paraId="1365C9FB"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557084FD" w14:textId="77777777" w:rsidTr="007E39F5">
        <w:tc>
          <w:tcPr>
            <w:tcW w:w="2835" w:type="dxa"/>
            <w:shd w:val="clear" w:color="auto" w:fill="D9E2F3"/>
            <w:vAlign w:val="center"/>
          </w:tcPr>
          <w:p w14:paraId="4CC7F89E"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Գրանցման օրը, ամիսը, տարին</w:t>
            </w:r>
          </w:p>
        </w:tc>
        <w:tc>
          <w:tcPr>
            <w:tcW w:w="6180" w:type="dxa"/>
            <w:vAlign w:val="center"/>
          </w:tcPr>
          <w:p w14:paraId="2E999832"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49E1C5D0" w14:textId="77777777" w:rsidTr="007E39F5">
        <w:tc>
          <w:tcPr>
            <w:tcW w:w="2835" w:type="dxa"/>
            <w:shd w:val="clear" w:color="auto" w:fill="D9E2F3"/>
            <w:vAlign w:val="center"/>
          </w:tcPr>
          <w:p w14:paraId="58AABB0B"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Գրանցման հասցեն</w:t>
            </w:r>
          </w:p>
        </w:tc>
        <w:tc>
          <w:tcPr>
            <w:tcW w:w="6180" w:type="dxa"/>
            <w:vAlign w:val="center"/>
          </w:tcPr>
          <w:p w14:paraId="28D68CBC"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686C91B6" w14:textId="77777777" w:rsidTr="007E39F5">
        <w:tc>
          <w:tcPr>
            <w:tcW w:w="2835" w:type="dxa"/>
            <w:shd w:val="clear" w:color="auto" w:fill="D9E2F3"/>
            <w:vAlign w:val="center"/>
          </w:tcPr>
          <w:p w14:paraId="756E9B45"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Գրանցման պետությունը</w:t>
            </w:r>
          </w:p>
        </w:tc>
        <w:tc>
          <w:tcPr>
            <w:tcW w:w="6180" w:type="dxa"/>
            <w:vAlign w:val="center"/>
          </w:tcPr>
          <w:p w14:paraId="2F4796AF"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1176237C" w14:textId="77777777" w:rsidTr="007E39F5">
        <w:tc>
          <w:tcPr>
            <w:tcW w:w="2835" w:type="dxa"/>
            <w:shd w:val="clear" w:color="auto" w:fill="D9E2F3"/>
            <w:vAlign w:val="center"/>
          </w:tcPr>
          <w:p w14:paraId="281EE0AA"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Գործադիր մարմնի ղեկավարի անունը և ազգանունը</w:t>
            </w:r>
          </w:p>
        </w:tc>
        <w:tc>
          <w:tcPr>
            <w:tcW w:w="6180" w:type="dxa"/>
            <w:vAlign w:val="center"/>
          </w:tcPr>
          <w:p w14:paraId="439DA2AA" w14:textId="77777777" w:rsidR="000E20A1" w:rsidRPr="00C06F98" w:rsidRDefault="000E20A1" w:rsidP="007E39F5">
            <w:pPr>
              <w:spacing w:before="240" w:after="240"/>
              <w:rPr>
                <w:rFonts w:ascii="GHEA Grapalat" w:eastAsia="GHEA Grapalat" w:hAnsi="GHEA Grapalat" w:cs="GHEA Grapalat"/>
                <w:lang w:val="hy-AM"/>
              </w:rPr>
            </w:pPr>
          </w:p>
        </w:tc>
      </w:tr>
    </w:tbl>
    <w:p w14:paraId="7C3C09B6" w14:textId="77777777" w:rsidR="000E20A1" w:rsidRPr="00C06F98"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C06F98">
        <w:rPr>
          <w:rFonts w:ascii="GHEA Grapalat" w:eastAsia="GHEA Grapalat" w:hAnsi="GHEA Grapalat" w:cs="GHEA Grapalat"/>
          <w:i/>
          <w:lang w:val="hy-AM"/>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C16E1" w14:paraId="46FC4489" w14:textId="77777777" w:rsidTr="007E39F5">
        <w:trPr>
          <w:trHeight w:val="853"/>
        </w:trPr>
        <w:tc>
          <w:tcPr>
            <w:tcW w:w="2835" w:type="dxa"/>
            <w:vMerge w:val="restart"/>
            <w:shd w:val="clear" w:color="auto" w:fill="D9E2F3"/>
            <w:vAlign w:val="center"/>
          </w:tcPr>
          <w:p w14:paraId="264D77C4"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Իրական շահառու(ներ)ի անունը և ազգանունը, ում համար կազմակերպությունը հանդիսանում է միջանկյալ իրավաբանական անձ</w:t>
            </w:r>
          </w:p>
        </w:tc>
        <w:tc>
          <w:tcPr>
            <w:tcW w:w="6180" w:type="dxa"/>
          </w:tcPr>
          <w:p w14:paraId="04F85C5E"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9C16E1" w14:paraId="0631A014" w14:textId="77777777" w:rsidTr="007E39F5">
        <w:trPr>
          <w:trHeight w:val="850"/>
        </w:trPr>
        <w:tc>
          <w:tcPr>
            <w:tcW w:w="2835" w:type="dxa"/>
            <w:vMerge/>
            <w:shd w:val="clear" w:color="auto" w:fill="D9E2F3"/>
            <w:vAlign w:val="center"/>
          </w:tcPr>
          <w:p w14:paraId="56DE130F" w14:textId="77777777" w:rsidR="000E20A1" w:rsidRPr="00C06F98"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p>
        </w:tc>
        <w:tc>
          <w:tcPr>
            <w:tcW w:w="6180" w:type="dxa"/>
          </w:tcPr>
          <w:p w14:paraId="208E17BE"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9C16E1" w14:paraId="0F47A39C" w14:textId="77777777" w:rsidTr="007E39F5">
        <w:trPr>
          <w:trHeight w:val="850"/>
        </w:trPr>
        <w:tc>
          <w:tcPr>
            <w:tcW w:w="2835" w:type="dxa"/>
            <w:vMerge/>
            <w:shd w:val="clear" w:color="auto" w:fill="D9E2F3"/>
            <w:vAlign w:val="center"/>
          </w:tcPr>
          <w:p w14:paraId="38D6E0C1" w14:textId="77777777" w:rsidR="000E20A1" w:rsidRPr="00C06F98"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p>
        </w:tc>
        <w:tc>
          <w:tcPr>
            <w:tcW w:w="6180" w:type="dxa"/>
          </w:tcPr>
          <w:p w14:paraId="26791C83"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9C16E1" w14:paraId="1CD77669" w14:textId="77777777" w:rsidTr="007E39F5">
        <w:trPr>
          <w:trHeight w:val="850"/>
        </w:trPr>
        <w:tc>
          <w:tcPr>
            <w:tcW w:w="2835" w:type="dxa"/>
            <w:vMerge/>
            <w:shd w:val="clear" w:color="auto" w:fill="D9E2F3"/>
            <w:vAlign w:val="center"/>
          </w:tcPr>
          <w:p w14:paraId="4A5C5F3A" w14:textId="77777777" w:rsidR="000E20A1" w:rsidRPr="00C06F98"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p>
        </w:tc>
        <w:tc>
          <w:tcPr>
            <w:tcW w:w="6180" w:type="dxa"/>
          </w:tcPr>
          <w:p w14:paraId="54BE1FD1"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9C16E1" w14:paraId="00DF7A1D" w14:textId="77777777" w:rsidTr="007E39F5">
        <w:trPr>
          <w:trHeight w:val="850"/>
        </w:trPr>
        <w:tc>
          <w:tcPr>
            <w:tcW w:w="2835" w:type="dxa"/>
            <w:vMerge/>
            <w:shd w:val="clear" w:color="auto" w:fill="D9E2F3"/>
            <w:vAlign w:val="center"/>
          </w:tcPr>
          <w:p w14:paraId="10E659B0" w14:textId="77777777" w:rsidR="000E20A1" w:rsidRPr="00C06F98"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p>
        </w:tc>
        <w:tc>
          <w:tcPr>
            <w:tcW w:w="6180" w:type="dxa"/>
          </w:tcPr>
          <w:p w14:paraId="700B699C" w14:textId="77777777" w:rsidR="000E20A1" w:rsidRPr="00C06F98" w:rsidRDefault="000E20A1" w:rsidP="007E39F5">
            <w:pPr>
              <w:spacing w:before="240" w:after="240"/>
              <w:rPr>
                <w:rFonts w:ascii="GHEA Grapalat" w:eastAsia="GHEA Grapalat" w:hAnsi="GHEA Grapalat" w:cs="GHEA Grapalat"/>
                <w:lang w:val="hy-AM"/>
              </w:rPr>
            </w:pPr>
          </w:p>
        </w:tc>
      </w:tr>
    </w:tbl>
    <w:p w14:paraId="185C6881" w14:textId="77777777" w:rsidR="000E20A1" w:rsidRPr="00C06F98"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C06F98">
        <w:rPr>
          <w:rFonts w:ascii="GHEA Grapalat" w:eastAsia="GHEA Grapalat" w:hAnsi="GHEA Grapalat" w:cs="GHEA Grapalat"/>
          <w:i/>
          <w:lang w:val="hy-AM"/>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C06F98" w14:paraId="695B8231" w14:textId="77777777" w:rsidTr="007E39F5">
        <w:tc>
          <w:tcPr>
            <w:tcW w:w="2835" w:type="dxa"/>
            <w:shd w:val="clear" w:color="auto" w:fill="D9E2F3"/>
            <w:vAlign w:val="center"/>
          </w:tcPr>
          <w:p w14:paraId="2C21D8A9"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Ֆոնդային բորսայի անվանումը</w:t>
            </w:r>
          </w:p>
        </w:tc>
        <w:tc>
          <w:tcPr>
            <w:tcW w:w="6180" w:type="dxa"/>
            <w:vAlign w:val="center"/>
          </w:tcPr>
          <w:p w14:paraId="2981886D" w14:textId="77777777" w:rsidR="000E20A1" w:rsidRPr="00C06F98" w:rsidRDefault="000E20A1" w:rsidP="007E39F5">
            <w:pPr>
              <w:spacing w:before="240" w:after="240"/>
              <w:rPr>
                <w:rFonts w:ascii="GHEA Grapalat" w:eastAsia="GHEA Grapalat" w:hAnsi="GHEA Grapalat" w:cs="GHEA Grapalat"/>
                <w:lang w:val="hy-AM"/>
              </w:rPr>
            </w:pPr>
          </w:p>
        </w:tc>
      </w:tr>
      <w:tr w:rsidR="000E20A1" w:rsidRPr="00C06F98" w14:paraId="1D954F64" w14:textId="77777777" w:rsidTr="007E39F5">
        <w:tc>
          <w:tcPr>
            <w:tcW w:w="2835" w:type="dxa"/>
            <w:shd w:val="clear" w:color="auto" w:fill="D9E2F3"/>
            <w:vAlign w:val="center"/>
          </w:tcPr>
          <w:p w14:paraId="769E8A05" w14:textId="77777777" w:rsidR="000E20A1" w:rsidRPr="00C06F98"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C06F98">
              <w:rPr>
                <w:rFonts w:ascii="GHEA Grapalat" w:eastAsia="GHEA Grapalat" w:hAnsi="GHEA Grapalat" w:cs="GHEA Grapalat"/>
                <w:lang w:val="hy-AM"/>
              </w:rPr>
              <w:t>Հղումը բորսայում առկա փաստաթղթերին</w:t>
            </w:r>
          </w:p>
        </w:tc>
        <w:tc>
          <w:tcPr>
            <w:tcW w:w="6180" w:type="dxa"/>
            <w:vAlign w:val="center"/>
          </w:tcPr>
          <w:p w14:paraId="3B21DFD9" w14:textId="77777777" w:rsidR="000E20A1" w:rsidRPr="00C06F98" w:rsidRDefault="000E20A1" w:rsidP="007E39F5">
            <w:pPr>
              <w:spacing w:before="240" w:after="240"/>
              <w:rPr>
                <w:rFonts w:ascii="GHEA Grapalat" w:eastAsia="GHEA Grapalat" w:hAnsi="GHEA Grapalat" w:cs="GHEA Grapalat"/>
                <w:lang w:val="hy-AM"/>
              </w:rPr>
            </w:pPr>
          </w:p>
        </w:tc>
      </w:tr>
    </w:tbl>
    <w:p w14:paraId="041374B7" w14:textId="77777777" w:rsidR="000E20A1" w:rsidRPr="00C06F98" w:rsidRDefault="000E20A1" w:rsidP="000E20A1">
      <w:pPr>
        <w:pBdr>
          <w:top w:val="nil"/>
          <w:left w:val="nil"/>
          <w:bottom w:val="nil"/>
          <w:right w:val="nil"/>
          <w:between w:val="nil"/>
        </w:pBdr>
        <w:spacing w:before="240"/>
        <w:rPr>
          <w:rFonts w:ascii="GHEA Grapalat" w:eastAsia="GHEA Grapalat" w:hAnsi="GHEA Grapalat" w:cs="GHEA Grapalat"/>
          <w:i/>
          <w:lang w:val="hy-AM"/>
        </w:rPr>
      </w:pPr>
      <w:r w:rsidRPr="00C06F98">
        <w:rPr>
          <w:rFonts w:ascii="GHEA Grapalat" w:eastAsia="GHEA Grapalat" w:hAnsi="GHEA Grapalat" w:cs="GHEA Grapalat"/>
          <w:i/>
          <w:lang w:val="hy-AM"/>
        </w:rPr>
        <w:lastRenderedPageBreak/>
        <w:br w:type="page"/>
      </w:r>
    </w:p>
    <w:p w14:paraId="79714B99" w14:textId="77777777" w:rsidR="000E20A1" w:rsidRPr="00C06F98"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lang w:val="hy-AM"/>
        </w:rPr>
      </w:pPr>
      <w:r w:rsidRPr="00C06F98">
        <w:rPr>
          <w:rFonts w:ascii="GHEA Grapalat" w:eastAsia="GHEA Grapalat" w:hAnsi="GHEA Grapalat" w:cs="GHEA Grapalat"/>
          <w:b/>
          <w:lang w:val="hy-AM"/>
        </w:rPr>
        <w:lastRenderedPageBreak/>
        <w:t>Լրացուցիչ նշումներ</w:t>
      </w:r>
    </w:p>
    <w:p w14:paraId="0A6E127D" w14:textId="77777777" w:rsidR="000E20A1" w:rsidRPr="00C06F98" w:rsidRDefault="000E20A1" w:rsidP="000E20A1">
      <w:pPr>
        <w:pBdr>
          <w:top w:val="nil"/>
          <w:left w:val="nil"/>
          <w:bottom w:val="nil"/>
          <w:right w:val="nil"/>
          <w:between w:val="nil"/>
        </w:pBdr>
        <w:rPr>
          <w:rFonts w:ascii="GHEA Grapalat" w:eastAsia="GHEA Grapalat" w:hAnsi="GHEA Grapalat" w:cs="GHEA Grapalat"/>
          <w:b/>
          <w:lang w:val="hy-AM"/>
        </w:rPr>
      </w:pPr>
    </w:p>
    <w:tbl>
      <w:tblPr>
        <w:tblStyle w:val="TableGrid"/>
        <w:tblW w:w="0" w:type="auto"/>
        <w:tblLayout w:type="fixed"/>
        <w:tblLook w:val="04A0" w:firstRow="1" w:lastRow="0" w:firstColumn="1" w:lastColumn="0" w:noHBand="0" w:noVBand="1"/>
      </w:tblPr>
      <w:tblGrid>
        <w:gridCol w:w="9016"/>
      </w:tblGrid>
      <w:tr w:rsidR="000E20A1" w:rsidRPr="009C16E1" w14:paraId="01D1EC12" w14:textId="77777777" w:rsidTr="007E39F5">
        <w:tc>
          <w:tcPr>
            <w:tcW w:w="9016" w:type="dxa"/>
            <w:shd w:val="clear" w:color="auto" w:fill="DBE5F1" w:themeFill="accent1" w:themeFillTint="33"/>
          </w:tcPr>
          <w:p w14:paraId="3BC7FA16" w14:textId="77777777" w:rsidR="000E20A1" w:rsidRPr="00C06F98" w:rsidRDefault="000E20A1" w:rsidP="007E39F5">
            <w:pPr>
              <w:spacing w:before="240" w:after="160" w:line="259" w:lineRule="auto"/>
              <w:rPr>
                <w:rFonts w:ascii="GHEA Grapalat" w:eastAsia="GHEA Grapalat" w:hAnsi="GHEA Grapalat" w:cs="GHEA Grapalat"/>
                <w:i/>
                <w:lang w:val="hy-AM"/>
              </w:rPr>
            </w:pPr>
            <w:r w:rsidRPr="00C06F98">
              <w:rPr>
                <w:rFonts w:ascii="GHEA Grapalat" w:eastAsia="GHEA Grapalat" w:hAnsi="GHEA Grapalat" w:cs="GHEA Grapalat"/>
                <w:i/>
                <w:lang w:val="hy-AM"/>
              </w:rPr>
              <w:t>Լրացուցիչ տեղեկություններ կամ հավելյալ պարզաբանումներ, որոնք առնչվում են հայտարարագրում լրացված կամ լրացման ենթակա տվյալներին</w:t>
            </w:r>
          </w:p>
        </w:tc>
      </w:tr>
      <w:tr w:rsidR="000E20A1" w:rsidRPr="009C16E1" w14:paraId="37647348" w14:textId="77777777" w:rsidTr="007E39F5">
        <w:trPr>
          <w:trHeight w:val="10187"/>
        </w:trPr>
        <w:tc>
          <w:tcPr>
            <w:tcW w:w="9016" w:type="dxa"/>
          </w:tcPr>
          <w:p w14:paraId="6D5A2C5A" w14:textId="77777777" w:rsidR="000E20A1" w:rsidRPr="00C06F98" w:rsidRDefault="000E20A1" w:rsidP="007E39F5">
            <w:pPr>
              <w:rPr>
                <w:rFonts w:ascii="GHEA Grapalat" w:eastAsia="GHEA Grapalat" w:hAnsi="GHEA Grapalat" w:cs="GHEA Grapalat"/>
                <w:b/>
                <w:lang w:val="hy-AM"/>
              </w:rPr>
            </w:pPr>
          </w:p>
        </w:tc>
      </w:tr>
    </w:tbl>
    <w:p w14:paraId="23A76202" w14:textId="77777777" w:rsidR="000E20A1" w:rsidRPr="00C06F98" w:rsidRDefault="000E20A1" w:rsidP="000E20A1">
      <w:pPr>
        <w:pBdr>
          <w:top w:val="nil"/>
          <w:left w:val="nil"/>
          <w:bottom w:val="nil"/>
          <w:right w:val="nil"/>
          <w:between w:val="nil"/>
        </w:pBdr>
        <w:rPr>
          <w:rFonts w:ascii="GHEA Grapalat" w:eastAsia="GHEA Grapalat" w:hAnsi="GHEA Grapalat" w:cs="GHEA Grapalat"/>
          <w:b/>
          <w:lang w:val="hy-AM"/>
        </w:rPr>
      </w:pPr>
    </w:p>
    <w:p w14:paraId="676799D3" w14:textId="77777777" w:rsidR="000E20A1" w:rsidRPr="00C06F98" w:rsidRDefault="000E20A1" w:rsidP="000E20A1">
      <w:pPr>
        <w:pStyle w:val="BodyTextIndent3"/>
        <w:spacing w:line="240" w:lineRule="auto"/>
        <w:jc w:val="right"/>
        <w:rPr>
          <w:rFonts w:ascii="GHEA Grapalat" w:hAnsi="GHEA Grapalat" w:cs="Arial"/>
          <w:b/>
          <w:lang w:val="hy-AM"/>
        </w:rPr>
      </w:pPr>
    </w:p>
    <w:p w14:paraId="0C852F36" w14:textId="77777777" w:rsidR="000E20A1" w:rsidRPr="00C06F98"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Pr="00C06F98"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Pr="00C06F98"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Pr="00C06F98"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Pr="00C06F98" w:rsidRDefault="000E20A1" w:rsidP="000E20A1">
      <w:pPr>
        <w:pStyle w:val="BodyTextIndent3"/>
        <w:spacing w:line="240" w:lineRule="auto"/>
        <w:ind w:firstLine="0"/>
        <w:jc w:val="left"/>
        <w:rPr>
          <w:rFonts w:ascii="GHEA Grapalat" w:hAnsi="GHEA Grapalat"/>
          <w:b/>
          <w:lang w:val="hy-AM"/>
        </w:rPr>
      </w:pPr>
    </w:p>
    <w:p w14:paraId="061E0072" w14:textId="77777777" w:rsidR="000E20A1" w:rsidRPr="00C06F98" w:rsidRDefault="000E20A1" w:rsidP="000E20A1">
      <w:pPr>
        <w:pStyle w:val="BodyTextIndent3"/>
        <w:spacing w:line="240" w:lineRule="auto"/>
        <w:ind w:firstLine="0"/>
        <w:jc w:val="left"/>
        <w:rPr>
          <w:rFonts w:ascii="GHEA Grapalat" w:hAnsi="GHEA Grapalat"/>
          <w:b/>
          <w:lang w:val="hy-AM"/>
        </w:rPr>
      </w:pPr>
    </w:p>
    <w:p w14:paraId="4803CF42" w14:textId="77777777" w:rsidR="000E20A1" w:rsidRPr="00C06F98" w:rsidRDefault="000E20A1" w:rsidP="000E20A1">
      <w:pPr>
        <w:pStyle w:val="BodyTextIndent3"/>
        <w:spacing w:line="240" w:lineRule="auto"/>
        <w:ind w:firstLine="0"/>
        <w:jc w:val="left"/>
        <w:rPr>
          <w:rFonts w:ascii="GHEA Grapalat" w:hAnsi="GHEA Grapalat"/>
          <w:b/>
          <w:lang w:val="hy-AM"/>
        </w:rPr>
      </w:pPr>
    </w:p>
    <w:p w14:paraId="5532F982" w14:textId="77777777" w:rsidR="000E20A1" w:rsidRPr="00C06F98" w:rsidRDefault="000E20A1" w:rsidP="000E20A1">
      <w:pPr>
        <w:pStyle w:val="BodyTextIndent3"/>
        <w:spacing w:line="240" w:lineRule="auto"/>
        <w:ind w:firstLine="0"/>
        <w:jc w:val="left"/>
        <w:rPr>
          <w:rFonts w:ascii="GHEA Grapalat" w:hAnsi="GHEA Grapalat"/>
          <w:b/>
          <w:lang w:val="hy-AM"/>
        </w:rPr>
      </w:pPr>
    </w:p>
    <w:p w14:paraId="1F9AC499" w14:textId="77777777" w:rsidR="000E20A1" w:rsidRPr="00C06F98" w:rsidRDefault="000E20A1" w:rsidP="000E20A1">
      <w:pPr>
        <w:spacing w:line="360" w:lineRule="auto"/>
        <w:jc w:val="center"/>
        <w:rPr>
          <w:rFonts w:ascii="GHEA Grapalat" w:eastAsia="GHEA Grapalat" w:hAnsi="GHEA Grapalat" w:cs="GHEA Grapalat"/>
          <w:b/>
          <w:lang w:val="hy-AM"/>
        </w:rPr>
      </w:pPr>
    </w:p>
    <w:p w14:paraId="0F74E94B" w14:textId="77777777" w:rsidR="000E20A1" w:rsidRPr="00C06F98" w:rsidRDefault="000E20A1" w:rsidP="000E20A1">
      <w:pPr>
        <w:spacing w:line="360" w:lineRule="auto"/>
        <w:jc w:val="center"/>
        <w:rPr>
          <w:rFonts w:ascii="GHEA Grapalat" w:eastAsia="GHEA Grapalat" w:hAnsi="GHEA Grapalat" w:cs="GHEA Grapalat"/>
          <w:b/>
          <w:lang w:val="hy-AM"/>
        </w:rPr>
      </w:pPr>
    </w:p>
    <w:p w14:paraId="13268F35" w14:textId="77777777" w:rsidR="000E20A1" w:rsidRPr="00C06F98" w:rsidRDefault="000E20A1" w:rsidP="000E20A1">
      <w:pPr>
        <w:spacing w:line="360" w:lineRule="auto"/>
        <w:jc w:val="center"/>
        <w:rPr>
          <w:rFonts w:ascii="GHEA Grapalat" w:eastAsia="GHEA Grapalat" w:hAnsi="GHEA Grapalat" w:cs="GHEA Grapalat"/>
          <w:b/>
          <w:lang w:val="hy-AM"/>
        </w:rPr>
      </w:pPr>
      <w:r w:rsidRPr="00C06F98">
        <w:rPr>
          <w:rFonts w:ascii="GHEA Grapalat" w:eastAsia="GHEA Grapalat" w:hAnsi="GHEA Grapalat" w:cs="GHEA Grapalat"/>
          <w:b/>
          <w:lang w:val="hy-AM"/>
        </w:rPr>
        <w:lastRenderedPageBreak/>
        <w:t>I. Հայտարարագրի լրացման կարգը</w:t>
      </w:r>
    </w:p>
    <w:p w14:paraId="49509721" w14:textId="77777777" w:rsidR="000E20A1" w:rsidRPr="00C06F98"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lang w:val="hy-AM"/>
        </w:rPr>
      </w:pPr>
    </w:p>
    <w:p w14:paraId="33C2B3A4" w14:textId="77777777" w:rsidR="000E20A1" w:rsidRPr="00C06F98"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C06F98">
        <w:rPr>
          <w:rFonts w:ascii="Cambria Math" w:eastAsia="GHEA Grapalat" w:hAnsi="Cambria Math" w:cs="GHEA Grapalat"/>
          <w:lang w:val="hy-AM"/>
        </w:rPr>
        <w:t>․</w:t>
      </w:r>
    </w:p>
    <w:p w14:paraId="4F726E92" w14:textId="77777777" w:rsidR="000E20A1" w:rsidRPr="00C06F9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7408C8A1" w14:textId="77777777" w:rsidR="000E20A1" w:rsidRPr="00C06F98" w:rsidRDefault="000E20A1" w:rsidP="000E20A1">
      <w:pPr>
        <w:numPr>
          <w:ilvl w:val="1"/>
          <w:numId w:val="30"/>
        </w:numP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14:paraId="1005B06B" w14:textId="77777777" w:rsidR="000E20A1" w:rsidRPr="00C06F98" w:rsidRDefault="000E20A1" w:rsidP="000E20A1">
      <w:pPr>
        <w:numPr>
          <w:ilvl w:val="1"/>
          <w:numId w:val="30"/>
        </w:numP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54DA9F3" w14:textId="77777777" w:rsidR="000E20A1" w:rsidRPr="00C06F98" w:rsidRDefault="000E20A1" w:rsidP="000E20A1">
      <w:pPr>
        <w:spacing w:line="276" w:lineRule="auto"/>
        <w:ind w:firstLine="567"/>
        <w:jc w:val="both"/>
        <w:rPr>
          <w:rFonts w:ascii="GHEA Grapalat" w:eastAsia="GHEA Grapalat" w:hAnsi="GHEA Grapalat" w:cs="GHEA Grapalat"/>
          <w:lang w:val="hy-AM"/>
        </w:rPr>
      </w:pPr>
    </w:p>
    <w:p w14:paraId="4F7DA824" w14:textId="77777777" w:rsidR="000E20A1" w:rsidRPr="00C06F98"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Հայտարարագրի 2-րդ բաժինը (Բաժնետոմսերի ցուցակման տվյալները)</w:t>
      </w:r>
      <w:r w:rsidRPr="00C06F98">
        <w:rPr>
          <w:rFonts w:ascii="GHEA Grapalat" w:eastAsia="GHEA Grapalat" w:hAnsi="GHEA Grapalat" w:cs="GHEA Grapalat"/>
          <w:b/>
          <w:lang w:val="hy-AM"/>
        </w:rPr>
        <w:t xml:space="preserve"> </w:t>
      </w:r>
      <w:r w:rsidRPr="00C06F98">
        <w:rPr>
          <w:rFonts w:ascii="GHEA Grapalat" w:eastAsia="GHEA Grapalat" w:hAnsi="GHEA Grapalat" w:cs="GHEA Grapalat"/>
          <w:lang w:val="hy-AM"/>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C06F98">
        <w:rPr>
          <w:rFonts w:ascii="Cambria Math" w:eastAsia="GHEA Grapalat" w:hAnsi="Cambria Math" w:cs="GHEA Grapalat"/>
          <w:lang w:val="hy-AM"/>
        </w:rPr>
        <w:t>․</w:t>
      </w:r>
    </w:p>
    <w:p w14:paraId="22A85741" w14:textId="77777777" w:rsidR="000E20A1" w:rsidRPr="00C06F9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C06F98">
        <w:rPr>
          <w:rFonts w:ascii="GHEA Grapalat" w:eastAsia="GHEA Grapalat" w:hAnsi="GHEA Grapalat" w:cs="GHEA Grapalat"/>
          <w:lang w:val="hy-AM"/>
        </w:rPr>
        <w:lastRenderedPageBreak/>
        <w:t>պարունակում են տեղեկություններ տվյալ իրավաբանական անձի սեփականատերերի վերաբերյալ.</w:t>
      </w:r>
    </w:p>
    <w:p w14:paraId="2F281ADA" w14:textId="77777777" w:rsidR="000E20A1" w:rsidRPr="00C06F9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09AE68D" w14:textId="77777777" w:rsidR="000E20A1" w:rsidRPr="00C06F9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«Վերահսկողության մակարդակը» ենթաբաժինը լրացվում է, եթե հայտարարագրի 2</w:t>
      </w:r>
      <w:r w:rsidRPr="00C06F98">
        <w:rPr>
          <w:rFonts w:ascii="Cambria Math" w:eastAsia="Cambria Math" w:hAnsi="Cambria Math" w:cs="Cambria Math"/>
          <w:lang w:val="hy-AM"/>
        </w:rPr>
        <w:t>․</w:t>
      </w:r>
      <w:r w:rsidRPr="00C06F98">
        <w:rPr>
          <w:rFonts w:ascii="GHEA Grapalat" w:eastAsia="GHEA Grapalat" w:hAnsi="GHEA Grapalat" w:cs="GHEA Grapalat"/>
          <w:lang w:val="hy-AM"/>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8B8265" w14:textId="77777777" w:rsidR="000E20A1" w:rsidRPr="00C06F98"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p>
    <w:p w14:paraId="201627FF" w14:textId="77777777" w:rsidR="000E20A1" w:rsidRPr="00C06F98"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Հայտարարագրի 3-րդ բաժինը (Պետության, համայնքի կամ միջազգային կազմակերպության մասնակցությունը)</w:t>
      </w:r>
      <w:r w:rsidRPr="00C06F98">
        <w:rPr>
          <w:rFonts w:ascii="GHEA Grapalat" w:eastAsia="GHEA Grapalat" w:hAnsi="GHEA Grapalat" w:cs="GHEA Grapalat"/>
          <w:b/>
          <w:lang w:val="hy-AM"/>
        </w:rPr>
        <w:t xml:space="preserve"> </w:t>
      </w:r>
      <w:r w:rsidRPr="00C06F98">
        <w:rPr>
          <w:rFonts w:ascii="GHEA Grapalat" w:eastAsia="GHEA Grapalat" w:hAnsi="GHEA Grapalat" w:cs="GHEA Grapalat"/>
          <w:lang w:val="hy-AM"/>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C06F98">
        <w:rPr>
          <w:rFonts w:ascii="Cambria Math" w:eastAsia="GHEA Grapalat" w:hAnsi="Cambria Math" w:cs="GHEA Grapalat"/>
          <w:lang w:val="hy-AM"/>
        </w:rPr>
        <w:t>․</w:t>
      </w:r>
    </w:p>
    <w:p w14:paraId="0D092A2C" w14:textId="77777777" w:rsidR="000E20A1" w:rsidRPr="00C06F9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C06F98">
        <w:rPr>
          <w:rFonts w:ascii="GHEA Grapalat" w:eastAsia="GHEA Grapalat" w:hAnsi="GHEA Grapalat" w:cs="GHEA Grapalat"/>
          <w:lang w:val="hy-AM"/>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3A386DE" w14:textId="77777777" w:rsidR="000E20A1" w:rsidRPr="00C06F9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79C4EC" w14:textId="77777777" w:rsidR="000E20A1" w:rsidRPr="00C06F98"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lang w:val="hy-AM"/>
        </w:rPr>
      </w:pPr>
    </w:p>
    <w:p w14:paraId="11845626" w14:textId="77777777" w:rsidR="000E20A1" w:rsidRPr="00C06F98"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C06F98">
        <w:rPr>
          <w:rFonts w:ascii="Cambria Math" w:eastAsia="GHEA Grapalat" w:hAnsi="Cambria Math" w:cs="GHEA Grapalat"/>
          <w:lang w:val="hy-AM"/>
        </w:rPr>
        <w:t>․</w:t>
      </w:r>
    </w:p>
    <w:p w14:paraId="1CE99D10" w14:textId="77777777" w:rsidR="000E20A1" w:rsidRPr="00C06F9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493B3D90" w14:textId="77777777" w:rsidR="000E20A1" w:rsidRPr="00C06F9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«Անձը հաստատող փաստաթուղթը» ենթաբաժնում լրացվում են տեղեկությունների իրական շահառուի անձը հաստատող փաստաթղթի վերաբերյալ.</w:t>
      </w:r>
    </w:p>
    <w:p w14:paraId="00B5937C" w14:textId="77777777" w:rsidR="000E20A1" w:rsidRPr="00C06F9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«Անձի հաշվառման հասցեն» ենթաբաժնում լրացվում է իրական շահառուի հաշվառման վայրի հասցեն.</w:t>
      </w:r>
    </w:p>
    <w:p w14:paraId="50E7AB2D" w14:textId="77777777" w:rsidR="000E20A1" w:rsidRPr="00C06F9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29EC0DA" w14:textId="77777777" w:rsidR="000E20A1" w:rsidRPr="00C06F9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C06F98">
        <w:rPr>
          <w:rFonts w:ascii="GHEA Grapalat" w:eastAsia="GHEA Grapalat" w:hAnsi="GHEA Grapalat" w:cs="GHEA Grapalat"/>
          <w:lang w:val="hy-AM"/>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C06F98">
        <w:rPr>
          <w:rFonts w:ascii="Cambria Math" w:eastAsia="GHEA Grapalat" w:hAnsi="Cambria Math" w:cs="GHEA Grapalat"/>
          <w:lang w:val="hy-AM"/>
        </w:rPr>
        <w:t>․</w:t>
      </w:r>
    </w:p>
    <w:p w14:paraId="7F5958E3" w14:textId="77777777" w:rsidR="000E20A1" w:rsidRPr="00C06F98"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ա</w:t>
      </w:r>
      <w:r w:rsidRPr="00C06F98">
        <w:rPr>
          <w:rFonts w:ascii="Cambria Math" w:eastAsia="GHEA Grapalat" w:hAnsi="Cambria Math" w:cs="GHEA Grapalat"/>
          <w:lang w:val="hy-AM"/>
        </w:rPr>
        <w:t>․</w:t>
      </w:r>
      <w:r w:rsidRPr="00C06F98">
        <w:rPr>
          <w:rFonts w:ascii="GHEA Grapalat" w:eastAsia="GHEA Grapalat" w:hAnsi="GHEA Grapalat" w:cs="GHEA Grapalat"/>
          <w:lang w:val="hy-AM"/>
        </w:rPr>
        <w:t xml:space="preserve"> Այս ենթաբաժնի «</w:t>
      </w:r>
      <w:r w:rsidRPr="00C06F98">
        <w:rPr>
          <w:rFonts w:ascii="GHEA Grapalat" w:eastAsia="GHEA Grapalat" w:hAnsi="GHEA Grapalat" w:cs="GHEA Grapalat"/>
          <w:b/>
          <w:lang w:val="hy-AM"/>
        </w:rPr>
        <w:t>ա</w:t>
      </w:r>
      <w:r w:rsidRPr="00C06F98">
        <w:rPr>
          <w:rFonts w:ascii="GHEA Grapalat" w:eastAsia="GHEA Grapalat" w:hAnsi="GHEA Grapalat" w:cs="GHEA Grapalat"/>
          <w:lang w:val="hy-AM"/>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C06F98">
        <w:rPr>
          <w:rFonts w:ascii="GHEA Grapalat" w:eastAsia="GHEA Grapalat" w:hAnsi="GHEA Grapalat" w:cs="GHEA Grapalat"/>
          <w:lang w:val="hy-AM"/>
        </w:rPr>
        <w:lastRenderedPageBreak/>
        <w:t>կատարվում միաժամանակ և՛ ուղղակի, և՛ անուղղակի մասնակցության առկայության վերաբերյալ.</w:t>
      </w:r>
    </w:p>
    <w:p w14:paraId="21B3F9AC" w14:textId="77777777" w:rsidR="000E20A1" w:rsidRPr="00C06F98"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բ</w:t>
      </w:r>
      <w:r w:rsidRPr="00C06F98">
        <w:rPr>
          <w:rFonts w:ascii="Cambria Math" w:eastAsia="GHEA Grapalat" w:hAnsi="Cambria Math" w:cs="GHEA Grapalat"/>
          <w:lang w:val="hy-AM"/>
        </w:rPr>
        <w:t>․</w:t>
      </w:r>
      <w:r w:rsidRPr="00C06F98">
        <w:rPr>
          <w:rFonts w:ascii="GHEA Grapalat" w:eastAsia="GHEA Grapalat" w:hAnsi="GHEA Grapalat" w:cs="GHEA Grapalat"/>
          <w:lang w:val="hy-AM"/>
        </w:rPr>
        <w:t xml:space="preserve"> Այս ենթաբաժնի «</w:t>
      </w:r>
      <w:r w:rsidRPr="00C06F98">
        <w:rPr>
          <w:rFonts w:ascii="GHEA Grapalat" w:eastAsia="GHEA Grapalat" w:hAnsi="GHEA Grapalat" w:cs="GHEA Grapalat"/>
          <w:b/>
          <w:lang w:val="hy-AM"/>
        </w:rPr>
        <w:t>բ</w:t>
      </w:r>
      <w:r w:rsidRPr="00C06F98">
        <w:rPr>
          <w:rFonts w:ascii="GHEA Grapalat" w:eastAsia="GHEA Grapalat" w:hAnsi="GHEA Grapalat" w:cs="GHEA Grapalat"/>
          <w:lang w:val="hy-AM"/>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07E030B" w14:textId="77777777" w:rsidR="000E20A1" w:rsidRPr="00C06F98"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գ</w:t>
      </w:r>
      <w:r w:rsidRPr="00C06F98">
        <w:rPr>
          <w:rFonts w:ascii="Cambria Math" w:eastAsia="GHEA Grapalat" w:hAnsi="Cambria Math" w:cs="GHEA Grapalat"/>
          <w:lang w:val="hy-AM"/>
        </w:rPr>
        <w:t xml:space="preserve">․ </w:t>
      </w:r>
      <w:r w:rsidRPr="00C06F98">
        <w:rPr>
          <w:rFonts w:ascii="GHEA Grapalat" w:eastAsia="GHEA Grapalat" w:hAnsi="GHEA Grapalat" w:cs="GHEA Grapalat"/>
          <w:lang w:val="hy-AM"/>
        </w:rPr>
        <w:t>Այս ենթաբաժնի «</w:t>
      </w:r>
      <w:r w:rsidRPr="00C06F98">
        <w:rPr>
          <w:rFonts w:ascii="GHEA Grapalat" w:eastAsia="GHEA Grapalat" w:hAnsi="GHEA Grapalat" w:cs="GHEA Grapalat"/>
          <w:b/>
          <w:lang w:val="hy-AM"/>
        </w:rPr>
        <w:t>գ</w:t>
      </w:r>
      <w:r w:rsidRPr="00C06F98">
        <w:rPr>
          <w:rFonts w:ascii="GHEA Grapalat" w:eastAsia="GHEA Grapalat" w:hAnsi="GHEA Grapalat" w:cs="GHEA Grapalat"/>
          <w:lang w:val="hy-AM"/>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4D478261" w14:textId="77777777" w:rsidR="000E20A1" w:rsidRPr="00C06F9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bookmarkStart w:id="17" w:name="_heading=h.gjdgxs" w:colFirst="0" w:colLast="0"/>
      <w:bookmarkEnd w:id="17"/>
      <w:r w:rsidRPr="00C06F98">
        <w:rPr>
          <w:rFonts w:ascii="GHEA Grapalat" w:eastAsia="GHEA Grapalat" w:hAnsi="GHEA Grapalat" w:cs="GHEA Grapalat"/>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C06F98">
        <w:rPr>
          <w:rFonts w:ascii="Cambria Math" w:eastAsia="Cambria Math" w:hAnsi="Cambria Math" w:cs="Cambria Math"/>
          <w:lang w:val="hy-AM"/>
        </w:rPr>
        <w:t>․</w:t>
      </w:r>
      <w:r w:rsidRPr="00C06F98">
        <w:rPr>
          <w:rFonts w:ascii="GHEA Grapalat" w:eastAsia="GHEA Grapalat" w:hAnsi="GHEA Grapalat" w:cs="GHEA Grapalat"/>
          <w:lang w:val="hy-AM"/>
        </w:rPr>
        <w:t>5-րդ կետում սահմանված կանոնների հաշվառմամբ։ Այս ենթաբաժնում հիմքերի վերաբերյալ տվյալները լրացվում են հետևյալ կանոններով</w:t>
      </w:r>
      <w:r w:rsidRPr="00C06F98">
        <w:rPr>
          <w:rFonts w:ascii="Cambria Math" w:eastAsia="GHEA Grapalat" w:hAnsi="Cambria Math" w:cs="GHEA Grapalat"/>
          <w:lang w:val="hy-AM"/>
        </w:rPr>
        <w:t>․</w:t>
      </w:r>
    </w:p>
    <w:p w14:paraId="4B61A4B8" w14:textId="77777777" w:rsidR="000E20A1" w:rsidRPr="00C06F98"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ա</w:t>
      </w:r>
      <w:r w:rsidRPr="00C06F98">
        <w:rPr>
          <w:rFonts w:ascii="Cambria Math" w:eastAsia="GHEA Grapalat" w:hAnsi="Cambria Math" w:cs="GHEA Grapalat"/>
          <w:lang w:val="hy-AM"/>
        </w:rPr>
        <w:t xml:space="preserve">․ </w:t>
      </w:r>
      <w:r w:rsidRPr="00C06F98">
        <w:rPr>
          <w:rFonts w:ascii="GHEA Grapalat" w:eastAsia="GHEA Grapalat" w:hAnsi="GHEA Grapalat" w:cs="GHEA Grapalat"/>
          <w:lang w:val="hy-AM"/>
        </w:rPr>
        <w:t>Այս ենթաբաժնի «</w:t>
      </w:r>
      <w:r w:rsidRPr="00C06F98">
        <w:rPr>
          <w:rFonts w:ascii="GHEA Grapalat" w:eastAsia="GHEA Grapalat" w:hAnsi="GHEA Grapalat" w:cs="GHEA Grapalat"/>
          <w:b/>
          <w:lang w:val="hy-AM"/>
        </w:rPr>
        <w:t>ա</w:t>
      </w:r>
      <w:r w:rsidRPr="00C06F98">
        <w:rPr>
          <w:rFonts w:ascii="GHEA Grapalat" w:eastAsia="GHEA Grapalat" w:hAnsi="GHEA Grapalat" w:cs="GHEA Grapalat"/>
          <w:lang w:val="hy-AM"/>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BF90CBE" w14:textId="77777777" w:rsidR="000E20A1" w:rsidRPr="00C06F98"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բ</w:t>
      </w:r>
      <w:r w:rsidRPr="00C06F98">
        <w:rPr>
          <w:rFonts w:ascii="Cambria Math" w:eastAsia="GHEA Grapalat" w:hAnsi="Cambria Math" w:cs="GHEA Grapalat"/>
          <w:lang w:val="hy-AM"/>
        </w:rPr>
        <w:t xml:space="preserve">․ </w:t>
      </w:r>
      <w:r w:rsidRPr="00C06F98">
        <w:rPr>
          <w:rFonts w:ascii="GHEA Grapalat" w:eastAsia="GHEA Grapalat" w:hAnsi="GHEA Grapalat" w:cs="GHEA Grapalat"/>
          <w:lang w:val="hy-AM"/>
        </w:rPr>
        <w:t>Այս ենթաբաժնի «</w:t>
      </w:r>
      <w:r w:rsidRPr="00C06F98">
        <w:rPr>
          <w:rFonts w:ascii="GHEA Grapalat" w:eastAsia="GHEA Grapalat" w:hAnsi="GHEA Grapalat" w:cs="GHEA Grapalat"/>
          <w:b/>
          <w:lang w:val="hy-AM"/>
        </w:rPr>
        <w:t>բ</w:t>
      </w:r>
      <w:r w:rsidRPr="00C06F98">
        <w:rPr>
          <w:rFonts w:ascii="GHEA Grapalat" w:eastAsia="GHEA Grapalat" w:hAnsi="GHEA Grapalat" w:cs="GHEA Grapalat"/>
          <w:lang w:val="hy-AM"/>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C6AD66D" w14:textId="77777777" w:rsidR="000E20A1" w:rsidRPr="00C06F98"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գ</w:t>
      </w:r>
      <w:r w:rsidRPr="00C06F98">
        <w:rPr>
          <w:rFonts w:ascii="Cambria Math" w:eastAsia="GHEA Grapalat" w:hAnsi="Cambria Math" w:cs="GHEA Grapalat"/>
          <w:lang w:val="hy-AM"/>
        </w:rPr>
        <w:t xml:space="preserve">․ </w:t>
      </w:r>
      <w:r w:rsidRPr="00C06F98">
        <w:rPr>
          <w:rFonts w:ascii="GHEA Grapalat" w:eastAsia="GHEA Grapalat" w:hAnsi="GHEA Grapalat" w:cs="GHEA Grapalat"/>
          <w:lang w:val="hy-AM"/>
        </w:rPr>
        <w:t>Այս ենթաբաժնի «</w:t>
      </w:r>
      <w:r w:rsidRPr="00C06F98">
        <w:rPr>
          <w:rFonts w:ascii="GHEA Grapalat" w:eastAsia="GHEA Grapalat" w:hAnsi="GHEA Grapalat" w:cs="GHEA Grapalat"/>
          <w:b/>
          <w:lang w:val="hy-AM"/>
        </w:rPr>
        <w:t>գ</w:t>
      </w:r>
      <w:r w:rsidRPr="00C06F98">
        <w:rPr>
          <w:rFonts w:ascii="GHEA Grapalat" w:eastAsia="GHEA Grapalat" w:hAnsi="GHEA Grapalat" w:cs="GHEA Grapalat"/>
          <w:lang w:val="hy-AM"/>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49B0E1BF" w14:textId="77777777" w:rsidR="000E20A1" w:rsidRPr="00C06F98"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դ</w:t>
      </w:r>
      <w:r w:rsidRPr="00C06F98">
        <w:rPr>
          <w:rFonts w:ascii="Cambria Math" w:eastAsia="GHEA Grapalat" w:hAnsi="Cambria Math" w:cs="GHEA Grapalat"/>
          <w:lang w:val="hy-AM"/>
        </w:rPr>
        <w:t xml:space="preserve">․ </w:t>
      </w:r>
      <w:r w:rsidRPr="00C06F98">
        <w:rPr>
          <w:rFonts w:ascii="GHEA Grapalat" w:eastAsia="GHEA Grapalat" w:hAnsi="GHEA Grapalat" w:cs="GHEA Grapalat"/>
          <w:lang w:val="hy-AM"/>
        </w:rPr>
        <w:t>Այս ենթաբաժնի «</w:t>
      </w:r>
      <w:r w:rsidRPr="00C06F98">
        <w:rPr>
          <w:rFonts w:ascii="GHEA Grapalat" w:eastAsia="GHEA Grapalat" w:hAnsi="GHEA Grapalat" w:cs="GHEA Grapalat"/>
          <w:b/>
          <w:lang w:val="hy-AM"/>
        </w:rPr>
        <w:t>դ</w:t>
      </w:r>
      <w:r w:rsidRPr="00C06F98">
        <w:rPr>
          <w:rFonts w:ascii="GHEA Grapalat" w:eastAsia="GHEA Grapalat" w:hAnsi="GHEA Grapalat" w:cs="GHEA Grapalat"/>
          <w:lang w:val="hy-AM"/>
        </w:rPr>
        <w:t>»</w:t>
      </w:r>
      <w:r w:rsidRPr="00C06F98">
        <w:rPr>
          <w:rFonts w:ascii="GHEA Grapalat" w:eastAsia="GHEA Grapalat" w:hAnsi="GHEA Grapalat" w:cs="GHEA Grapalat"/>
          <w:b/>
          <w:lang w:val="hy-AM"/>
        </w:rPr>
        <w:t xml:space="preserve"> </w:t>
      </w:r>
      <w:r w:rsidRPr="00C06F98">
        <w:rPr>
          <w:rFonts w:ascii="GHEA Grapalat" w:eastAsia="GHEA Grapalat" w:hAnsi="GHEA Grapalat" w:cs="GHEA Grapalat"/>
          <w:lang w:val="hy-AM"/>
        </w:rPr>
        <w:t xml:space="preserve">կետում կատարվում է նշում, եթե անձն «ա»-«գ» կետերի իմաստով չի հանդիսանում Կազմակերպության իրական շահառու, սակայն վերահսկում է </w:t>
      </w:r>
      <w:r w:rsidRPr="00C06F98">
        <w:rPr>
          <w:rFonts w:ascii="GHEA Grapalat" w:eastAsia="GHEA Grapalat" w:hAnsi="GHEA Grapalat" w:cs="GHEA Grapalat"/>
          <w:lang w:val="hy-AM"/>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21D14789" w14:textId="77777777" w:rsidR="000E20A1" w:rsidRPr="00C06F98"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ե</w:t>
      </w:r>
      <w:r w:rsidRPr="00C06F98">
        <w:rPr>
          <w:rFonts w:ascii="Cambria Math" w:eastAsia="GHEA Grapalat" w:hAnsi="Cambria Math" w:cs="GHEA Grapalat"/>
          <w:lang w:val="hy-AM"/>
        </w:rPr>
        <w:t xml:space="preserve">․ </w:t>
      </w:r>
      <w:r w:rsidRPr="00C06F98">
        <w:rPr>
          <w:rFonts w:ascii="GHEA Grapalat" w:eastAsia="GHEA Grapalat" w:hAnsi="GHEA Grapalat" w:cs="GHEA Grapalat"/>
          <w:lang w:val="hy-AM"/>
        </w:rPr>
        <w:t>Այս ենթաբաժնի «</w:t>
      </w:r>
      <w:r w:rsidRPr="00C06F98">
        <w:rPr>
          <w:rFonts w:ascii="GHEA Grapalat" w:eastAsia="GHEA Grapalat" w:hAnsi="GHEA Grapalat" w:cs="GHEA Grapalat"/>
          <w:b/>
          <w:lang w:val="hy-AM"/>
        </w:rPr>
        <w:t>ե</w:t>
      </w:r>
      <w:r w:rsidRPr="00C06F98">
        <w:rPr>
          <w:rFonts w:ascii="GHEA Grapalat" w:eastAsia="GHEA Grapalat" w:hAnsi="GHEA Grapalat" w:cs="GHEA Grapalat"/>
          <w:lang w:val="hy-AM"/>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4B222DD" w14:textId="77777777" w:rsidR="000E20A1" w:rsidRPr="00C06F9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70F07F27" w14:textId="77777777" w:rsidR="000E20A1" w:rsidRPr="00C06F9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«Իրական շահառուի կոնտակտային տվյալները» ենթաբաժնում լրացվում են իրական շահառուի էլեկտրոնային փոստի հասցեն և հեռախոսահամարը:</w:t>
      </w:r>
    </w:p>
    <w:p w14:paraId="554AF992" w14:textId="77777777" w:rsidR="000E20A1" w:rsidRPr="00C06F98"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lang w:val="hy-AM"/>
        </w:rPr>
      </w:pPr>
    </w:p>
    <w:p w14:paraId="3855405D" w14:textId="77777777" w:rsidR="000E20A1" w:rsidRPr="00C06F98"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C06F98">
        <w:rPr>
          <w:rFonts w:ascii="Cambria Math" w:eastAsia="GHEA Grapalat" w:hAnsi="Cambria Math" w:cs="GHEA Grapalat"/>
          <w:lang w:val="hy-AM"/>
        </w:rPr>
        <w:t>․</w:t>
      </w:r>
    </w:p>
    <w:p w14:paraId="3992FFF6" w14:textId="77777777" w:rsidR="000E20A1" w:rsidRPr="00C06F9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772417B" w14:textId="77777777" w:rsidR="000E20A1" w:rsidRPr="00C06F9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546DF9A" w14:textId="77777777" w:rsidR="000E20A1" w:rsidRPr="00C06F9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AFD0192" w14:textId="77777777" w:rsidR="000E20A1" w:rsidRPr="00C06F98"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lang w:val="hy-AM"/>
        </w:rPr>
      </w:pPr>
    </w:p>
    <w:p w14:paraId="773203B8" w14:textId="77777777" w:rsidR="000E20A1" w:rsidRPr="00C06F98"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4C5A733" w14:textId="77777777" w:rsidR="000E20A1" w:rsidRPr="00C06F98"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C06F98">
        <w:rPr>
          <w:rFonts w:ascii="GHEA Grapalat" w:eastAsia="GHEA Grapalat" w:hAnsi="GHEA Grapalat" w:cs="GHEA Grapalat"/>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3DAC2505" w14:textId="77777777" w:rsidR="000E20A1" w:rsidRPr="00C06F98"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Pr="00C06F98"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Pr="00C06F98"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Pr="00C06F98"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Pr="00C06F98"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Pr="00C06F98"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Pr="00C06F98"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C06F98" w:rsidRDefault="000E20A1" w:rsidP="000E20A1">
      <w:pPr>
        <w:pStyle w:val="BodyTextIndent3"/>
        <w:spacing w:line="240" w:lineRule="auto"/>
        <w:ind w:left="360" w:firstLine="0"/>
        <w:rPr>
          <w:rFonts w:ascii="GHEA Grapalat" w:hAnsi="GHEA Grapalat"/>
          <w:i/>
          <w:sz w:val="16"/>
          <w:szCs w:val="16"/>
          <w:lang w:val="hy-AM"/>
        </w:rPr>
      </w:pPr>
      <w:r w:rsidRPr="00C06F98">
        <w:rPr>
          <w:rFonts w:ascii="GHEA Grapalat" w:hAnsi="GHEA Grapalat" w:cs="Sylfaen"/>
          <w:i/>
          <w:sz w:val="16"/>
          <w:szCs w:val="16"/>
          <w:lang w:val="hy-AM" w:eastAsia="ru-RU"/>
        </w:rPr>
        <w:t>*</w:t>
      </w:r>
      <w:r w:rsidRPr="00C06F98">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94BF663" w14:textId="3A89B867" w:rsidR="00D968C4" w:rsidRPr="00C06F98" w:rsidRDefault="000E20A1" w:rsidP="00D968C4">
      <w:pPr>
        <w:pStyle w:val="BodyTextIndent3"/>
        <w:spacing w:line="240" w:lineRule="auto"/>
        <w:ind w:left="360" w:firstLine="0"/>
        <w:rPr>
          <w:rFonts w:ascii="GHEA Grapalat" w:hAnsi="GHEA Grapalat" w:cs="Sylfaen"/>
          <w:i/>
          <w:sz w:val="16"/>
          <w:szCs w:val="16"/>
          <w:lang w:val="hy-AM" w:eastAsia="ru-RU"/>
        </w:rPr>
      </w:pPr>
      <w:r w:rsidRPr="00C06F98">
        <w:rPr>
          <w:rFonts w:ascii="GHEA Grapalat" w:hAnsi="GHEA Grapalat" w:cs="Sylfaen"/>
          <w:i/>
          <w:lang w:val="hy-AM" w:eastAsia="ru-RU"/>
        </w:rPr>
        <w:t xml:space="preserve">** </w:t>
      </w:r>
      <w:r w:rsidR="00D968C4" w:rsidRPr="00C06F98">
        <w:rPr>
          <w:rFonts w:ascii="GHEA Grapalat" w:hAnsi="GHEA Grapalat" w:cs="Sylfaen"/>
          <w:i/>
          <w:sz w:val="16"/>
          <w:szCs w:val="16"/>
          <w:lang w:val="hy-AM" w:eastAsia="ru-RU"/>
        </w:rPr>
        <w:t xml:space="preserve"> 1.3</w:t>
      </w:r>
      <w:r w:rsidR="00D968C4" w:rsidRPr="00C06F98">
        <w:rPr>
          <w:rFonts w:ascii="GHEA Grapalat" w:hAnsi="GHEA Grapalat"/>
          <w:i/>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8DCE824" w14:textId="5C30D75A" w:rsidR="000E20A1" w:rsidRPr="00C06F98" w:rsidRDefault="000E20A1" w:rsidP="000E20A1">
      <w:pPr>
        <w:pStyle w:val="BodyTextIndent3"/>
        <w:spacing w:line="240" w:lineRule="auto"/>
        <w:ind w:left="360" w:firstLine="0"/>
        <w:rPr>
          <w:rFonts w:ascii="GHEA Grapalat" w:hAnsi="GHEA Grapalat" w:cs="Sylfaen"/>
          <w:i/>
          <w:lang w:val="hy-AM" w:eastAsia="ru-RU"/>
        </w:rPr>
      </w:pPr>
    </w:p>
    <w:p w14:paraId="3E56553E" w14:textId="77777777" w:rsidR="000E20A1" w:rsidRPr="00C06F98"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Pr="00C06F98"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Pr="00C06F98"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Pr="00C06F98"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Pr="00C06F98" w:rsidRDefault="000E20A1" w:rsidP="000E20A1">
      <w:pPr>
        <w:pStyle w:val="BodyTextIndent3"/>
        <w:spacing w:line="240" w:lineRule="auto"/>
        <w:ind w:firstLine="0"/>
        <w:jc w:val="left"/>
        <w:rPr>
          <w:rFonts w:ascii="GHEA Grapalat" w:hAnsi="GHEA Grapalat" w:cs="Sylfaen"/>
          <w:b/>
          <w:lang w:val="hy-AM"/>
        </w:rPr>
      </w:pPr>
    </w:p>
    <w:p w14:paraId="32DA7A64" w14:textId="77777777" w:rsidR="00943E8E" w:rsidRPr="00C06F98" w:rsidRDefault="00943E8E" w:rsidP="00B905FE">
      <w:pPr>
        <w:pStyle w:val="BodyTextIndent3"/>
        <w:spacing w:line="240" w:lineRule="auto"/>
        <w:ind w:firstLine="0"/>
        <w:jc w:val="right"/>
        <w:rPr>
          <w:rFonts w:ascii="GHEA Grapalat" w:hAnsi="GHEA Grapalat" w:cs="Sylfaen"/>
          <w:b/>
          <w:lang w:val="hy-AM"/>
        </w:rPr>
      </w:pPr>
    </w:p>
    <w:p w14:paraId="2FD7C004" w14:textId="772DCB3A" w:rsidR="00B905FE" w:rsidRPr="00C06F98" w:rsidRDefault="00B905FE" w:rsidP="00B905FE">
      <w:pPr>
        <w:pStyle w:val="BodyTextIndent3"/>
        <w:spacing w:line="240" w:lineRule="auto"/>
        <w:ind w:firstLine="0"/>
        <w:jc w:val="right"/>
        <w:rPr>
          <w:rFonts w:ascii="GHEA Grapalat" w:hAnsi="GHEA Grapalat" w:cs="Arial"/>
          <w:b/>
          <w:lang w:val="hy-AM"/>
        </w:rPr>
      </w:pPr>
      <w:r w:rsidRPr="00C06F98">
        <w:rPr>
          <w:rFonts w:ascii="GHEA Grapalat" w:hAnsi="GHEA Grapalat" w:cs="Sylfaen"/>
          <w:b/>
          <w:lang w:val="hy-AM"/>
        </w:rPr>
        <w:t>Հավելված</w:t>
      </w:r>
      <w:r w:rsidRPr="00C06F98">
        <w:rPr>
          <w:rFonts w:ascii="GHEA Grapalat" w:hAnsi="GHEA Grapalat" w:cs="Arial"/>
          <w:b/>
          <w:lang w:val="hy-AM"/>
        </w:rPr>
        <w:t xml:space="preserve"> 2</w:t>
      </w:r>
    </w:p>
    <w:p w14:paraId="02EE3252" w14:textId="02E462AC" w:rsidR="00B905FE" w:rsidRPr="00C06F98" w:rsidRDefault="00B905FE" w:rsidP="00B905FE">
      <w:pPr>
        <w:pStyle w:val="BodyTextIndent3"/>
        <w:spacing w:line="240" w:lineRule="auto"/>
        <w:jc w:val="right"/>
        <w:rPr>
          <w:rFonts w:ascii="GHEA Grapalat" w:hAnsi="GHEA Grapalat" w:cs="Arial"/>
          <w:b/>
          <w:lang w:val="hy-AM"/>
        </w:rPr>
      </w:pPr>
      <w:r w:rsidRPr="00C06F98">
        <w:rPr>
          <w:rFonts w:ascii="GHEA Grapalat" w:hAnsi="GHEA Grapalat"/>
          <w:sz w:val="24"/>
          <w:szCs w:val="24"/>
          <w:lang w:val="hy-AM"/>
        </w:rPr>
        <w:t>«</w:t>
      </w:r>
      <w:r w:rsidR="00C06F98">
        <w:rPr>
          <w:rFonts w:ascii="GHEA Grapalat" w:hAnsi="GHEA Grapalat"/>
          <w:b/>
          <w:lang w:val="hy-AM"/>
        </w:rPr>
        <w:t>ԵՔ-ԲՄԱՇՁԲ-</w:t>
      </w:r>
      <w:r w:rsidR="009D5900">
        <w:rPr>
          <w:rFonts w:ascii="GHEA Grapalat" w:hAnsi="GHEA Grapalat"/>
          <w:b/>
          <w:lang w:val="hy-AM"/>
        </w:rPr>
        <w:t>26/35</w:t>
      </w:r>
      <w:r w:rsidRPr="00C06F98">
        <w:rPr>
          <w:rFonts w:ascii="GHEA Grapalat" w:hAnsi="GHEA Grapalat"/>
          <w:sz w:val="24"/>
          <w:szCs w:val="24"/>
          <w:lang w:val="hy-AM"/>
        </w:rPr>
        <w:t>»</w:t>
      </w:r>
      <w:r w:rsidRPr="00C06F98">
        <w:rPr>
          <w:rFonts w:ascii="GHEA Grapalat" w:hAnsi="GHEA Grapalat" w:cs="Sylfaen"/>
          <w:b/>
          <w:lang w:val="hy-AM"/>
        </w:rPr>
        <w:t>*</w:t>
      </w:r>
      <w:r w:rsidRPr="00C06F98">
        <w:rPr>
          <w:rFonts w:ascii="GHEA Grapalat" w:hAnsi="GHEA Grapalat"/>
          <w:b/>
          <w:lang w:val="hy-AM"/>
        </w:rPr>
        <w:t xml:space="preserve">  </w:t>
      </w:r>
      <w:r w:rsidRPr="00C06F98">
        <w:rPr>
          <w:rFonts w:ascii="GHEA Grapalat" w:hAnsi="GHEA Grapalat" w:cs="Sylfaen"/>
          <w:b/>
          <w:lang w:val="hy-AM"/>
        </w:rPr>
        <w:t>ծածկագրով</w:t>
      </w:r>
    </w:p>
    <w:p w14:paraId="070D379A" w14:textId="65210648" w:rsidR="00B905FE" w:rsidRPr="00C06F98" w:rsidRDefault="00F57EA6" w:rsidP="00B905FE">
      <w:pPr>
        <w:pStyle w:val="BodyTextIndent3"/>
        <w:spacing w:line="240" w:lineRule="auto"/>
        <w:jc w:val="right"/>
        <w:rPr>
          <w:rFonts w:ascii="GHEA Grapalat" w:hAnsi="GHEA Grapalat" w:cs="Arial"/>
          <w:b/>
          <w:lang w:val="hy-AM"/>
        </w:rPr>
      </w:pPr>
      <w:r w:rsidRPr="00C06F98">
        <w:rPr>
          <w:rFonts w:ascii="GHEA Grapalat" w:hAnsi="GHEA Grapalat" w:cs="Sylfaen"/>
          <w:b/>
          <w:lang w:val="hy-AM"/>
        </w:rPr>
        <w:t>բաց մրցույթ</w:t>
      </w:r>
      <w:r w:rsidR="00B905FE" w:rsidRPr="00C06F98">
        <w:rPr>
          <w:rFonts w:ascii="GHEA Grapalat" w:hAnsi="GHEA Grapalat" w:cs="Arial"/>
          <w:b/>
          <w:lang w:val="hy-AM"/>
        </w:rPr>
        <w:t xml:space="preserve">ի </w:t>
      </w:r>
      <w:r w:rsidR="00B905FE" w:rsidRPr="00C06F98">
        <w:rPr>
          <w:rFonts w:ascii="GHEA Grapalat" w:hAnsi="GHEA Grapalat" w:cs="Sylfaen"/>
          <w:b/>
          <w:lang w:val="hy-AM"/>
        </w:rPr>
        <w:t>հրավերի</w:t>
      </w:r>
    </w:p>
    <w:p w14:paraId="211AD130" w14:textId="77777777" w:rsidR="00B905FE" w:rsidRPr="00C06F98" w:rsidRDefault="00B905FE" w:rsidP="00B905FE">
      <w:pPr>
        <w:rPr>
          <w:rFonts w:ascii="GHEA Grapalat" w:hAnsi="GHEA Grapalat"/>
          <w:lang w:val="hy-AM"/>
        </w:rPr>
      </w:pPr>
    </w:p>
    <w:p w14:paraId="1CD7D86D" w14:textId="77777777" w:rsidR="00B905FE" w:rsidRPr="00C06F98" w:rsidRDefault="00B905FE" w:rsidP="00B905FE">
      <w:pPr>
        <w:ind w:firstLine="567"/>
        <w:jc w:val="center"/>
        <w:rPr>
          <w:rFonts w:ascii="GHEA Grapalat" w:hAnsi="GHEA Grapalat"/>
          <w:sz w:val="20"/>
          <w:lang w:val="hy-AM"/>
        </w:rPr>
      </w:pPr>
    </w:p>
    <w:p w14:paraId="1F968875" w14:textId="77777777" w:rsidR="00B905FE" w:rsidRPr="00C06F98" w:rsidRDefault="00B905FE" w:rsidP="00B905FE">
      <w:pPr>
        <w:ind w:left="-66"/>
        <w:jc w:val="center"/>
        <w:rPr>
          <w:rFonts w:ascii="GHEA Grapalat" w:hAnsi="GHEA Grapalat"/>
          <w:b/>
          <w:sz w:val="20"/>
          <w:lang w:val="hy-AM"/>
        </w:rPr>
      </w:pPr>
      <w:r w:rsidRPr="00C06F98">
        <w:rPr>
          <w:rFonts w:ascii="GHEA Grapalat" w:hAnsi="GHEA Grapalat"/>
          <w:b/>
          <w:sz w:val="20"/>
          <w:lang w:val="hy-AM"/>
        </w:rPr>
        <w:t>Գ Ն Ա Յ Ի Ն   Ա Ռ Ա Ջ Ա Ր Կ</w:t>
      </w:r>
    </w:p>
    <w:p w14:paraId="6CFDAAD5" w14:textId="77777777" w:rsidR="00B905FE" w:rsidRPr="00C06F98" w:rsidRDefault="00B905FE" w:rsidP="00B905FE">
      <w:pPr>
        <w:ind w:firstLine="567"/>
        <w:rPr>
          <w:rFonts w:ascii="GHEA Grapalat" w:hAnsi="GHEA Grapalat"/>
          <w:lang w:val="hy-AM"/>
        </w:rPr>
      </w:pPr>
    </w:p>
    <w:p w14:paraId="5A8FAA05" w14:textId="2B45EA23" w:rsidR="00B905FE" w:rsidRPr="00C06F98" w:rsidRDefault="00B905FE" w:rsidP="00B905FE">
      <w:pPr>
        <w:ind w:firstLine="567"/>
        <w:jc w:val="both"/>
        <w:rPr>
          <w:rFonts w:ascii="GHEA Grapalat" w:hAnsi="GHEA Grapalat" w:cs="Arial"/>
          <w:lang w:val="hy-AM"/>
        </w:rPr>
      </w:pPr>
      <w:r w:rsidRPr="00C06F98">
        <w:rPr>
          <w:rFonts w:ascii="GHEA Grapalat" w:hAnsi="GHEA Grapalat" w:cs="Arial"/>
          <w:sz w:val="20"/>
          <w:szCs w:val="20"/>
          <w:lang w:val="hy-AM"/>
        </w:rPr>
        <w:t>Ուսումնասիրելով «</w:t>
      </w:r>
      <w:r w:rsidR="00C06F98">
        <w:rPr>
          <w:rFonts w:ascii="GHEA Grapalat" w:hAnsi="GHEA Grapalat" w:cs="Arial"/>
          <w:sz w:val="20"/>
          <w:szCs w:val="20"/>
          <w:lang w:val="hy-AM"/>
        </w:rPr>
        <w:t>ԵՔ-ԲՄԱՇՁԲ-</w:t>
      </w:r>
      <w:r w:rsidR="009D5900">
        <w:rPr>
          <w:rFonts w:ascii="GHEA Grapalat" w:hAnsi="GHEA Grapalat" w:cs="Arial"/>
          <w:sz w:val="20"/>
          <w:szCs w:val="20"/>
          <w:lang w:val="hy-AM"/>
        </w:rPr>
        <w:t>26/35</w:t>
      </w:r>
      <w:r w:rsidRPr="00C06F98">
        <w:rPr>
          <w:rFonts w:ascii="GHEA Grapalat" w:hAnsi="GHEA Grapalat" w:cs="Arial"/>
          <w:sz w:val="20"/>
          <w:szCs w:val="20"/>
          <w:lang w:val="hy-AM"/>
        </w:rPr>
        <w:t xml:space="preserve">»* ծածկագրով </w:t>
      </w:r>
      <w:r w:rsidR="00F57EA6" w:rsidRPr="00C06F98">
        <w:rPr>
          <w:rFonts w:ascii="GHEA Grapalat" w:hAnsi="GHEA Grapalat" w:cs="Arial"/>
          <w:sz w:val="20"/>
          <w:szCs w:val="20"/>
          <w:lang w:val="hy-AM"/>
        </w:rPr>
        <w:t>բաց մրցույթ</w:t>
      </w:r>
      <w:r w:rsidRPr="00C06F98">
        <w:rPr>
          <w:rFonts w:ascii="GHEA Grapalat" w:hAnsi="GHEA Grapalat" w:cs="Arial"/>
          <w:sz w:val="20"/>
          <w:szCs w:val="20"/>
          <w:lang w:val="hy-AM"/>
        </w:rPr>
        <w:t>ի հրավերը, այդ թվում կնքվելիք  պայմանագրի նախագիծը</w:t>
      </w:r>
      <w:r w:rsidRPr="00C06F98">
        <w:rPr>
          <w:rFonts w:ascii="GHEA Grapalat" w:hAnsi="GHEA Grapalat" w:cs="Arial"/>
          <w:lang w:val="hy-AM"/>
        </w:rPr>
        <w:t xml:space="preserve">, </w:t>
      </w:r>
      <w:r w:rsidRPr="00C06F98">
        <w:rPr>
          <w:rFonts w:ascii="GHEA Grapalat" w:hAnsi="GHEA Grapalat"/>
          <w:sz w:val="20"/>
          <w:u w:val="single"/>
          <w:lang w:val="hy-AM"/>
        </w:rPr>
        <w:t xml:space="preserve">                  </w:t>
      </w:r>
      <w:r w:rsidRPr="00C06F98">
        <w:rPr>
          <w:rFonts w:ascii="GHEA Grapalat" w:hAnsi="GHEA Grapalat"/>
          <w:sz w:val="20"/>
          <w:u w:val="single"/>
          <w:lang w:val="hy-AM"/>
        </w:rPr>
        <w:tab/>
      </w:r>
      <w:r w:rsidRPr="00C06F98">
        <w:rPr>
          <w:rFonts w:ascii="GHEA Grapalat" w:hAnsi="GHEA Grapalat"/>
          <w:sz w:val="20"/>
          <w:u w:val="single"/>
          <w:lang w:val="hy-AM"/>
        </w:rPr>
        <w:tab/>
      </w:r>
      <w:r w:rsidRPr="00C06F98">
        <w:rPr>
          <w:rFonts w:ascii="GHEA Grapalat" w:hAnsi="GHEA Grapalat"/>
          <w:sz w:val="20"/>
          <w:u w:val="single"/>
          <w:lang w:val="hy-AM"/>
        </w:rPr>
        <w:tab/>
      </w:r>
      <w:r w:rsidRPr="00C06F98">
        <w:rPr>
          <w:rFonts w:ascii="GHEA Grapalat" w:hAnsi="GHEA Grapalat"/>
          <w:sz w:val="20"/>
          <w:u w:val="single"/>
          <w:lang w:val="hy-AM"/>
        </w:rPr>
        <w:tab/>
        <w:t xml:space="preserve">     </w:t>
      </w:r>
      <w:r w:rsidRPr="00C06F98">
        <w:rPr>
          <w:rFonts w:ascii="GHEA Grapalat" w:hAnsi="GHEA Grapalat"/>
          <w:sz w:val="20"/>
          <w:u w:val="single"/>
          <w:lang w:val="hy-AM"/>
        </w:rPr>
        <w:tab/>
      </w:r>
      <w:r w:rsidRPr="00C06F98">
        <w:rPr>
          <w:rFonts w:ascii="GHEA Grapalat" w:hAnsi="GHEA Grapalat"/>
          <w:sz w:val="20"/>
          <w:u w:val="single"/>
          <w:lang w:val="hy-AM"/>
        </w:rPr>
        <w:tab/>
        <w:t xml:space="preserve">           </w:t>
      </w:r>
      <w:r w:rsidRPr="00C06F98">
        <w:rPr>
          <w:rFonts w:ascii="GHEA Grapalat" w:hAnsi="GHEA Grapalat" w:cs="Arial"/>
          <w:sz w:val="20"/>
          <w:szCs w:val="20"/>
          <w:lang w:val="hy-AM"/>
        </w:rPr>
        <w:t>-ն առաջարկում է</w:t>
      </w:r>
      <w:r w:rsidRPr="00C06F98">
        <w:rPr>
          <w:rFonts w:ascii="GHEA Grapalat" w:hAnsi="GHEA Grapalat" w:cs="Arial"/>
          <w:lang w:val="hy-AM"/>
        </w:rPr>
        <w:t xml:space="preserve">   </w:t>
      </w:r>
    </w:p>
    <w:p w14:paraId="547A74FB" w14:textId="77777777" w:rsidR="00B905FE" w:rsidRPr="00C06F98" w:rsidRDefault="00B905FE" w:rsidP="00B905FE">
      <w:pPr>
        <w:ind w:firstLine="567"/>
        <w:jc w:val="both"/>
        <w:rPr>
          <w:rFonts w:ascii="GHEA Grapalat" w:hAnsi="GHEA Grapalat" w:cs="Arial"/>
          <w:lang w:val="hy-AM"/>
        </w:rPr>
      </w:pPr>
      <w:bookmarkStart w:id="18" w:name="_Hlk23147299"/>
      <w:r w:rsidRPr="00C06F98">
        <w:rPr>
          <w:rFonts w:ascii="GHEA Grapalat" w:hAnsi="GHEA Grapalat" w:cs="Sylfaen"/>
          <w:vertAlign w:val="superscript"/>
          <w:lang w:val="hy-AM"/>
        </w:rPr>
        <w:t xml:space="preserve">                                                                                     մասնակցի անվանումը</w:t>
      </w:r>
    </w:p>
    <w:bookmarkEnd w:id="18"/>
    <w:p w14:paraId="78E6A1FD" w14:textId="77777777" w:rsidR="00B905FE" w:rsidRPr="00C06F98" w:rsidRDefault="00B905FE" w:rsidP="00B905FE">
      <w:pPr>
        <w:jc w:val="both"/>
        <w:rPr>
          <w:rFonts w:ascii="GHEA Grapalat" w:hAnsi="GHEA Grapalat"/>
          <w:sz w:val="20"/>
          <w:lang w:val="hy-AM"/>
        </w:rPr>
      </w:pPr>
      <w:r w:rsidRPr="00C06F98">
        <w:rPr>
          <w:rFonts w:ascii="GHEA Grapalat" w:hAnsi="GHEA Grapalat" w:cs="Arial"/>
          <w:sz w:val="20"/>
          <w:szCs w:val="20"/>
          <w:lang w:val="hy-AM"/>
        </w:rPr>
        <w:t>պայմանագիրը կատարել ներքոհիշյալ ընդհանուր գներով.</w:t>
      </w:r>
    </w:p>
    <w:p w14:paraId="42E15AD3" w14:textId="77777777" w:rsidR="00B905FE" w:rsidRPr="00C06F98" w:rsidRDefault="00B905FE" w:rsidP="00B905FE">
      <w:pPr>
        <w:jc w:val="center"/>
        <w:rPr>
          <w:rFonts w:ascii="GHEA Grapalat" w:hAnsi="GHEA Grapalat"/>
          <w:sz w:val="20"/>
          <w:lang w:val="hy-AM"/>
        </w:rPr>
      </w:pPr>
      <w:r w:rsidRPr="00C06F98">
        <w:rPr>
          <w:rFonts w:ascii="GHEA Grapalat" w:hAnsi="GHEA Grapalat"/>
          <w:sz w:val="20"/>
          <w:szCs w:val="20"/>
          <w:lang w:val="hy-AM"/>
        </w:rPr>
        <w:t xml:space="preserve">                                                                                                                                   </w:t>
      </w:r>
      <w:r w:rsidRPr="00C06F98">
        <w:rPr>
          <w:rFonts w:ascii="GHEA Grapalat" w:hAnsi="GHEA Grapalat"/>
          <w:sz w:val="20"/>
          <w:lang w:val="hy-AM"/>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B905FE" w:rsidRPr="009C16E1" w14:paraId="296F2DF6" w14:textId="77777777" w:rsidTr="007759CD">
        <w:trPr>
          <w:cantSplit/>
          <w:trHeight w:val="916"/>
          <w:jc w:val="center"/>
        </w:trPr>
        <w:tc>
          <w:tcPr>
            <w:tcW w:w="1136" w:type="dxa"/>
            <w:tcBorders>
              <w:top w:val="single" w:sz="4" w:space="0" w:color="auto"/>
              <w:left w:val="single" w:sz="4" w:space="0" w:color="auto"/>
              <w:right w:val="single" w:sz="4" w:space="0" w:color="auto"/>
            </w:tcBorders>
            <w:vAlign w:val="center"/>
          </w:tcPr>
          <w:p w14:paraId="5A662A7D" w14:textId="77777777" w:rsidR="00B905FE" w:rsidRPr="00C06F98" w:rsidRDefault="00B905FE" w:rsidP="007759CD">
            <w:pPr>
              <w:jc w:val="center"/>
              <w:rPr>
                <w:rFonts w:ascii="GHEA Grapalat" w:hAnsi="GHEA Grapalat"/>
                <w:b/>
                <w:bCs/>
                <w:sz w:val="16"/>
                <w:szCs w:val="18"/>
                <w:lang w:val="hy-AM"/>
              </w:rPr>
            </w:pPr>
            <w:r w:rsidRPr="00C06F98">
              <w:rPr>
                <w:rFonts w:ascii="GHEA Grapalat" w:hAnsi="GHEA Grapalat"/>
                <w:b/>
                <w:bCs/>
                <w:sz w:val="16"/>
                <w:szCs w:val="18"/>
                <w:lang w:val="hy-AM"/>
              </w:rPr>
              <w:t>Չափա-</w:t>
            </w:r>
          </w:p>
          <w:p w14:paraId="1C78F573" w14:textId="77777777" w:rsidR="00B905FE" w:rsidRPr="00C06F98" w:rsidRDefault="00B905FE" w:rsidP="007759CD">
            <w:pPr>
              <w:jc w:val="center"/>
              <w:rPr>
                <w:rFonts w:ascii="GHEA Grapalat" w:hAnsi="GHEA Grapalat"/>
                <w:b/>
                <w:bCs/>
                <w:sz w:val="16"/>
                <w:lang w:val="hy-AM"/>
              </w:rPr>
            </w:pPr>
            <w:r w:rsidRPr="00C06F98">
              <w:rPr>
                <w:rFonts w:ascii="GHEA Grapalat" w:hAnsi="GHEA Grapalat"/>
                <w:b/>
                <w:bCs/>
                <w:sz w:val="16"/>
                <w:szCs w:val="18"/>
                <w:lang w:val="hy-AM"/>
              </w:rPr>
              <w:t>բաժինների համարները</w:t>
            </w:r>
          </w:p>
        </w:tc>
        <w:tc>
          <w:tcPr>
            <w:tcW w:w="3259" w:type="dxa"/>
            <w:tcBorders>
              <w:top w:val="single" w:sz="4" w:space="0" w:color="auto"/>
              <w:left w:val="single" w:sz="4" w:space="0" w:color="auto"/>
              <w:right w:val="single" w:sz="4" w:space="0" w:color="auto"/>
            </w:tcBorders>
            <w:vAlign w:val="center"/>
          </w:tcPr>
          <w:p w14:paraId="676CEFCD" w14:textId="77777777" w:rsidR="00B905FE" w:rsidRPr="00C06F98" w:rsidRDefault="00B905FE" w:rsidP="007759CD">
            <w:pPr>
              <w:jc w:val="center"/>
              <w:rPr>
                <w:rFonts w:ascii="GHEA Grapalat" w:hAnsi="GHEA Grapalat"/>
                <w:b/>
                <w:bCs/>
                <w:sz w:val="16"/>
                <w:szCs w:val="18"/>
                <w:lang w:val="hy-AM"/>
              </w:rPr>
            </w:pPr>
            <w:r w:rsidRPr="00C06F98">
              <w:rPr>
                <w:rFonts w:ascii="GHEA Grapalat" w:hAnsi="GHEA Grapalat"/>
                <w:b/>
                <w:bCs/>
                <w:sz w:val="16"/>
                <w:szCs w:val="18"/>
                <w:lang w:val="hy-AM"/>
              </w:rPr>
              <w:t>Աշխատանքի անվանումը</w:t>
            </w:r>
          </w:p>
        </w:tc>
        <w:tc>
          <w:tcPr>
            <w:tcW w:w="2210" w:type="dxa"/>
            <w:tcBorders>
              <w:top w:val="single" w:sz="4" w:space="0" w:color="auto"/>
              <w:left w:val="single" w:sz="4" w:space="0" w:color="auto"/>
              <w:right w:val="single" w:sz="4" w:space="0" w:color="auto"/>
            </w:tcBorders>
            <w:vAlign w:val="center"/>
          </w:tcPr>
          <w:p w14:paraId="5938800F" w14:textId="77777777" w:rsidR="00B905FE" w:rsidRPr="00C06F98" w:rsidRDefault="00B905FE" w:rsidP="007759CD">
            <w:pPr>
              <w:jc w:val="center"/>
              <w:rPr>
                <w:rFonts w:ascii="GHEA Grapalat" w:hAnsi="GHEA Grapalat"/>
                <w:b/>
                <w:bCs/>
                <w:sz w:val="16"/>
                <w:szCs w:val="18"/>
                <w:lang w:val="hy-AM"/>
              </w:rPr>
            </w:pPr>
            <w:r w:rsidRPr="00C06F98">
              <w:rPr>
                <w:rFonts w:ascii="GHEA Grapalat" w:hAnsi="GHEA Grapalat"/>
                <w:b/>
                <w:bCs/>
                <w:sz w:val="16"/>
                <w:szCs w:val="18"/>
                <w:lang w:val="hy-AM"/>
              </w:rPr>
              <w:t xml:space="preserve">Արժեք </w:t>
            </w:r>
          </w:p>
          <w:p w14:paraId="6795B190" w14:textId="77777777" w:rsidR="00B905FE" w:rsidRPr="00C06F98" w:rsidRDefault="00B905FE" w:rsidP="007759CD">
            <w:pPr>
              <w:jc w:val="center"/>
              <w:rPr>
                <w:rFonts w:ascii="GHEA Grapalat" w:hAnsi="GHEA Grapalat"/>
                <w:b/>
                <w:bCs/>
                <w:sz w:val="16"/>
                <w:szCs w:val="18"/>
                <w:lang w:val="hy-AM"/>
              </w:rPr>
            </w:pPr>
            <w:r w:rsidRPr="00C06F98">
              <w:rPr>
                <w:rFonts w:ascii="GHEA Grapalat" w:hAnsi="GHEA Grapalat"/>
                <w:b/>
                <w:bCs/>
                <w:sz w:val="16"/>
                <w:szCs w:val="18"/>
                <w:lang w:val="hy-AM"/>
              </w:rPr>
              <w:t>(</w:t>
            </w:r>
            <w:r w:rsidRPr="00C06F98">
              <w:rPr>
                <w:rFonts w:ascii="GHEA Grapalat" w:hAnsi="GHEA Grapalat"/>
                <w:bCs/>
                <w:sz w:val="16"/>
                <w:szCs w:val="18"/>
                <w:lang w:val="hy-AM"/>
              </w:rPr>
              <w:t>ինքնարժեքի և կանխատեսվող շահույթի հանրագումարը</w:t>
            </w:r>
            <w:r w:rsidRPr="00C06F98">
              <w:rPr>
                <w:rFonts w:ascii="GHEA Grapalat" w:hAnsi="GHEA Grapalat"/>
                <w:b/>
                <w:bCs/>
                <w:sz w:val="16"/>
                <w:szCs w:val="18"/>
                <w:lang w:val="hy-AM"/>
              </w:rPr>
              <w:t>) /տառերով և թվերով/</w:t>
            </w:r>
          </w:p>
        </w:tc>
        <w:tc>
          <w:tcPr>
            <w:tcW w:w="1418" w:type="dxa"/>
            <w:tcBorders>
              <w:top w:val="single" w:sz="4" w:space="0" w:color="auto"/>
              <w:left w:val="single" w:sz="4" w:space="0" w:color="auto"/>
              <w:right w:val="single" w:sz="4" w:space="0" w:color="auto"/>
            </w:tcBorders>
            <w:vAlign w:val="center"/>
          </w:tcPr>
          <w:p w14:paraId="74C9D3A6" w14:textId="77777777" w:rsidR="00B905FE" w:rsidRPr="00C06F98" w:rsidRDefault="00B905FE" w:rsidP="007759CD">
            <w:pPr>
              <w:jc w:val="center"/>
              <w:rPr>
                <w:rFonts w:ascii="GHEA Grapalat" w:hAnsi="GHEA Grapalat"/>
                <w:b/>
                <w:bCs/>
                <w:sz w:val="16"/>
                <w:szCs w:val="18"/>
                <w:lang w:val="hy-AM"/>
              </w:rPr>
            </w:pPr>
            <w:r w:rsidRPr="00C06F98">
              <w:rPr>
                <w:rFonts w:ascii="GHEA Grapalat" w:hAnsi="GHEA Grapalat"/>
                <w:b/>
                <w:bCs/>
                <w:sz w:val="16"/>
                <w:szCs w:val="18"/>
                <w:lang w:val="hy-AM"/>
              </w:rPr>
              <w:t>ԱԱՀ**</w:t>
            </w:r>
          </w:p>
          <w:p w14:paraId="7DC98E8C" w14:textId="77777777" w:rsidR="00B905FE" w:rsidRPr="00C06F98" w:rsidRDefault="00B905FE" w:rsidP="007759CD">
            <w:pPr>
              <w:jc w:val="center"/>
              <w:rPr>
                <w:rFonts w:ascii="GHEA Grapalat" w:hAnsi="GHEA Grapalat"/>
                <w:b/>
                <w:bCs/>
                <w:sz w:val="16"/>
                <w:szCs w:val="18"/>
                <w:lang w:val="hy-AM"/>
              </w:rPr>
            </w:pPr>
            <w:r w:rsidRPr="00C06F98">
              <w:rPr>
                <w:rFonts w:ascii="GHEA Grapalat" w:hAnsi="GHEA Grapalat"/>
                <w:b/>
                <w:bCs/>
                <w:sz w:val="16"/>
                <w:szCs w:val="18"/>
                <w:lang w:val="hy-AM"/>
              </w:rPr>
              <w:t>/տառերով և թվերով/</w:t>
            </w:r>
          </w:p>
        </w:tc>
        <w:tc>
          <w:tcPr>
            <w:tcW w:w="1417" w:type="dxa"/>
            <w:tcBorders>
              <w:top w:val="single" w:sz="4" w:space="0" w:color="auto"/>
              <w:left w:val="single" w:sz="4" w:space="0" w:color="auto"/>
              <w:right w:val="single" w:sz="4" w:space="0" w:color="auto"/>
            </w:tcBorders>
            <w:vAlign w:val="center"/>
          </w:tcPr>
          <w:p w14:paraId="386E8BD1" w14:textId="77777777" w:rsidR="00B905FE" w:rsidRPr="00C06F98" w:rsidRDefault="00B905FE" w:rsidP="007759CD">
            <w:pPr>
              <w:jc w:val="center"/>
              <w:rPr>
                <w:rFonts w:ascii="GHEA Grapalat" w:hAnsi="GHEA Grapalat"/>
                <w:b/>
                <w:bCs/>
                <w:sz w:val="16"/>
                <w:szCs w:val="18"/>
                <w:lang w:val="hy-AM"/>
              </w:rPr>
            </w:pPr>
            <w:r w:rsidRPr="00C06F98">
              <w:rPr>
                <w:rFonts w:ascii="GHEA Grapalat" w:hAnsi="GHEA Grapalat"/>
                <w:b/>
                <w:bCs/>
                <w:sz w:val="16"/>
                <w:szCs w:val="18"/>
                <w:lang w:val="hy-AM"/>
              </w:rPr>
              <w:t>Ընդհանուր գինը</w:t>
            </w:r>
          </w:p>
          <w:p w14:paraId="03F6AD9E" w14:textId="77777777" w:rsidR="00B905FE" w:rsidRPr="00C06F98" w:rsidRDefault="00B905FE" w:rsidP="007759CD">
            <w:pPr>
              <w:jc w:val="center"/>
              <w:rPr>
                <w:rFonts w:ascii="GHEA Grapalat" w:hAnsi="GHEA Grapalat"/>
                <w:b/>
                <w:bCs/>
                <w:sz w:val="16"/>
                <w:szCs w:val="18"/>
                <w:lang w:val="hy-AM"/>
              </w:rPr>
            </w:pPr>
            <w:r w:rsidRPr="00C06F98">
              <w:rPr>
                <w:rFonts w:ascii="GHEA Grapalat" w:hAnsi="GHEA Grapalat"/>
                <w:b/>
                <w:bCs/>
                <w:sz w:val="16"/>
                <w:szCs w:val="18"/>
                <w:lang w:val="hy-AM"/>
              </w:rPr>
              <w:t xml:space="preserve"> /տառերով և թվերով/</w:t>
            </w:r>
          </w:p>
        </w:tc>
      </w:tr>
      <w:tr w:rsidR="00B905FE" w:rsidRPr="00C06F98" w14:paraId="36325690" w14:textId="77777777" w:rsidTr="007759CD">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9430C9D" w14:textId="77777777" w:rsidR="00B905FE" w:rsidRPr="00C06F98" w:rsidRDefault="00B905FE" w:rsidP="007759CD">
            <w:pPr>
              <w:jc w:val="center"/>
              <w:rPr>
                <w:rFonts w:ascii="GHEA Grapalat" w:hAnsi="GHEA Grapalat"/>
                <w:b/>
                <w:i/>
                <w:sz w:val="16"/>
                <w:lang w:val="hy-AM"/>
              </w:rPr>
            </w:pPr>
            <w:r w:rsidRPr="00C06F98">
              <w:rPr>
                <w:rFonts w:ascii="GHEA Grapalat" w:hAnsi="GHEA Grapalat"/>
                <w:b/>
                <w:i/>
                <w:sz w:val="16"/>
                <w:lang w:val="hy-AM"/>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0C479923" w14:textId="77777777" w:rsidR="00B905FE" w:rsidRPr="00C06F98" w:rsidRDefault="00B905FE" w:rsidP="007759CD">
            <w:pPr>
              <w:jc w:val="center"/>
              <w:rPr>
                <w:rFonts w:ascii="GHEA Grapalat" w:hAnsi="GHEA Grapalat"/>
                <w:b/>
                <w:i/>
                <w:sz w:val="16"/>
                <w:lang w:val="hy-AM"/>
              </w:rPr>
            </w:pPr>
            <w:r w:rsidRPr="00C06F98">
              <w:rPr>
                <w:rFonts w:ascii="GHEA Grapalat" w:hAnsi="GHEA Grapalat"/>
                <w:b/>
                <w:i/>
                <w:sz w:val="16"/>
                <w:lang w:val="hy-AM"/>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31CA8CBD" w14:textId="77777777" w:rsidR="00B905FE" w:rsidRPr="00C06F98" w:rsidRDefault="00B905FE" w:rsidP="007759CD">
            <w:pPr>
              <w:jc w:val="center"/>
              <w:rPr>
                <w:rFonts w:ascii="GHEA Grapalat" w:hAnsi="GHEA Grapalat"/>
                <w:i/>
                <w:sz w:val="16"/>
                <w:lang w:val="hy-AM"/>
              </w:rPr>
            </w:pPr>
            <w:r w:rsidRPr="00C06F98">
              <w:rPr>
                <w:rFonts w:ascii="GHEA Grapalat" w:hAnsi="GHEA Grapalat"/>
                <w:b/>
                <w:i/>
                <w:sz w:val="16"/>
                <w:lang w:val="hy-AM"/>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4285EAE7" w14:textId="77777777" w:rsidR="00B905FE" w:rsidRPr="00C06F98" w:rsidRDefault="00B905FE" w:rsidP="007759CD">
            <w:pPr>
              <w:jc w:val="center"/>
              <w:rPr>
                <w:rFonts w:ascii="GHEA Grapalat" w:hAnsi="GHEA Grapalat"/>
                <w:i/>
                <w:sz w:val="16"/>
                <w:lang w:val="hy-AM"/>
              </w:rPr>
            </w:pPr>
            <w:r w:rsidRPr="00C06F98">
              <w:rPr>
                <w:rFonts w:ascii="GHEA Grapalat" w:hAnsi="GHEA Grapalat"/>
                <w:b/>
                <w:i/>
                <w:sz w:val="16"/>
                <w:lang w:val="hy-AM"/>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26917B42" w14:textId="77777777" w:rsidR="00B905FE" w:rsidRPr="00C06F98" w:rsidRDefault="00B905FE" w:rsidP="007759CD">
            <w:pPr>
              <w:jc w:val="center"/>
              <w:rPr>
                <w:rFonts w:ascii="GHEA Grapalat" w:hAnsi="GHEA Grapalat"/>
                <w:i/>
                <w:sz w:val="16"/>
                <w:lang w:val="hy-AM"/>
              </w:rPr>
            </w:pPr>
            <w:r w:rsidRPr="00C06F98">
              <w:rPr>
                <w:rFonts w:ascii="GHEA Grapalat" w:hAnsi="GHEA Grapalat"/>
                <w:b/>
                <w:i/>
                <w:sz w:val="16"/>
                <w:lang w:val="hy-AM"/>
              </w:rPr>
              <w:t>5=3+4</w:t>
            </w:r>
          </w:p>
        </w:tc>
      </w:tr>
      <w:tr w:rsidR="009D5900" w:rsidRPr="009C16E1" w14:paraId="26F4D48C" w14:textId="77777777" w:rsidTr="007759C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42FA602" w14:textId="77777777" w:rsidR="009D5900" w:rsidRPr="00C06F98" w:rsidRDefault="009D5900" w:rsidP="009D5900">
            <w:pPr>
              <w:jc w:val="center"/>
              <w:rPr>
                <w:rFonts w:ascii="GHEA Grapalat" w:hAnsi="GHEA Grapalat"/>
                <w:b/>
                <w:bCs/>
                <w:sz w:val="18"/>
                <w:lang w:val="hy-AM"/>
              </w:rPr>
            </w:pPr>
            <w:r w:rsidRPr="00C06F98">
              <w:rPr>
                <w:rFonts w:ascii="GHEA Grapalat" w:hAnsi="GHEA Grapalat"/>
                <w:b/>
                <w:bCs/>
                <w:sz w:val="18"/>
                <w:lang w:val="hy-AM"/>
              </w:rPr>
              <w:t>1</w:t>
            </w:r>
          </w:p>
        </w:tc>
        <w:tc>
          <w:tcPr>
            <w:tcW w:w="3259" w:type="dxa"/>
            <w:tcBorders>
              <w:top w:val="single" w:sz="4" w:space="0" w:color="auto"/>
              <w:left w:val="single" w:sz="4" w:space="0" w:color="auto"/>
              <w:bottom w:val="single" w:sz="4" w:space="0" w:color="auto"/>
              <w:right w:val="single" w:sz="4" w:space="0" w:color="auto"/>
            </w:tcBorders>
            <w:vAlign w:val="center"/>
          </w:tcPr>
          <w:p w14:paraId="73007071" w14:textId="4D1A66E7" w:rsidR="009D5900" w:rsidRPr="009D5900" w:rsidRDefault="009D5900" w:rsidP="009D5900">
            <w:pPr>
              <w:jc w:val="center"/>
              <w:rPr>
                <w:rFonts w:ascii="GHEA Grapalat" w:hAnsi="GHEA Grapalat" w:cs="Arial"/>
                <w:iCs/>
                <w:sz w:val="18"/>
                <w:szCs w:val="18"/>
                <w:lang w:val="hy-AM"/>
              </w:rPr>
            </w:pPr>
            <w:r w:rsidRPr="009D5900">
              <w:rPr>
                <w:rFonts w:ascii="GHEA Grapalat" w:hAnsi="GHEA Grapalat" w:cs="Sylfaen"/>
                <w:iCs/>
                <w:sz w:val="20"/>
                <w:szCs w:val="20"/>
                <w:lang w:val="hy-AM"/>
              </w:rPr>
              <w:t>Երևան քաղաքի Էրեբունի վարչական շրջանի Արցախի պողոտա հ</w:t>
            </w:r>
            <w:r w:rsidRPr="009D5900">
              <w:rPr>
                <w:rFonts w:ascii="Microsoft JhengHei" w:eastAsia="Microsoft JhengHei" w:hAnsi="Microsoft JhengHei" w:cs="Microsoft JhengHei" w:hint="eastAsia"/>
                <w:iCs/>
                <w:sz w:val="20"/>
                <w:szCs w:val="20"/>
                <w:lang w:val="hy-AM"/>
              </w:rPr>
              <w:t>․</w:t>
            </w:r>
            <w:r w:rsidRPr="009D5900">
              <w:rPr>
                <w:rFonts w:ascii="GHEA Grapalat" w:hAnsi="GHEA Grapalat" w:cs="Sylfaen"/>
                <w:iCs/>
                <w:sz w:val="20"/>
                <w:szCs w:val="20"/>
                <w:lang w:val="hy-AM"/>
              </w:rPr>
              <w:t>6/1 շենքի դիմացի բակային տարածքի բարեկարգման աշխատանքներ</w:t>
            </w:r>
          </w:p>
        </w:tc>
        <w:tc>
          <w:tcPr>
            <w:tcW w:w="2210" w:type="dxa"/>
            <w:tcBorders>
              <w:top w:val="single" w:sz="4" w:space="0" w:color="auto"/>
              <w:left w:val="single" w:sz="4" w:space="0" w:color="auto"/>
              <w:bottom w:val="single" w:sz="4" w:space="0" w:color="auto"/>
              <w:right w:val="single" w:sz="4" w:space="0" w:color="auto"/>
            </w:tcBorders>
          </w:tcPr>
          <w:p w14:paraId="72E69775" w14:textId="77777777" w:rsidR="009D5900" w:rsidRPr="00C06F98" w:rsidRDefault="009D5900" w:rsidP="009D5900">
            <w:pPr>
              <w:jc w:val="center"/>
              <w:rPr>
                <w:rFonts w:ascii="GHEA Grapalat" w:hAnsi="GHEA Grapalat"/>
                <w:lang w:val="hy-AM"/>
              </w:rPr>
            </w:pPr>
          </w:p>
        </w:tc>
        <w:tc>
          <w:tcPr>
            <w:tcW w:w="1418" w:type="dxa"/>
            <w:tcBorders>
              <w:top w:val="single" w:sz="4" w:space="0" w:color="auto"/>
              <w:left w:val="single" w:sz="4" w:space="0" w:color="auto"/>
              <w:bottom w:val="single" w:sz="4" w:space="0" w:color="auto"/>
              <w:right w:val="single" w:sz="4" w:space="0" w:color="auto"/>
            </w:tcBorders>
          </w:tcPr>
          <w:p w14:paraId="134D5FD0" w14:textId="77777777" w:rsidR="009D5900" w:rsidRPr="00C06F98" w:rsidRDefault="009D5900" w:rsidP="009D5900">
            <w:pPr>
              <w:jc w:val="center"/>
              <w:rPr>
                <w:rFonts w:ascii="GHEA Grapalat" w:hAnsi="GHEA Grapalat"/>
                <w:lang w:val="hy-AM"/>
              </w:rPr>
            </w:pPr>
          </w:p>
        </w:tc>
        <w:tc>
          <w:tcPr>
            <w:tcW w:w="1417" w:type="dxa"/>
            <w:tcBorders>
              <w:top w:val="single" w:sz="4" w:space="0" w:color="auto"/>
              <w:left w:val="single" w:sz="4" w:space="0" w:color="auto"/>
              <w:bottom w:val="single" w:sz="4" w:space="0" w:color="auto"/>
              <w:right w:val="single" w:sz="4" w:space="0" w:color="auto"/>
            </w:tcBorders>
          </w:tcPr>
          <w:p w14:paraId="1A616F3A" w14:textId="77777777" w:rsidR="009D5900" w:rsidRPr="00C06F98" w:rsidRDefault="009D5900" w:rsidP="009D5900">
            <w:pPr>
              <w:jc w:val="center"/>
              <w:rPr>
                <w:rFonts w:ascii="GHEA Grapalat" w:hAnsi="GHEA Grapalat"/>
                <w:lang w:val="hy-AM"/>
              </w:rPr>
            </w:pPr>
          </w:p>
        </w:tc>
      </w:tr>
      <w:tr w:rsidR="009D5900" w:rsidRPr="009C16E1" w14:paraId="361ECC2F" w14:textId="77777777" w:rsidTr="007759C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CC77C33" w14:textId="3B258856" w:rsidR="009D5900" w:rsidRPr="00C06F98" w:rsidRDefault="009D5900" w:rsidP="009D5900">
            <w:pPr>
              <w:jc w:val="center"/>
              <w:rPr>
                <w:rFonts w:ascii="GHEA Grapalat" w:hAnsi="GHEA Grapalat"/>
                <w:b/>
                <w:bCs/>
                <w:sz w:val="18"/>
                <w:lang w:val="hy-AM"/>
              </w:rPr>
            </w:pPr>
            <w:r>
              <w:rPr>
                <w:rFonts w:ascii="GHEA Grapalat" w:hAnsi="GHEA Grapalat"/>
                <w:b/>
                <w:bCs/>
                <w:sz w:val="18"/>
                <w:lang w:val="hy-AM"/>
              </w:rPr>
              <w:t>2</w:t>
            </w:r>
          </w:p>
        </w:tc>
        <w:tc>
          <w:tcPr>
            <w:tcW w:w="3259" w:type="dxa"/>
            <w:tcBorders>
              <w:top w:val="single" w:sz="4" w:space="0" w:color="auto"/>
              <w:left w:val="single" w:sz="4" w:space="0" w:color="auto"/>
              <w:bottom w:val="single" w:sz="4" w:space="0" w:color="auto"/>
              <w:right w:val="single" w:sz="4" w:space="0" w:color="auto"/>
            </w:tcBorders>
            <w:vAlign w:val="center"/>
          </w:tcPr>
          <w:p w14:paraId="2BF461E8" w14:textId="08EA84B6" w:rsidR="009D5900" w:rsidRPr="009D5900" w:rsidRDefault="009D5900" w:rsidP="009D5900">
            <w:pPr>
              <w:jc w:val="center"/>
              <w:rPr>
                <w:rFonts w:ascii="GHEA Grapalat" w:hAnsi="GHEA Grapalat" w:cs="Calibri"/>
                <w:iCs/>
                <w:sz w:val="22"/>
                <w:szCs w:val="22"/>
                <w:lang w:val="hy-AM"/>
              </w:rPr>
            </w:pPr>
            <w:r w:rsidRPr="009D5900">
              <w:rPr>
                <w:rFonts w:ascii="GHEA Grapalat" w:hAnsi="GHEA Grapalat" w:cs="Sylfaen"/>
                <w:iCs/>
                <w:sz w:val="20"/>
                <w:szCs w:val="20"/>
                <w:lang w:val="hy-AM"/>
              </w:rPr>
              <w:t>Երևան քաղաքի Էրեբունի վարչական շրջանի Խաղաղ Դոնի հ</w:t>
            </w:r>
            <w:r w:rsidRPr="009D5900">
              <w:rPr>
                <w:rFonts w:ascii="Microsoft JhengHei" w:eastAsia="Microsoft JhengHei" w:hAnsi="Microsoft JhengHei" w:cs="Microsoft JhengHei" w:hint="eastAsia"/>
                <w:iCs/>
                <w:sz w:val="20"/>
                <w:szCs w:val="20"/>
                <w:lang w:val="hy-AM"/>
              </w:rPr>
              <w:t>․</w:t>
            </w:r>
            <w:r w:rsidRPr="009D5900">
              <w:rPr>
                <w:rFonts w:ascii="GHEA Grapalat" w:hAnsi="GHEA Grapalat" w:cs="Sylfaen"/>
                <w:iCs/>
                <w:sz w:val="20"/>
                <w:szCs w:val="20"/>
                <w:lang w:val="hy-AM"/>
              </w:rPr>
              <w:t>5 շենքի  բակային տարածքի հիմնանորոգման աշխատանքներ</w:t>
            </w:r>
          </w:p>
        </w:tc>
        <w:tc>
          <w:tcPr>
            <w:tcW w:w="2210" w:type="dxa"/>
            <w:tcBorders>
              <w:top w:val="single" w:sz="4" w:space="0" w:color="auto"/>
              <w:left w:val="single" w:sz="4" w:space="0" w:color="auto"/>
              <w:bottom w:val="single" w:sz="4" w:space="0" w:color="auto"/>
              <w:right w:val="single" w:sz="4" w:space="0" w:color="auto"/>
            </w:tcBorders>
          </w:tcPr>
          <w:p w14:paraId="595CCFA8" w14:textId="77777777" w:rsidR="009D5900" w:rsidRPr="00C06F98" w:rsidRDefault="009D5900" w:rsidP="009D5900">
            <w:pPr>
              <w:jc w:val="center"/>
              <w:rPr>
                <w:rFonts w:ascii="GHEA Grapalat" w:hAnsi="GHEA Grapalat"/>
                <w:lang w:val="hy-AM"/>
              </w:rPr>
            </w:pPr>
          </w:p>
        </w:tc>
        <w:tc>
          <w:tcPr>
            <w:tcW w:w="1418" w:type="dxa"/>
            <w:tcBorders>
              <w:top w:val="single" w:sz="4" w:space="0" w:color="auto"/>
              <w:left w:val="single" w:sz="4" w:space="0" w:color="auto"/>
              <w:bottom w:val="single" w:sz="4" w:space="0" w:color="auto"/>
              <w:right w:val="single" w:sz="4" w:space="0" w:color="auto"/>
            </w:tcBorders>
          </w:tcPr>
          <w:p w14:paraId="589739B8" w14:textId="77777777" w:rsidR="009D5900" w:rsidRPr="00C06F98" w:rsidRDefault="009D5900" w:rsidP="009D5900">
            <w:pPr>
              <w:jc w:val="center"/>
              <w:rPr>
                <w:rFonts w:ascii="GHEA Grapalat" w:hAnsi="GHEA Grapalat"/>
                <w:lang w:val="hy-AM"/>
              </w:rPr>
            </w:pPr>
          </w:p>
        </w:tc>
        <w:tc>
          <w:tcPr>
            <w:tcW w:w="1417" w:type="dxa"/>
            <w:tcBorders>
              <w:top w:val="single" w:sz="4" w:space="0" w:color="auto"/>
              <w:left w:val="single" w:sz="4" w:space="0" w:color="auto"/>
              <w:bottom w:val="single" w:sz="4" w:space="0" w:color="auto"/>
              <w:right w:val="single" w:sz="4" w:space="0" w:color="auto"/>
            </w:tcBorders>
          </w:tcPr>
          <w:p w14:paraId="3C8E31F1" w14:textId="77777777" w:rsidR="009D5900" w:rsidRPr="00C06F98" w:rsidRDefault="009D5900" w:rsidP="009D5900">
            <w:pPr>
              <w:jc w:val="center"/>
              <w:rPr>
                <w:rFonts w:ascii="GHEA Grapalat" w:hAnsi="GHEA Grapalat"/>
                <w:lang w:val="hy-AM"/>
              </w:rPr>
            </w:pPr>
          </w:p>
        </w:tc>
      </w:tr>
      <w:tr w:rsidR="009D5900" w:rsidRPr="009C16E1" w14:paraId="34AD5B8A" w14:textId="77777777" w:rsidTr="007759C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CC78614" w14:textId="29EC19FE" w:rsidR="009D5900" w:rsidRPr="00C06F98" w:rsidRDefault="009D5900" w:rsidP="009D5900">
            <w:pPr>
              <w:jc w:val="center"/>
              <w:rPr>
                <w:rFonts w:ascii="GHEA Grapalat" w:hAnsi="GHEA Grapalat"/>
                <w:b/>
                <w:bCs/>
                <w:sz w:val="18"/>
                <w:lang w:val="hy-AM"/>
              </w:rPr>
            </w:pPr>
            <w:r>
              <w:rPr>
                <w:rFonts w:ascii="GHEA Grapalat" w:hAnsi="GHEA Grapalat"/>
                <w:b/>
                <w:bCs/>
                <w:sz w:val="18"/>
                <w:lang w:val="hy-AM"/>
              </w:rPr>
              <w:t>3</w:t>
            </w:r>
          </w:p>
        </w:tc>
        <w:tc>
          <w:tcPr>
            <w:tcW w:w="3259" w:type="dxa"/>
            <w:tcBorders>
              <w:top w:val="single" w:sz="4" w:space="0" w:color="auto"/>
              <w:left w:val="single" w:sz="4" w:space="0" w:color="auto"/>
              <w:bottom w:val="single" w:sz="4" w:space="0" w:color="auto"/>
              <w:right w:val="single" w:sz="4" w:space="0" w:color="auto"/>
            </w:tcBorders>
            <w:vAlign w:val="center"/>
          </w:tcPr>
          <w:p w14:paraId="7D6F73FF" w14:textId="27F1F6F6" w:rsidR="009D5900" w:rsidRPr="009D5900" w:rsidRDefault="009D5900" w:rsidP="009D5900">
            <w:pPr>
              <w:jc w:val="center"/>
              <w:rPr>
                <w:rFonts w:ascii="GHEA Grapalat" w:hAnsi="GHEA Grapalat" w:cs="Calibri"/>
                <w:iCs/>
                <w:sz w:val="22"/>
                <w:szCs w:val="22"/>
                <w:lang w:val="hy-AM"/>
              </w:rPr>
            </w:pPr>
            <w:r w:rsidRPr="009D5900">
              <w:rPr>
                <w:rFonts w:ascii="GHEA Grapalat" w:hAnsi="GHEA Grapalat" w:cs="Sylfaen"/>
                <w:iCs/>
                <w:sz w:val="20"/>
                <w:szCs w:val="20"/>
                <w:lang w:val="hy-AM"/>
              </w:rPr>
              <w:t>Երևան քաղաքի Էրեբունի վարչական շրջանի Խաղաղ Դոնի հ</w:t>
            </w:r>
            <w:r w:rsidRPr="009D5900">
              <w:rPr>
                <w:rFonts w:ascii="Microsoft JhengHei" w:eastAsia="Microsoft JhengHei" w:hAnsi="Microsoft JhengHei" w:cs="Microsoft JhengHei" w:hint="eastAsia"/>
                <w:iCs/>
                <w:sz w:val="20"/>
                <w:szCs w:val="20"/>
                <w:lang w:val="hy-AM"/>
              </w:rPr>
              <w:t>․</w:t>
            </w:r>
            <w:r w:rsidRPr="009D5900">
              <w:rPr>
                <w:rFonts w:ascii="GHEA Grapalat" w:hAnsi="GHEA Grapalat" w:cs="Sylfaen"/>
                <w:iCs/>
                <w:sz w:val="20"/>
                <w:szCs w:val="20"/>
                <w:lang w:val="hy-AM"/>
              </w:rPr>
              <w:t>27 շենքի շուրջ տարածքի հիմնանորոգման աշխատանքներ</w:t>
            </w:r>
          </w:p>
        </w:tc>
        <w:tc>
          <w:tcPr>
            <w:tcW w:w="2210" w:type="dxa"/>
            <w:tcBorders>
              <w:top w:val="single" w:sz="4" w:space="0" w:color="auto"/>
              <w:left w:val="single" w:sz="4" w:space="0" w:color="auto"/>
              <w:bottom w:val="single" w:sz="4" w:space="0" w:color="auto"/>
              <w:right w:val="single" w:sz="4" w:space="0" w:color="auto"/>
            </w:tcBorders>
          </w:tcPr>
          <w:p w14:paraId="37C1E976" w14:textId="77777777" w:rsidR="009D5900" w:rsidRPr="00C06F98" w:rsidRDefault="009D5900" w:rsidP="009D5900">
            <w:pPr>
              <w:jc w:val="center"/>
              <w:rPr>
                <w:rFonts w:ascii="GHEA Grapalat" w:hAnsi="GHEA Grapalat"/>
                <w:lang w:val="hy-AM"/>
              </w:rPr>
            </w:pPr>
          </w:p>
        </w:tc>
        <w:tc>
          <w:tcPr>
            <w:tcW w:w="1418" w:type="dxa"/>
            <w:tcBorders>
              <w:top w:val="single" w:sz="4" w:space="0" w:color="auto"/>
              <w:left w:val="single" w:sz="4" w:space="0" w:color="auto"/>
              <w:bottom w:val="single" w:sz="4" w:space="0" w:color="auto"/>
              <w:right w:val="single" w:sz="4" w:space="0" w:color="auto"/>
            </w:tcBorders>
          </w:tcPr>
          <w:p w14:paraId="25261608" w14:textId="77777777" w:rsidR="009D5900" w:rsidRPr="00C06F98" w:rsidRDefault="009D5900" w:rsidP="009D5900">
            <w:pPr>
              <w:jc w:val="center"/>
              <w:rPr>
                <w:rFonts w:ascii="GHEA Grapalat" w:hAnsi="GHEA Grapalat"/>
                <w:lang w:val="hy-AM"/>
              </w:rPr>
            </w:pPr>
          </w:p>
        </w:tc>
        <w:tc>
          <w:tcPr>
            <w:tcW w:w="1417" w:type="dxa"/>
            <w:tcBorders>
              <w:top w:val="single" w:sz="4" w:space="0" w:color="auto"/>
              <w:left w:val="single" w:sz="4" w:space="0" w:color="auto"/>
              <w:bottom w:val="single" w:sz="4" w:space="0" w:color="auto"/>
              <w:right w:val="single" w:sz="4" w:space="0" w:color="auto"/>
            </w:tcBorders>
          </w:tcPr>
          <w:p w14:paraId="4127F34B" w14:textId="77777777" w:rsidR="009D5900" w:rsidRPr="00C06F98" w:rsidRDefault="009D5900" w:rsidP="009D5900">
            <w:pPr>
              <w:jc w:val="center"/>
              <w:rPr>
                <w:rFonts w:ascii="GHEA Grapalat" w:hAnsi="GHEA Grapalat"/>
                <w:lang w:val="hy-AM"/>
              </w:rPr>
            </w:pPr>
          </w:p>
        </w:tc>
      </w:tr>
      <w:tr w:rsidR="009D5900" w:rsidRPr="009C16E1" w14:paraId="0D08C7DA" w14:textId="77777777" w:rsidTr="007759C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131A316" w14:textId="61ADFB70" w:rsidR="009D5900" w:rsidRPr="00C06F98" w:rsidRDefault="009D5900" w:rsidP="009D5900">
            <w:pPr>
              <w:jc w:val="center"/>
              <w:rPr>
                <w:rFonts w:ascii="GHEA Grapalat" w:hAnsi="GHEA Grapalat"/>
                <w:b/>
                <w:bCs/>
                <w:sz w:val="18"/>
                <w:lang w:val="hy-AM"/>
              </w:rPr>
            </w:pPr>
            <w:r>
              <w:rPr>
                <w:rFonts w:ascii="GHEA Grapalat" w:hAnsi="GHEA Grapalat"/>
                <w:b/>
                <w:bCs/>
                <w:sz w:val="18"/>
                <w:lang w:val="hy-AM"/>
              </w:rPr>
              <w:t>4</w:t>
            </w:r>
          </w:p>
        </w:tc>
        <w:tc>
          <w:tcPr>
            <w:tcW w:w="3259" w:type="dxa"/>
            <w:tcBorders>
              <w:top w:val="single" w:sz="4" w:space="0" w:color="auto"/>
              <w:left w:val="single" w:sz="4" w:space="0" w:color="auto"/>
              <w:bottom w:val="single" w:sz="4" w:space="0" w:color="auto"/>
              <w:right w:val="single" w:sz="4" w:space="0" w:color="auto"/>
            </w:tcBorders>
            <w:vAlign w:val="center"/>
          </w:tcPr>
          <w:p w14:paraId="284A62FA" w14:textId="089C01BB" w:rsidR="009D5900" w:rsidRPr="009D5900" w:rsidRDefault="009D5900" w:rsidP="009D5900">
            <w:pPr>
              <w:jc w:val="center"/>
              <w:rPr>
                <w:rFonts w:ascii="GHEA Grapalat" w:hAnsi="GHEA Grapalat" w:cs="Calibri"/>
                <w:iCs/>
                <w:sz w:val="22"/>
                <w:szCs w:val="22"/>
                <w:lang w:val="hy-AM"/>
              </w:rPr>
            </w:pPr>
            <w:r w:rsidRPr="009D5900">
              <w:rPr>
                <w:rFonts w:ascii="GHEA Grapalat" w:hAnsi="GHEA Grapalat" w:cs="Sylfaen"/>
                <w:iCs/>
                <w:sz w:val="20"/>
                <w:szCs w:val="20"/>
                <w:lang w:val="hy-AM"/>
              </w:rPr>
              <w:t>Երևան քաղաքի Էրեբունի վարչական շրջանի Ավանեսովի փողոցի հ</w:t>
            </w:r>
            <w:r w:rsidRPr="009D5900">
              <w:rPr>
                <w:rFonts w:ascii="Microsoft JhengHei" w:eastAsia="Microsoft JhengHei" w:hAnsi="Microsoft JhengHei" w:cs="Microsoft JhengHei" w:hint="eastAsia"/>
                <w:iCs/>
                <w:sz w:val="20"/>
                <w:szCs w:val="20"/>
                <w:lang w:val="hy-AM"/>
              </w:rPr>
              <w:t>․</w:t>
            </w:r>
            <w:r w:rsidRPr="009D5900">
              <w:rPr>
                <w:rFonts w:ascii="GHEA Grapalat" w:hAnsi="GHEA Grapalat" w:cs="Sylfaen"/>
                <w:iCs/>
                <w:sz w:val="20"/>
                <w:szCs w:val="20"/>
                <w:lang w:val="hy-AM"/>
              </w:rPr>
              <w:t>2/1 շենքի դիմացի բակային տարածքի բարեկարգման աշխատանքներ</w:t>
            </w:r>
          </w:p>
        </w:tc>
        <w:tc>
          <w:tcPr>
            <w:tcW w:w="2210" w:type="dxa"/>
            <w:tcBorders>
              <w:top w:val="single" w:sz="4" w:space="0" w:color="auto"/>
              <w:left w:val="single" w:sz="4" w:space="0" w:color="auto"/>
              <w:bottom w:val="single" w:sz="4" w:space="0" w:color="auto"/>
              <w:right w:val="single" w:sz="4" w:space="0" w:color="auto"/>
            </w:tcBorders>
          </w:tcPr>
          <w:p w14:paraId="48C3DE72" w14:textId="77777777" w:rsidR="009D5900" w:rsidRPr="00C06F98" w:rsidRDefault="009D5900" w:rsidP="009D5900">
            <w:pPr>
              <w:jc w:val="center"/>
              <w:rPr>
                <w:rFonts w:ascii="GHEA Grapalat" w:hAnsi="GHEA Grapalat"/>
                <w:lang w:val="hy-AM"/>
              </w:rPr>
            </w:pPr>
          </w:p>
        </w:tc>
        <w:tc>
          <w:tcPr>
            <w:tcW w:w="1418" w:type="dxa"/>
            <w:tcBorders>
              <w:top w:val="single" w:sz="4" w:space="0" w:color="auto"/>
              <w:left w:val="single" w:sz="4" w:space="0" w:color="auto"/>
              <w:bottom w:val="single" w:sz="4" w:space="0" w:color="auto"/>
              <w:right w:val="single" w:sz="4" w:space="0" w:color="auto"/>
            </w:tcBorders>
          </w:tcPr>
          <w:p w14:paraId="1D399C26" w14:textId="77777777" w:rsidR="009D5900" w:rsidRPr="00C06F98" w:rsidRDefault="009D5900" w:rsidP="009D5900">
            <w:pPr>
              <w:jc w:val="center"/>
              <w:rPr>
                <w:rFonts w:ascii="GHEA Grapalat" w:hAnsi="GHEA Grapalat"/>
                <w:lang w:val="hy-AM"/>
              </w:rPr>
            </w:pPr>
          </w:p>
        </w:tc>
        <w:tc>
          <w:tcPr>
            <w:tcW w:w="1417" w:type="dxa"/>
            <w:tcBorders>
              <w:top w:val="single" w:sz="4" w:space="0" w:color="auto"/>
              <w:left w:val="single" w:sz="4" w:space="0" w:color="auto"/>
              <w:bottom w:val="single" w:sz="4" w:space="0" w:color="auto"/>
              <w:right w:val="single" w:sz="4" w:space="0" w:color="auto"/>
            </w:tcBorders>
          </w:tcPr>
          <w:p w14:paraId="46282463" w14:textId="77777777" w:rsidR="009D5900" w:rsidRPr="00C06F98" w:rsidRDefault="009D5900" w:rsidP="009D5900">
            <w:pPr>
              <w:jc w:val="center"/>
              <w:rPr>
                <w:rFonts w:ascii="GHEA Grapalat" w:hAnsi="GHEA Grapalat"/>
                <w:lang w:val="hy-AM"/>
              </w:rPr>
            </w:pPr>
          </w:p>
        </w:tc>
      </w:tr>
      <w:tr w:rsidR="009D5900" w:rsidRPr="009C16E1" w14:paraId="4C033155" w14:textId="77777777" w:rsidTr="007759C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2C0FB4" w14:textId="6A93F38B" w:rsidR="009D5900" w:rsidRPr="00C06F98" w:rsidRDefault="009D5900" w:rsidP="009D5900">
            <w:pPr>
              <w:jc w:val="center"/>
              <w:rPr>
                <w:rFonts w:ascii="GHEA Grapalat" w:hAnsi="GHEA Grapalat"/>
                <w:b/>
                <w:bCs/>
                <w:sz w:val="18"/>
                <w:lang w:val="hy-AM"/>
              </w:rPr>
            </w:pPr>
            <w:r>
              <w:rPr>
                <w:rFonts w:ascii="GHEA Grapalat" w:hAnsi="GHEA Grapalat"/>
                <w:b/>
                <w:bCs/>
                <w:sz w:val="18"/>
                <w:lang w:val="hy-AM"/>
              </w:rPr>
              <w:t>5</w:t>
            </w:r>
          </w:p>
        </w:tc>
        <w:tc>
          <w:tcPr>
            <w:tcW w:w="3259" w:type="dxa"/>
            <w:tcBorders>
              <w:top w:val="single" w:sz="4" w:space="0" w:color="auto"/>
              <w:left w:val="single" w:sz="4" w:space="0" w:color="auto"/>
              <w:bottom w:val="single" w:sz="4" w:space="0" w:color="auto"/>
              <w:right w:val="single" w:sz="4" w:space="0" w:color="auto"/>
            </w:tcBorders>
            <w:vAlign w:val="center"/>
          </w:tcPr>
          <w:p w14:paraId="5A634927" w14:textId="63FB058C" w:rsidR="009D5900" w:rsidRPr="009D5900" w:rsidRDefault="009D5900" w:rsidP="009D5900">
            <w:pPr>
              <w:jc w:val="center"/>
              <w:rPr>
                <w:rFonts w:ascii="GHEA Grapalat" w:hAnsi="GHEA Grapalat" w:cs="Calibri"/>
                <w:iCs/>
                <w:sz w:val="22"/>
                <w:szCs w:val="22"/>
                <w:lang w:val="hy-AM"/>
              </w:rPr>
            </w:pPr>
            <w:r w:rsidRPr="009D5900">
              <w:rPr>
                <w:rFonts w:ascii="GHEA Grapalat" w:hAnsi="GHEA Grapalat" w:cs="Sylfaen"/>
                <w:iCs/>
                <w:sz w:val="20"/>
                <w:szCs w:val="20"/>
                <w:lang w:val="hy-AM"/>
              </w:rPr>
              <w:t>Երևան քաղաքի Էրեբունի վարչական շրջանի Խաղաղ Դոնի 35 շենքի բակային տարածքի հիմնանորոգման աշխատանքներ</w:t>
            </w:r>
          </w:p>
        </w:tc>
        <w:tc>
          <w:tcPr>
            <w:tcW w:w="2210" w:type="dxa"/>
            <w:tcBorders>
              <w:top w:val="single" w:sz="4" w:space="0" w:color="auto"/>
              <w:left w:val="single" w:sz="4" w:space="0" w:color="auto"/>
              <w:bottom w:val="single" w:sz="4" w:space="0" w:color="auto"/>
              <w:right w:val="single" w:sz="4" w:space="0" w:color="auto"/>
            </w:tcBorders>
          </w:tcPr>
          <w:p w14:paraId="2DFA3210" w14:textId="77777777" w:rsidR="009D5900" w:rsidRPr="00C06F98" w:rsidRDefault="009D5900" w:rsidP="009D5900">
            <w:pPr>
              <w:jc w:val="center"/>
              <w:rPr>
                <w:rFonts w:ascii="GHEA Grapalat" w:hAnsi="GHEA Grapalat"/>
                <w:lang w:val="hy-AM"/>
              </w:rPr>
            </w:pPr>
          </w:p>
        </w:tc>
        <w:tc>
          <w:tcPr>
            <w:tcW w:w="1418" w:type="dxa"/>
            <w:tcBorders>
              <w:top w:val="single" w:sz="4" w:space="0" w:color="auto"/>
              <w:left w:val="single" w:sz="4" w:space="0" w:color="auto"/>
              <w:bottom w:val="single" w:sz="4" w:space="0" w:color="auto"/>
              <w:right w:val="single" w:sz="4" w:space="0" w:color="auto"/>
            </w:tcBorders>
          </w:tcPr>
          <w:p w14:paraId="725F61EE" w14:textId="77777777" w:rsidR="009D5900" w:rsidRPr="00C06F98" w:rsidRDefault="009D5900" w:rsidP="009D5900">
            <w:pPr>
              <w:jc w:val="center"/>
              <w:rPr>
                <w:rFonts w:ascii="GHEA Grapalat" w:hAnsi="GHEA Grapalat"/>
                <w:lang w:val="hy-AM"/>
              </w:rPr>
            </w:pPr>
          </w:p>
        </w:tc>
        <w:tc>
          <w:tcPr>
            <w:tcW w:w="1417" w:type="dxa"/>
            <w:tcBorders>
              <w:top w:val="single" w:sz="4" w:space="0" w:color="auto"/>
              <w:left w:val="single" w:sz="4" w:space="0" w:color="auto"/>
              <w:bottom w:val="single" w:sz="4" w:space="0" w:color="auto"/>
              <w:right w:val="single" w:sz="4" w:space="0" w:color="auto"/>
            </w:tcBorders>
          </w:tcPr>
          <w:p w14:paraId="503CEAA9" w14:textId="77777777" w:rsidR="009D5900" w:rsidRPr="00C06F98" w:rsidRDefault="009D5900" w:rsidP="009D5900">
            <w:pPr>
              <w:jc w:val="center"/>
              <w:rPr>
                <w:rFonts w:ascii="GHEA Grapalat" w:hAnsi="GHEA Grapalat"/>
                <w:lang w:val="hy-AM"/>
              </w:rPr>
            </w:pPr>
          </w:p>
        </w:tc>
      </w:tr>
      <w:tr w:rsidR="009D5900" w:rsidRPr="009C16E1" w14:paraId="6F2A0C44" w14:textId="77777777" w:rsidTr="007759C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EF4696D" w14:textId="48F2FF00" w:rsidR="009D5900" w:rsidRPr="00C06F98" w:rsidRDefault="009D5900" w:rsidP="009D5900">
            <w:pPr>
              <w:jc w:val="center"/>
              <w:rPr>
                <w:rFonts w:ascii="GHEA Grapalat" w:hAnsi="GHEA Grapalat"/>
                <w:b/>
                <w:bCs/>
                <w:sz w:val="18"/>
                <w:lang w:val="hy-AM"/>
              </w:rPr>
            </w:pPr>
            <w:r>
              <w:rPr>
                <w:rFonts w:ascii="GHEA Grapalat" w:hAnsi="GHEA Grapalat"/>
                <w:b/>
                <w:bCs/>
                <w:sz w:val="18"/>
                <w:lang w:val="hy-AM"/>
              </w:rPr>
              <w:t>6</w:t>
            </w:r>
          </w:p>
        </w:tc>
        <w:tc>
          <w:tcPr>
            <w:tcW w:w="3259" w:type="dxa"/>
            <w:tcBorders>
              <w:top w:val="single" w:sz="4" w:space="0" w:color="auto"/>
              <w:left w:val="single" w:sz="4" w:space="0" w:color="auto"/>
              <w:bottom w:val="single" w:sz="4" w:space="0" w:color="auto"/>
              <w:right w:val="single" w:sz="4" w:space="0" w:color="auto"/>
            </w:tcBorders>
            <w:vAlign w:val="center"/>
          </w:tcPr>
          <w:p w14:paraId="017D7B2E" w14:textId="3010C8EA" w:rsidR="009D5900" w:rsidRPr="009D5900" w:rsidRDefault="009D5900" w:rsidP="009D5900">
            <w:pPr>
              <w:jc w:val="center"/>
              <w:rPr>
                <w:rFonts w:ascii="GHEA Grapalat" w:hAnsi="GHEA Grapalat" w:cs="Calibri"/>
                <w:iCs/>
                <w:sz w:val="22"/>
                <w:szCs w:val="22"/>
                <w:lang w:val="hy-AM"/>
              </w:rPr>
            </w:pPr>
            <w:r w:rsidRPr="009D5900">
              <w:rPr>
                <w:rFonts w:ascii="GHEA Grapalat" w:hAnsi="GHEA Grapalat" w:cs="Sylfaen"/>
                <w:iCs/>
                <w:sz w:val="20"/>
                <w:szCs w:val="20"/>
                <w:lang w:val="hy-AM"/>
              </w:rPr>
              <w:t>Երևան քաղաքի Էրեբունի վարչական շրջանի Վարդաշեն 12-րդ փողոց 30/4 հասցեին հարակից բակային տարածքի հիմնանորոգման աշխատանքներ</w:t>
            </w:r>
          </w:p>
        </w:tc>
        <w:tc>
          <w:tcPr>
            <w:tcW w:w="2210" w:type="dxa"/>
            <w:tcBorders>
              <w:top w:val="single" w:sz="4" w:space="0" w:color="auto"/>
              <w:left w:val="single" w:sz="4" w:space="0" w:color="auto"/>
              <w:bottom w:val="single" w:sz="4" w:space="0" w:color="auto"/>
              <w:right w:val="single" w:sz="4" w:space="0" w:color="auto"/>
            </w:tcBorders>
          </w:tcPr>
          <w:p w14:paraId="45EB3B7F" w14:textId="77777777" w:rsidR="009D5900" w:rsidRPr="00C06F98" w:rsidRDefault="009D5900" w:rsidP="009D5900">
            <w:pPr>
              <w:jc w:val="center"/>
              <w:rPr>
                <w:rFonts w:ascii="GHEA Grapalat" w:hAnsi="GHEA Grapalat"/>
                <w:lang w:val="hy-AM"/>
              </w:rPr>
            </w:pPr>
          </w:p>
        </w:tc>
        <w:tc>
          <w:tcPr>
            <w:tcW w:w="1418" w:type="dxa"/>
            <w:tcBorders>
              <w:top w:val="single" w:sz="4" w:space="0" w:color="auto"/>
              <w:left w:val="single" w:sz="4" w:space="0" w:color="auto"/>
              <w:bottom w:val="single" w:sz="4" w:space="0" w:color="auto"/>
              <w:right w:val="single" w:sz="4" w:space="0" w:color="auto"/>
            </w:tcBorders>
          </w:tcPr>
          <w:p w14:paraId="6C566248" w14:textId="77777777" w:rsidR="009D5900" w:rsidRPr="00C06F98" w:rsidRDefault="009D5900" w:rsidP="009D5900">
            <w:pPr>
              <w:jc w:val="center"/>
              <w:rPr>
                <w:rFonts w:ascii="GHEA Grapalat" w:hAnsi="GHEA Grapalat"/>
                <w:lang w:val="hy-AM"/>
              </w:rPr>
            </w:pPr>
          </w:p>
        </w:tc>
        <w:tc>
          <w:tcPr>
            <w:tcW w:w="1417" w:type="dxa"/>
            <w:tcBorders>
              <w:top w:val="single" w:sz="4" w:space="0" w:color="auto"/>
              <w:left w:val="single" w:sz="4" w:space="0" w:color="auto"/>
              <w:bottom w:val="single" w:sz="4" w:space="0" w:color="auto"/>
              <w:right w:val="single" w:sz="4" w:space="0" w:color="auto"/>
            </w:tcBorders>
          </w:tcPr>
          <w:p w14:paraId="49056615" w14:textId="77777777" w:rsidR="009D5900" w:rsidRPr="00C06F98" w:rsidRDefault="009D5900" w:rsidP="009D5900">
            <w:pPr>
              <w:jc w:val="center"/>
              <w:rPr>
                <w:rFonts w:ascii="GHEA Grapalat" w:hAnsi="GHEA Grapalat"/>
                <w:lang w:val="hy-AM"/>
              </w:rPr>
            </w:pPr>
          </w:p>
        </w:tc>
      </w:tr>
    </w:tbl>
    <w:p w14:paraId="198AB57C" w14:textId="77777777" w:rsidR="00B905FE" w:rsidRPr="00C06F98" w:rsidRDefault="00B905FE" w:rsidP="00B905FE">
      <w:pPr>
        <w:rPr>
          <w:rFonts w:ascii="GHEA Grapalat" w:hAnsi="GHEA Grapalat"/>
          <w:sz w:val="18"/>
          <w:szCs w:val="18"/>
          <w:lang w:val="hy-AM"/>
        </w:rPr>
      </w:pPr>
    </w:p>
    <w:p w14:paraId="1D1B6FCF" w14:textId="77777777" w:rsidR="00B905FE" w:rsidRPr="00C06F98" w:rsidRDefault="00B905FE" w:rsidP="00B905FE">
      <w:pPr>
        <w:rPr>
          <w:rFonts w:ascii="GHEA Grapalat" w:hAnsi="GHEA Grapalat"/>
          <w:sz w:val="18"/>
          <w:szCs w:val="18"/>
          <w:lang w:val="hy-AM"/>
        </w:rPr>
      </w:pPr>
    </w:p>
    <w:p w14:paraId="409D0FDF" w14:textId="77777777" w:rsidR="00B905FE" w:rsidRPr="00C06F98" w:rsidRDefault="00B905FE" w:rsidP="00B905FE">
      <w:pPr>
        <w:ind w:left="720" w:firstLine="720"/>
        <w:jc w:val="both"/>
        <w:rPr>
          <w:rFonts w:ascii="GHEA Grapalat" w:hAnsi="GHEA Grapalat"/>
          <w:sz w:val="20"/>
          <w:lang w:val="hy-AM"/>
        </w:rPr>
      </w:pPr>
      <w:r w:rsidRPr="00C06F98">
        <w:rPr>
          <w:rFonts w:ascii="GHEA Grapalat" w:hAnsi="GHEA Grapalat"/>
          <w:sz w:val="20"/>
          <w:lang w:val="hy-AM"/>
        </w:rPr>
        <w:t xml:space="preserve">     ___________________________________________ </w:t>
      </w:r>
      <w:r w:rsidRPr="00C06F98">
        <w:rPr>
          <w:rFonts w:ascii="GHEA Grapalat" w:hAnsi="GHEA Grapalat"/>
          <w:sz w:val="20"/>
          <w:lang w:val="hy-AM"/>
        </w:rPr>
        <w:tab/>
        <w:t xml:space="preserve">                       _____________ </w:t>
      </w:r>
    </w:p>
    <w:p w14:paraId="6476B646" w14:textId="77777777" w:rsidR="00B905FE" w:rsidRPr="00C06F98" w:rsidRDefault="00B905FE" w:rsidP="00B905FE">
      <w:pPr>
        <w:jc w:val="both"/>
        <w:rPr>
          <w:rFonts w:ascii="GHEA Grapalat" w:hAnsi="GHEA Grapalat"/>
          <w:sz w:val="20"/>
          <w:vertAlign w:val="superscript"/>
          <w:lang w:val="hy-AM"/>
        </w:rPr>
      </w:pPr>
      <w:r w:rsidRPr="00C06F98">
        <w:rPr>
          <w:rFonts w:ascii="GHEA Grapalat" w:hAnsi="GHEA Grapalat"/>
          <w:sz w:val="20"/>
          <w:vertAlign w:val="superscript"/>
          <w:lang w:val="hy-AM"/>
        </w:rPr>
        <w:t xml:space="preserve">                                                      մասնակցի անվանումը (ղեկավարի պաշտոնը, անուն ազգանունը)                                                       ստորագրությունը</w:t>
      </w:r>
      <w:r w:rsidRPr="00C06F98">
        <w:rPr>
          <w:rFonts w:ascii="GHEA Grapalat" w:hAnsi="GHEA Grapalat"/>
          <w:sz w:val="20"/>
          <w:vertAlign w:val="superscript"/>
          <w:lang w:val="hy-AM"/>
        </w:rPr>
        <w:tab/>
      </w:r>
    </w:p>
    <w:p w14:paraId="393B9A95" w14:textId="77777777" w:rsidR="00B905FE" w:rsidRPr="00C06F98" w:rsidRDefault="00B905FE" w:rsidP="00B905FE">
      <w:pPr>
        <w:jc w:val="right"/>
        <w:rPr>
          <w:rFonts w:ascii="GHEA Grapalat" w:hAnsi="GHEA Grapalat"/>
          <w:sz w:val="20"/>
          <w:lang w:val="hy-AM"/>
        </w:rPr>
      </w:pPr>
      <w:r w:rsidRPr="00C06F98">
        <w:rPr>
          <w:rFonts w:ascii="GHEA Grapalat" w:hAnsi="GHEA Grapalat"/>
          <w:sz w:val="20"/>
          <w:lang w:val="hy-AM"/>
        </w:rPr>
        <w:t xml:space="preserve">    </w:t>
      </w:r>
    </w:p>
    <w:p w14:paraId="3EA62956" w14:textId="77777777" w:rsidR="00B905FE" w:rsidRPr="00C06F98" w:rsidRDefault="00B905FE" w:rsidP="00B905FE">
      <w:pPr>
        <w:jc w:val="right"/>
        <w:rPr>
          <w:rFonts w:ascii="GHEA Grapalat" w:hAnsi="GHEA Grapalat"/>
          <w:sz w:val="20"/>
          <w:lang w:val="hy-AM"/>
        </w:rPr>
      </w:pPr>
      <w:r w:rsidRPr="00C06F98">
        <w:rPr>
          <w:rFonts w:ascii="GHEA Grapalat" w:hAnsi="GHEA Grapalat"/>
          <w:sz w:val="20"/>
          <w:lang w:val="hy-AM"/>
        </w:rPr>
        <w:lastRenderedPageBreak/>
        <w:t>Կ. Տ.</w:t>
      </w:r>
      <w:r w:rsidRPr="00C06F98">
        <w:rPr>
          <w:rStyle w:val="FootnoteReference"/>
          <w:rFonts w:ascii="GHEA Grapalat" w:hAnsi="GHEA Grapalat"/>
          <w:color w:val="FFFFFF"/>
          <w:sz w:val="20"/>
          <w:lang w:val="hy-AM"/>
        </w:rPr>
        <w:footnoteReference w:id="18"/>
      </w:r>
      <w:r w:rsidRPr="00C06F98">
        <w:rPr>
          <w:rFonts w:ascii="GHEA Grapalat" w:hAnsi="GHEA Grapalat"/>
          <w:sz w:val="20"/>
          <w:lang w:val="hy-AM"/>
        </w:rPr>
        <w:tab/>
      </w:r>
      <w:r w:rsidRPr="00C06F98">
        <w:rPr>
          <w:rFonts w:ascii="GHEA Grapalat" w:hAnsi="GHEA Grapalat"/>
          <w:sz w:val="20"/>
          <w:lang w:val="hy-AM"/>
        </w:rPr>
        <w:tab/>
        <w:t xml:space="preserve"> </w:t>
      </w:r>
    </w:p>
    <w:p w14:paraId="2F3023D5" w14:textId="77777777" w:rsidR="00B2572B" w:rsidRPr="00C06F98" w:rsidRDefault="00B2572B" w:rsidP="00EF3662">
      <w:pPr>
        <w:rPr>
          <w:rFonts w:ascii="GHEA Grapalat" w:hAnsi="GHEA Grapalat" w:cs="Sylfaen"/>
          <w:i/>
          <w:sz w:val="16"/>
          <w:szCs w:val="16"/>
          <w:lang w:val="hy-AM" w:eastAsia="ru-RU"/>
        </w:rPr>
      </w:pPr>
    </w:p>
    <w:p w14:paraId="64DB8030" w14:textId="77777777" w:rsidR="00B2572B" w:rsidRPr="00C06F98" w:rsidRDefault="00B2572B" w:rsidP="00EF3662">
      <w:pPr>
        <w:rPr>
          <w:rFonts w:ascii="GHEA Grapalat" w:hAnsi="GHEA Grapalat" w:cs="Sylfaen"/>
          <w:i/>
          <w:sz w:val="16"/>
          <w:szCs w:val="16"/>
          <w:lang w:val="hy-AM" w:eastAsia="ru-RU"/>
        </w:rPr>
      </w:pPr>
    </w:p>
    <w:p w14:paraId="53D19B29" w14:textId="77777777" w:rsidR="00B2572B" w:rsidRPr="00C06F98" w:rsidRDefault="00B2572B" w:rsidP="00EF3662">
      <w:pPr>
        <w:rPr>
          <w:rFonts w:ascii="GHEA Grapalat" w:hAnsi="GHEA Grapalat" w:cs="Sylfaen"/>
          <w:i/>
          <w:sz w:val="16"/>
          <w:szCs w:val="16"/>
          <w:lang w:val="hy-AM" w:eastAsia="ru-RU"/>
        </w:rPr>
      </w:pPr>
    </w:p>
    <w:p w14:paraId="6586185A" w14:textId="77777777" w:rsidR="006F5442" w:rsidRPr="00C06F98" w:rsidRDefault="006F5442" w:rsidP="006F5442">
      <w:pPr>
        <w:pStyle w:val="BodyTextIndent3"/>
        <w:spacing w:line="240" w:lineRule="auto"/>
        <w:ind w:firstLine="0"/>
        <w:rPr>
          <w:rFonts w:ascii="GHEA Grapalat" w:hAnsi="GHEA Grapalat" w:cs="Sylfaen"/>
          <w:i/>
          <w:sz w:val="16"/>
          <w:szCs w:val="16"/>
          <w:lang w:val="hy-AM" w:eastAsia="ru-RU"/>
        </w:rPr>
      </w:pPr>
      <w:r w:rsidRPr="00C06F98">
        <w:rPr>
          <w:rFonts w:ascii="GHEA Grapalat" w:hAnsi="GHEA Grapalat" w:cs="Sylfaen"/>
          <w:i/>
          <w:sz w:val="16"/>
          <w:szCs w:val="16"/>
          <w:lang w:val="hy-AM" w:eastAsia="ru-RU"/>
        </w:rPr>
        <w:t>*</w:t>
      </w:r>
      <w:r w:rsidRPr="00C06F98">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64611055" w14:textId="77777777" w:rsidR="006F5442" w:rsidRPr="00C06F98" w:rsidRDefault="006F5442" w:rsidP="006F5442">
      <w:pPr>
        <w:ind w:right="309"/>
        <w:jc w:val="both"/>
        <w:rPr>
          <w:rFonts w:ascii="GHEA Grapalat" w:hAnsi="GHEA Grapalat"/>
          <w:bCs/>
          <w:i/>
          <w:iCs/>
          <w:sz w:val="20"/>
          <w:lang w:val="hy-AM"/>
        </w:rPr>
      </w:pPr>
      <w:r w:rsidRPr="00C06F98">
        <w:rPr>
          <w:rFonts w:ascii="GHEA Grapalat" w:hAnsi="GHEA Grapalat"/>
          <w:bCs/>
          <w:i/>
          <w:sz w:val="18"/>
          <w:szCs w:val="18"/>
          <w:lang w:val="hy-AM"/>
        </w:rPr>
        <w:t>**</w:t>
      </w:r>
      <w:r w:rsidRPr="00C06F98">
        <w:rPr>
          <w:rFonts w:ascii="GHEA Grapalat" w:hAnsi="GHEA Grapalat"/>
          <w:i/>
          <w:sz w:val="16"/>
          <w:szCs w:val="16"/>
          <w:lang w:val="hy-AM"/>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p>
    <w:p w14:paraId="242D4872" w14:textId="411DA66A" w:rsidR="00B2572B" w:rsidRPr="00C06F98" w:rsidRDefault="00B2572B" w:rsidP="0093002B">
      <w:pPr>
        <w:pStyle w:val="BodyTextIndent3"/>
        <w:spacing w:line="240" w:lineRule="auto"/>
        <w:ind w:firstLine="0"/>
        <w:rPr>
          <w:rFonts w:ascii="GHEA Grapalat" w:hAnsi="GHEA Grapalat"/>
          <w:i/>
          <w:lang w:val="hy-AM"/>
        </w:rPr>
      </w:pPr>
    </w:p>
    <w:p w14:paraId="784114B4" w14:textId="02960DCC" w:rsidR="00B2572B" w:rsidRPr="00C06F98" w:rsidRDefault="00B2572B" w:rsidP="00EF3662">
      <w:pPr>
        <w:pStyle w:val="BodyTextIndent3"/>
        <w:spacing w:line="240" w:lineRule="auto"/>
        <w:jc w:val="right"/>
        <w:rPr>
          <w:rFonts w:ascii="GHEA Grapalat" w:hAnsi="GHEA Grapalat"/>
          <w:i/>
          <w:lang w:val="hy-AM"/>
        </w:rPr>
      </w:pPr>
    </w:p>
    <w:p w14:paraId="519BF8D1" w14:textId="67A53C1F" w:rsidR="00943E8E" w:rsidRPr="00C06F98" w:rsidRDefault="00943E8E" w:rsidP="00EF3662">
      <w:pPr>
        <w:pStyle w:val="BodyTextIndent3"/>
        <w:spacing w:line="240" w:lineRule="auto"/>
        <w:jc w:val="right"/>
        <w:rPr>
          <w:rFonts w:ascii="GHEA Grapalat" w:hAnsi="GHEA Grapalat"/>
          <w:i/>
          <w:lang w:val="hy-AM"/>
        </w:rPr>
      </w:pPr>
    </w:p>
    <w:p w14:paraId="49006C12" w14:textId="4772DC53" w:rsidR="00943E8E" w:rsidRPr="00C06F98" w:rsidRDefault="00943E8E" w:rsidP="00EF3662">
      <w:pPr>
        <w:pStyle w:val="BodyTextIndent3"/>
        <w:spacing w:line="240" w:lineRule="auto"/>
        <w:jc w:val="right"/>
        <w:rPr>
          <w:rFonts w:ascii="GHEA Grapalat" w:hAnsi="GHEA Grapalat"/>
          <w:i/>
          <w:lang w:val="hy-AM"/>
        </w:rPr>
      </w:pPr>
    </w:p>
    <w:p w14:paraId="1C7B3F49" w14:textId="281492B5" w:rsidR="00943E8E" w:rsidRPr="00C06F98" w:rsidRDefault="00943E8E" w:rsidP="00EF3662">
      <w:pPr>
        <w:pStyle w:val="BodyTextIndent3"/>
        <w:spacing w:line="240" w:lineRule="auto"/>
        <w:jc w:val="right"/>
        <w:rPr>
          <w:rFonts w:ascii="GHEA Grapalat" w:hAnsi="GHEA Grapalat"/>
          <w:i/>
          <w:lang w:val="hy-AM"/>
        </w:rPr>
      </w:pPr>
    </w:p>
    <w:p w14:paraId="384CE6D2" w14:textId="3E4CBFC8" w:rsidR="00943E8E" w:rsidRPr="00C06F98" w:rsidRDefault="00943E8E" w:rsidP="00EF3662">
      <w:pPr>
        <w:pStyle w:val="BodyTextIndent3"/>
        <w:spacing w:line="240" w:lineRule="auto"/>
        <w:jc w:val="right"/>
        <w:rPr>
          <w:rFonts w:ascii="GHEA Grapalat" w:hAnsi="GHEA Grapalat"/>
          <w:i/>
          <w:lang w:val="hy-AM"/>
        </w:rPr>
      </w:pPr>
    </w:p>
    <w:p w14:paraId="216637F8" w14:textId="4F7AD5C5" w:rsidR="00943E8E" w:rsidRPr="00C06F98" w:rsidRDefault="00943E8E" w:rsidP="00EF3662">
      <w:pPr>
        <w:pStyle w:val="BodyTextIndent3"/>
        <w:spacing w:line="240" w:lineRule="auto"/>
        <w:jc w:val="right"/>
        <w:rPr>
          <w:rFonts w:ascii="GHEA Grapalat" w:hAnsi="GHEA Grapalat"/>
          <w:i/>
          <w:lang w:val="hy-AM"/>
        </w:rPr>
      </w:pPr>
    </w:p>
    <w:p w14:paraId="3667D78F" w14:textId="655A0C49" w:rsidR="00943E8E" w:rsidRPr="00C06F98" w:rsidRDefault="00943E8E" w:rsidP="00EF3662">
      <w:pPr>
        <w:pStyle w:val="BodyTextIndent3"/>
        <w:spacing w:line="240" w:lineRule="auto"/>
        <w:jc w:val="right"/>
        <w:rPr>
          <w:rFonts w:ascii="GHEA Grapalat" w:hAnsi="GHEA Grapalat"/>
          <w:i/>
          <w:lang w:val="hy-AM"/>
        </w:rPr>
      </w:pPr>
    </w:p>
    <w:p w14:paraId="4A9630A0" w14:textId="4ABEC753" w:rsidR="00943E8E" w:rsidRPr="00C06F98" w:rsidRDefault="00943E8E" w:rsidP="00EF3662">
      <w:pPr>
        <w:pStyle w:val="BodyTextIndent3"/>
        <w:spacing w:line="240" w:lineRule="auto"/>
        <w:jc w:val="right"/>
        <w:rPr>
          <w:rFonts w:ascii="GHEA Grapalat" w:hAnsi="GHEA Grapalat"/>
          <w:i/>
          <w:lang w:val="hy-AM"/>
        </w:rPr>
      </w:pPr>
    </w:p>
    <w:p w14:paraId="13F1A51B" w14:textId="70BCF027" w:rsidR="00943E8E" w:rsidRPr="00C06F98" w:rsidRDefault="00943E8E" w:rsidP="00EF3662">
      <w:pPr>
        <w:pStyle w:val="BodyTextIndent3"/>
        <w:spacing w:line="240" w:lineRule="auto"/>
        <w:jc w:val="right"/>
        <w:rPr>
          <w:rFonts w:ascii="GHEA Grapalat" w:hAnsi="GHEA Grapalat"/>
          <w:i/>
          <w:lang w:val="hy-AM"/>
        </w:rPr>
      </w:pPr>
    </w:p>
    <w:p w14:paraId="1B560467" w14:textId="1D72D67E" w:rsidR="00943E8E" w:rsidRPr="00C06F98" w:rsidRDefault="00943E8E" w:rsidP="00EF3662">
      <w:pPr>
        <w:pStyle w:val="BodyTextIndent3"/>
        <w:spacing w:line="240" w:lineRule="auto"/>
        <w:jc w:val="right"/>
        <w:rPr>
          <w:rFonts w:ascii="GHEA Grapalat" w:hAnsi="GHEA Grapalat"/>
          <w:i/>
          <w:lang w:val="hy-AM"/>
        </w:rPr>
      </w:pPr>
    </w:p>
    <w:p w14:paraId="599B671B" w14:textId="76FEE195" w:rsidR="00943E8E" w:rsidRPr="00C06F98" w:rsidRDefault="00943E8E" w:rsidP="00EF3662">
      <w:pPr>
        <w:pStyle w:val="BodyTextIndent3"/>
        <w:spacing w:line="240" w:lineRule="auto"/>
        <w:jc w:val="right"/>
        <w:rPr>
          <w:rFonts w:ascii="GHEA Grapalat" w:hAnsi="GHEA Grapalat"/>
          <w:i/>
          <w:lang w:val="hy-AM"/>
        </w:rPr>
      </w:pPr>
    </w:p>
    <w:p w14:paraId="2B20F6BC" w14:textId="3598C247" w:rsidR="00943E8E" w:rsidRPr="00C06F98" w:rsidRDefault="00943E8E" w:rsidP="00EF3662">
      <w:pPr>
        <w:pStyle w:val="BodyTextIndent3"/>
        <w:spacing w:line="240" w:lineRule="auto"/>
        <w:jc w:val="right"/>
        <w:rPr>
          <w:rFonts w:ascii="GHEA Grapalat" w:hAnsi="GHEA Grapalat"/>
          <w:i/>
          <w:lang w:val="hy-AM"/>
        </w:rPr>
      </w:pPr>
    </w:p>
    <w:p w14:paraId="40620019" w14:textId="48C308AD" w:rsidR="00943E8E" w:rsidRPr="00C06F98" w:rsidRDefault="00943E8E" w:rsidP="00EF3662">
      <w:pPr>
        <w:pStyle w:val="BodyTextIndent3"/>
        <w:spacing w:line="240" w:lineRule="auto"/>
        <w:jc w:val="right"/>
        <w:rPr>
          <w:rFonts w:ascii="GHEA Grapalat" w:hAnsi="GHEA Grapalat"/>
          <w:i/>
          <w:lang w:val="hy-AM"/>
        </w:rPr>
      </w:pPr>
    </w:p>
    <w:p w14:paraId="7D30B8A6" w14:textId="4252AFE0" w:rsidR="00943E8E" w:rsidRPr="00C06F98" w:rsidRDefault="00943E8E" w:rsidP="00EF3662">
      <w:pPr>
        <w:pStyle w:val="BodyTextIndent3"/>
        <w:spacing w:line="240" w:lineRule="auto"/>
        <w:jc w:val="right"/>
        <w:rPr>
          <w:rFonts w:ascii="GHEA Grapalat" w:hAnsi="GHEA Grapalat"/>
          <w:i/>
          <w:lang w:val="hy-AM"/>
        </w:rPr>
      </w:pPr>
    </w:p>
    <w:p w14:paraId="79320A59" w14:textId="7461EB85" w:rsidR="00943E8E" w:rsidRPr="00C06F98" w:rsidRDefault="00943E8E" w:rsidP="00EF3662">
      <w:pPr>
        <w:pStyle w:val="BodyTextIndent3"/>
        <w:spacing w:line="240" w:lineRule="auto"/>
        <w:jc w:val="right"/>
        <w:rPr>
          <w:rFonts w:ascii="GHEA Grapalat" w:hAnsi="GHEA Grapalat"/>
          <w:i/>
          <w:lang w:val="hy-AM"/>
        </w:rPr>
      </w:pPr>
    </w:p>
    <w:p w14:paraId="6B954486" w14:textId="17CA58A1" w:rsidR="00943E8E" w:rsidRDefault="00943E8E" w:rsidP="00EF3662">
      <w:pPr>
        <w:pStyle w:val="BodyTextIndent3"/>
        <w:spacing w:line="240" w:lineRule="auto"/>
        <w:jc w:val="right"/>
        <w:rPr>
          <w:rFonts w:ascii="GHEA Grapalat" w:hAnsi="GHEA Grapalat"/>
          <w:i/>
          <w:lang w:val="hy-AM"/>
        </w:rPr>
      </w:pPr>
    </w:p>
    <w:p w14:paraId="3FA8E302" w14:textId="77777777" w:rsidR="000B2BB6" w:rsidRDefault="000B2BB6" w:rsidP="00EF3662">
      <w:pPr>
        <w:pStyle w:val="BodyTextIndent3"/>
        <w:spacing w:line="240" w:lineRule="auto"/>
        <w:jc w:val="right"/>
        <w:rPr>
          <w:rFonts w:ascii="GHEA Grapalat" w:hAnsi="GHEA Grapalat"/>
          <w:i/>
          <w:lang w:val="hy-AM"/>
        </w:rPr>
      </w:pPr>
    </w:p>
    <w:p w14:paraId="6CBE3E53" w14:textId="77777777" w:rsidR="000B2BB6" w:rsidRDefault="000B2BB6" w:rsidP="00EF3662">
      <w:pPr>
        <w:pStyle w:val="BodyTextIndent3"/>
        <w:spacing w:line="240" w:lineRule="auto"/>
        <w:jc w:val="right"/>
        <w:rPr>
          <w:rFonts w:ascii="GHEA Grapalat" w:hAnsi="GHEA Grapalat"/>
          <w:i/>
          <w:lang w:val="hy-AM"/>
        </w:rPr>
      </w:pPr>
    </w:p>
    <w:p w14:paraId="50595B99" w14:textId="77777777" w:rsidR="000B2BB6" w:rsidRDefault="000B2BB6" w:rsidP="00EF3662">
      <w:pPr>
        <w:pStyle w:val="BodyTextIndent3"/>
        <w:spacing w:line="240" w:lineRule="auto"/>
        <w:jc w:val="right"/>
        <w:rPr>
          <w:rFonts w:ascii="GHEA Grapalat" w:hAnsi="GHEA Grapalat"/>
          <w:i/>
          <w:lang w:val="hy-AM"/>
        </w:rPr>
      </w:pPr>
    </w:p>
    <w:p w14:paraId="3CB83F7B" w14:textId="77777777" w:rsidR="000B2BB6" w:rsidRDefault="000B2BB6" w:rsidP="00EF3662">
      <w:pPr>
        <w:pStyle w:val="BodyTextIndent3"/>
        <w:spacing w:line="240" w:lineRule="auto"/>
        <w:jc w:val="right"/>
        <w:rPr>
          <w:rFonts w:ascii="GHEA Grapalat" w:hAnsi="GHEA Grapalat"/>
          <w:i/>
          <w:lang w:val="hy-AM"/>
        </w:rPr>
      </w:pPr>
    </w:p>
    <w:p w14:paraId="4DB0ECFB" w14:textId="77777777" w:rsidR="000B2BB6" w:rsidRDefault="000B2BB6" w:rsidP="00EF3662">
      <w:pPr>
        <w:pStyle w:val="BodyTextIndent3"/>
        <w:spacing w:line="240" w:lineRule="auto"/>
        <w:jc w:val="right"/>
        <w:rPr>
          <w:rFonts w:ascii="GHEA Grapalat" w:hAnsi="GHEA Grapalat"/>
          <w:i/>
          <w:lang w:val="hy-AM"/>
        </w:rPr>
      </w:pPr>
    </w:p>
    <w:p w14:paraId="2E124941" w14:textId="77777777" w:rsidR="000B2BB6" w:rsidRDefault="000B2BB6" w:rsidP="00EF3662">
      <w:pPr>
        <w:pStyle w:val="BodyTextIndent3"/>
        <w:spacing w:line="240" w:lineRule="auto"/>
        <w:jc w:val="right"/>
        <w:rPr>
          <w:rFonts w:ascii="GHEA Grapalat" w:hAnsi="GHEA Grapalat"/>
          <w:i/>
          <w:lang w:val="hy-AM"/>
        </w:rPr>
      </w:pPr>
    </w:p>
    <w:p w14:paraId="70453C94" w14:textId="77777777" w:rsidR="000B2BB6" w:rsidRDefault="000B2BB6" w:rsidP="00EF3662">
      <w:pPr>
        <w:pStyle w:val="BodyTextIndent3"/>
        <w:spacing w:line="240" w:lineRule="auto"/>
        <w:jc w:val="right"/>
        <w:rPr>
          <w:rFonts w:ascii="GHEA Grapalat" w:hAnsi="GHEA Grapalat"/>
          <w:i/>
          <w:lang w:val="hy-AM"/>
        </w:rPr>
      </w:pPr>
    </w:p>
    <w:p w14:paraId="334D3F16" w14:textId="77777777" w:rsidR="000B2BB6" w:rsidRDefault="000B2BB6" w:rsidP="00EF3662">
      <w:pPr>
        <w:pStyle w:val="BodyTextIndent3"/>
        <w:spacing w:line="240" w:lineRule="auto"/>
        <w:jc w:val="right"/>
        <w:rPr>
          <w:rFonts w:ascii="GHEA Grapalat" w:hAnsi="GHEA Grapalat"/>
          <w:i/>
          <w:lang w:val="hy-AM"/>
        </w:rPr>
      </w:pPr>
    </w:p>
    <w:p w14:paraId="23F9D8D7" w14:textId="77777777" w:rsidR="000B2BB6" w:rsidRDefault="000B2BB6" w:rsidP="00EF3662">
      <w:pPr>
        <w:pStyle w:val="BodyTextIndent3"/>
        <w:spacing w:line="240" w:lineRule="auto"/>
        <w:jc w:val="right"/>
        <w:rPr>
          <w:rFonts w:ascii="GHEA Grapalat" w:hAnsi="GHEA Grapalat"/>
          <w:i/>
          <w:lang w:val="hy-AM"/>
        </w:rPr>
      </w:pPr>
    </w:p>
    <w:p w14:paraId="0368E0BE" w14:textId="77777777" w:rsidR="000B2BB6" w:rsidRDefault="000B2BB6" w:rsidP="00EF3662">
      <w:pPr>
        <w:pStyle w:val="BodyTextIndent3"/>
        <w:spacing w:line="240" w:lineRule="auto"/>
        <w:jc w:val="right"/>
        <w:rPr>
          <w:rFonts w:ascii="GHEA Grapalat" w:hAnsi="GHEA Grapalat"/>
          <w:i/>
          <w:lang w:val="hy-AM"/>
        </w:rPr>
      </w:pPr>
    </w:p>
    <w:p w14:paraId="4E7A9183" w14:textId="77777777" w:rsidR="000B2BB6" w:rsidRDefault="000B2BB6" w:rsidP="00EF3662">
      <w:pPr>
        <w:pStyle w:val="BodyTextIndent3"/>
        <w:spacing w:line="240" w:lineRule="auto"/>
        <w:jc w:val="right"/>
        <w:rPr>
          <w:rFonts w:ascii="GHEA Grapalat" w:hAnsi="GHEA Grapalat"/>
          <w:i/>
          <w:lang w:val="hy-AM"/>
        </w:rPr>
      </w:pPr>
    </w:p>
    <w:p w14:paraId="10CE48A6" w14:textId="77777777" w:rsidR="000B2BB6" w:rsidRDefault="000B2BB6" w:rsidP="00EF3662">
      <w:pPr>
        <w:pStyle w:val="BodyTextIndent3"/>
        <w:spacing w:line="240" w:lineRule="auto"/>
        <w:jc w:val="right"/>
        <w:rPr>
          <w:rFonts w:ascii="GHEA Grapalat" w:hAnsi="GHEA Grapalat"/>
          <w:i/>
          <w:lang w:val="hy-AM"/>
        </w:rPr>
      </w:pPr>
    </w:p>
    <w:p w14:paraId="3F7CE7F1" w14:textId="77777777" w:rsidR="000B2BB6" w:rsidRDefault="000B2BB6" w:rsidP="00EF3662">
      <w:pPr>
        <w:pStyle w:val="BodyTextIndent3"/>
        <w:spacing w:line="240" w:lineRule="auto"/>
        <w:jc w:val="right"/>
        <w:rPr>
          <w:rFonts w:ascii="GHEA Grapalat" w:hAnsi="GHEA Grapalat"/>
          <w:i/>
          <w:lang w:val="hy-AM"/>
        </w:rPr>
      </w:pPr>
    </w:p>
    <w:p w14:paraId="29E6BF98" w14:textId="77777777" w:rsidR="000B2BB6" w:rsidRDefault="000B2BB6" w:rsidP="00EF3662">
      <w:pPr>
        <w:pStyle w:val="BodyTextIndent3"/>
        <w:spacing w:line="240" w:lineRule="auto"/>
        <w:jc w:val="right"/>
        <w:rPr>
          <w:rFonts w:ascii="GHEA Grapalat" w:hAnsi="GHEA Grapalat"/>
          <w:i/>
          <w:lang w:val="hy-AM"/>
        </w:rPr>
      </w:pPr>
    </w:p>
    <w:p w14:paraId="031E24BD" w14:textId="77777777" w:rsidR="000B2BB6" w:rsidRDefault="000B2BB6" w:rsidP="00EF3662">
      <w:pPr>
        <w:pStyle w:val="BodyTextIndent3"/>
        <w:spacing w:line="240" w:lineRule="auto"/>
        <w:jc w:val="right"/>
        <w:rPr>
          <w:rFonts w:ascii="GHEA Grapalat" w:hAnsi="GHEA Grapalat"/>
          <w:i/>
          <w:lang w:val="hy-AM"/>
        </w:rPr>
      </w:pPr>
    </w:p>
    <w:p w14:paraId="1D2FF882" w14:textId="77777777" w:rsidR="000B2BB6" w:rsidRDefault="000B2BB6" w:rsidP="00EF3662">
      <w:pPr>
        <w:pStyle w:val="BodyTextIndent3"/>
        <w:spacing w:line="240" w:lineRule="auto"/>
        <w:jc w:val="right"/>
        <w:rPr>
          <w:rFonts w:ascii="GHEA Grapalat" w:hAnsi="GHEA Grapalat"/>
          <w:i/>
          <w:lang w:val="hy-AM"/>
        </w:rPr>
      </w:pPr>
    </w:p>
    <w:p w14:paraId="192EFBE9" w14:textId="77777777" w:rsidR="000B2BB6" w:rsidRDefault="000B2BB6" w:rsidP="00EF3662">
      <w:pPr>
        <w:pStyle w:val="BodyTextIndent3"/>
        <w:spacing w:line="240" w:lineRule="auto"/>
        <w:jc w:val="right"/>
        <w:rPr>
          <w:rFonts w:ascii="GHEA Grapalat" w:hAnsi="GHEA Grapalat"/>
          <w:i/>
          <w:lang w:val="hy-AM"/>
        </w:rPr>
      </w:pPr>
    </w:p>
    <w:p w14:paraId="490958A8" w14:textId="77777777" w:rsidR="000B2BB6" w:rsidRDefault="000B2BB6" w:rsidP="00EF3662">
      <w:pPr>
        <w:pStyle w:val="BodyTextIndent3"/>
        <w:spacing w:line="240" w:lineRule="auto"/>
        <w:jc w:val="right"/>
        <w:rPr>
          <w:rFonts w:ascii="GHEA Grapalat" w:hAnsi="GHEA Grapalat"/>
          <w:i/>
          <w:lang w:val="hy-AM"/>
        </w:rPr>
      </w:pPr>
    </w:p>
    <w:p w14:paraId="0130D9B5" w14:textId="77777777" w:rsidR="000B2BB6" w:rsidRDefault="000B2BB6" w:rsidP="00EF3662">
      <w:pPr>
        <w:pStyle w:val="BodyTextIndent3"/>
        <w:spacing w:line="240" w:lineRule="auto"/>
        <w:jc w:val="right"/>
        <w:rPr>
          <w:rFonts w:ascii="GHEA Grapalat" w:hAnsi="GHEA Grapalat"/>
          <w:i/>
          <w:lang w:val="hy-AM"/>
        </w:rPr>
      </w:pPr>
    </w:p>
    <w:p w14:paraId="490FA9DD" w14:textId="77777777" w:rsidR="000B2BB6" w:rsidRDefault="000B2BB6" w:rsidP="00EF3662">
      <w:pPr>
        <w:pStyle w:val="BodyTextIndent3"/>
        <w:spacing w:line="240" w:lineRule="auto"/>
        <w:jc w:val="right"/>
        <w:rPr>
          <w:rFonts w:ascii="GHEA Grapalat" w:hAnsi="GHEA Grapalat"/>
          <w:i/>
          <w:lang w:val="hy-AM"/>
        </w:rPr>
      </w:pPr>
    </w:p>
    <w:p w14:paraId="5334F452" w14:textId="77777777" w:rsidR="000B2BB6" w:rsidRDefault="000B2BB6" w:rsidP="00EF3662">
      <w:pPr>
        <w:pStyle w:val="BodyTextIndent3"/>
        <w:spacing w:line="240" w:lineRule="auto"/>
        <w:jc w:val="right"/>
        <w:rPr>
          <w:rFonts w:ascii="GHEA Grapalat" w:hAnsi="GHEA Grapalat"/>
          <w:i/>
          <w:lang w:val="hy-AM"/>
        </w:rPr>
      </w:pPr>
    </w:p>
    <w:p w14:paraId="27867948" w14:textId="77777777" w:rsidR="000B2BB6" w:rsidRDefault="000B2BB6" w:rsidP="00EF3662">
      <w:pPr>
        <w:pStyle w:val="BodyTextIndent3"/>
        <w:spacing w:line="240" w:lineRule="auto"/>
        <w:jc w:val="right"/>
        <w:rPr>
          <w:rFonts w:ascii="GHEA Grapalat" w:hAnsi="GHEA Grapalat"/>
          <w:i/>
          <w:lang w:val="hy-AM"/>
        </w:rPr>
      </w:pPr>
    </w:p>
    <w:p w14:paraId="0A8C4FD5" w14:textId="77777777" w:rsidR="000B2BB6" w:rsidRDefault="000B2BB6" w:rsidP="00EF3662">
      <w:pPr>
        <w:pStyle w:val="BodyTextIndent3"/>
        <w:spacing w:line="240" w:lineRule="auto"/>
        <w:jc w:val="right"/>
        <w:rPr>
          <w:rFonts w:ascii="GHEA Grapalat" w:hAnsi="GHEA Grapalat"/>
          <w:i/>
          <w:lang w:val="hy-AM"/>
        </w:rPr>
      </w:pPr>
    </w:p>
    <w:p w14:paraId="68A797FD" w14:textId="77777777" w:rsidR="000B2BB6" w:rsidRDefault="000B2BB6" w:rsidP="00EF3662">
      <w:pPr>
        <w:pStyle w:val="BodyTextIndent3"/>
        <w:spacing w:line="240" w:lineRule="auto"/>
        <w:jc w:val="right"/>
        <w:rPr>
          <w:rFonts w:ascii="GHEA Grapalat" w:hAnsi="GHEA Grapalat"/>
          <w:i/>
          <w:lang w:val="hy-AM"/>
        </w:rPr>
      </w:pPr>
    </w:p>
    <w:p w14:paraId="171B20B7" w14:textId="77777777" w:rsidR="000B2BB6" w:rsidRDefault="000B2BB6" w:rsidP="00EF3662">
      <w:pPr>
        <w:pStyle w:val="BodyTextIndent3"/>
        <w:spacing w:line="240" w:lineRule="auto"/>
        <w:jc w:val="right"/>
        <w:rPr>
          <w:rFonts w:ascii="GHEA Grapalat" w:hAnsi="GHEA Grapalat"/>
          <w:i/>
          <w:lang w:val="hy-AM"/>
        </w:rPr>
      </w:pPr>
    </w:p>
    <w:p w14:paraId="7919EDDD" w14:textId="77777777" w:rsidR="000B2BB6" w:rsidRDefault="000B2BB6" w:rsidP="00EF3662">
      <w:pPr>
        <w:pStyle w:val="BodyTextIndent3"/>
        <w:spacing w:line="240" w:lineRule="auto"/>
        <w:jc w:val="right"/>
        <w:rPr>
          <w:rFonts w:ascii="GHEA Grapalat" w:hAnsi="GHEA Grapalat"/>
          <w:i/>
          <w:lang w:val="hy-AM"/>
        </w:rPr>
      </w:pPr>
    </w:p>
    <w:p w14:paraId="5D907050" w14:textId="77777777" w:rsidR="000B2BB6" w:rsidRPr="00C06F98" w:rsidRDefault="000B2BB6" w:rsidP="00EF3662">
      <w:pPr>
        <w:pStyle w:val="BodyTextIndent3"/>
        <w:spacing w:line="240" w:lineRule="auto"/>
        <w:jc w:val="right"/>
        <w:rPr>
          <w:rFonts w:ascii="GHEA Grapalat" w:hAnsi="GHEA Grapalat"/>
          <w:i/>
          <w:lang w:val="hy-AM"/>
        </w:rPr>
      </w:pPr>
    </w:p>
    <w:p w14:paraId="48B6E118" w14:textId="63BD889A" w:rsidR="00943E8E" w:rsidRPr="00C06F98" w:rsidRDefault="00943E8E" w:rsidP="00EF3662">
      <w:pPr>
        <w:pStyle w:val="BodyTextIndent3"/>
        <w:spacing w:line="240" w:lineRule="auto"/>
        <w:jc w:val="right"/>
        <w:rPr>
          <w:rFonts w:ascii="GHEA Grapalat" w:hAnsi="GHEA Grapalat"/>
          <w:i/>
          <w:lang w:val="hy-AM"/>
        </w:rPr>
      </w:pPr>
    </w:p>
    <w:p w14:paraId="792E7267" w14:textId="73A49DFB" w:rsidR="00943E8E" w:rsidRPr="00C06F98" w:rsidRDefault="00943E8E" w:rsidP="00EF3662">
      <w:pPr>
        <w:pStyle w:val="BodyTextIndent3"/>
        <w:spacing w:line="240" w:lineRule="auto"/>
        <w:jc w:val="right"/>
        <w:rPr>
          <w:rFonts w:ascii="GHEA Grapalat" w:hAnsi="GHEA Grapalat"/>
          <w:i/>
          <w:lang w:val="hy-AM"/>
        </w:rPr>
      </w:pPr>
    </w:p>
    <w:p w14:paraId="0D4D95C1" w14:textId="77777777" w:rsidR="00943E8E" w:rsidRPr="00C06F98" w:rsidRDefault="00943E8E" w:rsidP="00EF3662">
      <w:pPr>
        <w:pStyle w:val="BodyTextIndent3"/>
        <w:spacing w:line="240" w:lineRule="auto"/>
        <w:jc w:val="right"/>
        <w:rPr>
          <w:rFonts w:ascii="GHEA Grapalat" w:hAnsi="GHEA Grapalat"/>
          <w:i/>
          <w:lang w:val="hy-AM"/>
        </w:rPr>
      </w:pPr>
    </w:p>
    <w:p w14:paraId="49FFA334" w14:textId="50593C90" w:rsidR="00090A7B" w:rsidRPr="00C06F98" w:rsidRDefault="00090A7B" w:rsidP="00090A7B">
      <w:pPr>
        <w:pStyle w:val="BodyTextIndent3"/>
        <w:spacing w:line="240" w:lineRule="auto"/>
        <w:jc w:val="right"/>
        <w:rPr>
          <w:rFonts w:ascii="GHEA Grapalat" w:hAnsi="GHEA Grapalat" w:cs="Arial"/>
          <w:b/>
          <w:lang w:val="hy-AM"/>
        </w:rPr>
      </w:pPr>
      <w:bookmarkStart w:id="20" w:name="_Hlk143768341"/>
      <w:r w:rsidRPr="00C06F98">
        <w:rPr>
          <w:rFonts w:ascii="GHEA Grapalat" w:hAnsi="GHEA Grapalat" w:cs="Sylfaen"/>
          <w:b/>
          <w:lang w:val="hy-AM"/>
        </w:rPr>
        <w:lastRenderedPageBreak/>
        <w:t>Հավելված</w:t>
      </w:r>
      <w:r w:rsidRPr="00C06F98">
        <w:rPr>
          <w:rFonts w:ascii="GHEA Grapalat" w:hAnsi="GHEA Grapalat" w:cs="Arial"/>
          <w:b/>
          <w:lang w:val="hy-AM"/>
        </w:rPr>
        <w:t xml:space="preserve"> 3</w:t>
      </w:r>
    </w:p>
    <w:p w14:paraId="6F24CB8B" w14:textId="4C541592" w:rsidR="00090A7B" w:rsidRPr="00C06F98" w:rsidRDefault="00C06F98" w:rsidP="00090A7B">
      <w:pPr>
        <w:pStyle w:val="BodyTextIndent3"/>
        <w:spacing w:line="240" w:lineRule="auto"/>
        <w:jc w:val="right"/>
        <w:rPr>
          <w:rFonts w:ascii="GHEA Grapalat" w:hAnsi="GHEA Grapalat" w:cs="Arial"/>
          <w:b/>
          <w:lang w:val="hy-AM"/>
        </w:rPr>
      </w:pPr>
      <w:r>
        <w:rPr>
          <w:rFonts w:ascii="GHEA Grapalat" w:hAnsi="GHEA Grapalat"/>
          <w:b/>
          <w:lang w:val="hy-AM"/>
        </w:rPr>
        <w:t>ԵՔ-ԲՄԱՇՁԲ-</w:t>
      </w:r>
      <w:r w:rsidR="009D5900">
        <w:rPr>
          <w:rFonts w:ascii="GHEA Grapalat" w:hAnsi="GHEA Grapalat"/>
          <w:b/>
          <w:lang w:val="hy-AM"/>
        </w:rPr>
        <w:t>26/35</w:t>
      </w:r>
      <w:r w:rsidR="00090A7B" w:rsidRPr="00C06F98">
        <w:rPr>
          <w:rFonts w:ascii="GHEA Grapalat" w:hAnsi="GHEA Grapalat" w:cs="Sylfaen"/>
          <w:b/>
          <w:lang w:val="hy-AM"/>
        </w:rPr>
        <w:t>*</w:t>
      </w:r>
      <w:r w:rsidR="00090A7B" w:rsidRPr="00C06F98">
        <w:rPr>
          <w:rFonts w:ascii="GHEA Grapalat" w:hAnsi="GHEA Grapalat"/>
          <w:b/>
          <w:lang w:val="hy-AM"/>
        </w:rPr>
        <w:t xml:space="preserve">  </w:t>
      </w:r>
      <w:r w:rsidR="00090A7B" w:rsidRPr="00C06F98">
        <w:rPr>
          <w:rFonts w:ascii="GHEA Grapalat" w:hAnsi="GHEA Grapalat" w:cs="Sylfaen"/>
          <w:b/>
          <w:lang w:val="hy-AM"/>
        </w:rPr>
        <w:t>ծածկագրով</w:t>
      </w:r>
    </w:p>
    <w:p w14:paraId="71A1828A" w14:textId="54072115" w:rsidR="00090A7B" w:rsidRPr="00C06F98" w:rsidRDefault="00F57EA6" w:rsidP="00090A7B">
      <w:pPr>
        <w:pStyle w:val="BodyTextIndent3"/>
        <w:spacing w:line="240" w:lineRule="auto"/>
        <w:jc w:val="right"/>
        <w:rPr>
          <w:rFonts w:ascii="GHEA Grapalat" w:hAnsi="GHEA Grapalat" w:cs="Sylfaen"/>
          <w:b/>
          <w:lang w:val="hy-AM"/>
        </w:rPr>
      </w:pPr>
      <w:r w:rsidRPr="00C06F98">
        <w:rPr>
          <w:rFonts w:ascii="GHEA Grapalat" w:hAnsi="GHEA Grapalat" w:cs="Sylfaen"/>
          <w:b/>
          <w:lang w:val="hy-AM"/>
        </w:rPr>
        <w:t>բաց մրցույթ</w:t>
      </w:r>
      <w:r w:rsidR="00090A7B" w:rsidRPr="00C06F98">
        <w:rPr>
          <w:rFonts w:ascii="GHEA Grapalat" w:hAnsi="GHEA Grapalat" w:cs="Arial"/>
          <w:b/>
          <w:lang w:val="hy-AM"/>
        </w:rPr>
        <w:t xml:space="preserve">ի </w:t>
      </w:r>
      <w:r w:rsidR="00090A7B" w:rsidRPr="00C06F98">
        <w:rPr>
          <w:rFonts w:ascii="GHEA Grapalat" w:hAnsi="GHEA Grapalat" w:cs="Sylfaen"/>
          <w:b/>
          <w:lang w:val="hy-AM"/>
        </w:rPr>
        <w:t>հրավերի</w:t>
      </w:r>
    </w:p>
    <w:p w14:paraId="01739611" w14:textId="77777777" w:rsidR="00755612" w:rsidRPr="00C06F98" w:rsidRDefault="00755612"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p>
    <w:p w14:paraId="77100683" w14:textId="0E558247" w:rsidR="001557AE" w:rsidRPr="00C06F98" w:rsidRDefault="001557AE"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C06F98">
        <w:rPr>
          <w:rStyle w:val="Strong"/>
          <w:rFonts w:ascii="GHEA Grapalat" w:hAnsi="GHEA Grapalat"/>
          <w:sz w:val="20"/>
          <w:szCs w:val="20"/>
          <w:lang w:val="hy-AM"/>
        </w:rPr>
        <w:t>ԵՐԱՇԽԻՔ N __________</w:t>
      </w:r>
    </w:p>
    <w:p w14:paraId="3CD6D44A" w14:textId="77777777" w:rsidR="007154FC" w:rsidRPr="00C06F98" w:rsidRDefault="007154FC" w:rsidP="007154FC">
      <w:pPr>
        <w:pStyle w:val="NormalWeb"/>
        <w:shd w:val="clear" w:color="auto" w:fill="FFFFFF"/>
        <w:spacing w:before="0" w:beforeAutospacing="0" w:after="0" w:afterAutospacing="0"/>
        <w:ind w:firstLine="375"/>
        <w:rPr>
          <w:rStyle w:val="Strong"/>
          <w:lang w:val="hy-AM"/>
        </w:rPr>
      </w:pPr>
    </w:p>
    <w:p w14:paraId="189AE8BC" w14:textId="49138F3F" w:rsidR="007154FC" w:rsidRPr="00C06F98"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C06F98">
        <w:rPr>
          <w:rStyle w:val="Strong"/>
          <w:rFonts w:ascii="GHEA Grapalat" w:hAnsi="GHEA Grapalat"/>
          <w:b w:val="0"/>
          <w:bCs w:val="0"/>
          <w:sz w:val="20"/>
          <w:szCs w:val="20"/>
          <w:lang w:val="hy-AM"/>
        </w:rPr>
        <w:tab/>
        <w:t xml:space="preserve">1.Սույն երաշխիքը </w:t>
      </w:r>
      <w:r w:rsidR="00894405" w:rsidRPr="00C06F98">
        <w:rPr>
          <w:rStyle w:val="Strong"/>
          <w:rFonts w:ascii="GHEA Grapalat" w:hAnsi="GHEA Grapalat"/>
          <w:b w:val="0"/>
          <w:bCs w:val="0"/>
          <w:sz w:val="20"/>
          <w:szCs w:val="20"/>
          <w:lang w:val="hy-AM"/>
        </w:rPr>
        <w:t xml:space="preserve">, ինչպես նաև սույն երաշխիքի բնօրինակից արտատպված (սկանավորված) տարբերակը </w:t>
      </w:r>
      <w:r w:rsidRPr="00C06F98">
        <w:rPr>
          <w:rStyle w:val="Strong"/>
          <w:rFonts w:ascii="GHEA Grapalat" w:hAnsi="GHEA Grapalat"/>
          <w:b w:val="0"/>
          <w:bCs w:val="0"/>
          <w:sz w:val="20"/>
          <w:szCs w:val="20"/>
          <w:lang w:val="hy-AM"/>
        </w:rPr>
        <w:t xml:space="preserve">(այսուհետ՝ երաշխիք) հանդիսանում </w:t>
      </w:r>
      <w:r w:rsidR="00894405" w:rsidRPr="00C06F98">
        <w:rPr>
          <w:rStyle w:val="Strong"/>
          <w:rFonts w:ascii="GHEA Grapalat" w:hAnsi="GHEA Grapalat"/>
          <w:b w:val="0"/>
          <w:bCs w:val="0"/>
          <w:sz w:val="20"/>
          <w:szCs w:val="20"/>
          <w:lang w:val="hy-AM"/>
        </w:rPr>
        <w:t>են</w:t>
      </w:r>
      <w:r w:rsidRPr="00C06F98">
        <w:rPr>
          <w:rStyle w:val="Strong"/>
          <w:rFonts w:ascii="GHEA Grapalat" w:hAnsi="GHEA Grapalat"/>
          <w:b w:val="0"/>
          <w:bCs w:val="0"/>
          <w:sz w:val="20"/>
          <w:szCs w:val="20"/>
          <w:lang w:val="hy-AM"/>
        </w:rPr>
        <w:t xml:space="preserve"> </w:t>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p>
    <w:p w14:paraId="09DF4393" w14:textId="77777777" w:rsidR="007154FC" w:rsidRPr="00C06F98" w:rsidRDefault="007154FC" w:rsidP="007154FC">
      <w:pPr>
        <w:pStyle w:val="NormalWeb"/>
        <w:shd w:val="clear" w:color="auto" w:fill="FFFFFF"/>
        <w:spacing w:before="0" w:beforeAutospacing="0" w:after="0" w:afterAutospacing="0"/>
        <w:ind w:left="5664" w:firstLine="708"/>
        <w:rPr>
          <w:rStyle w:val="Strong"/>
          <w:lang w:val="hy-AM"/>
        </w:rPr>
      </w:pPr>
      <w:r w:rsidRPr="00C06F98">
        <w:rPr>
          <w:rFonts w:ascii="GHEA Grapalat" w:hAnsi="GHEA Grapalat" w:cs="Sylfaen"/>
          <w:vertAlign w:val="superscript"/>
          <w:lang w:val="hy-AM"/>
        </w:rPr>
        <w:t xml:space="preserve">          </w:t>
      </w:r>
      <w:r w:rsidR="009E1525" w:rsidRPr="00C06F98">
        <w:rPr>
          <w:rFonts w:ascii="GHEA Grapalat" w:hAnsi="GHEA Grapalat" w:cs="Sylfaen"/>
          <w:vertAlign w:val="superscript"/>
          <w:lang w:val="hy-AM"/>
        </w:rPr>
        <w:t>պատվիրատուի անվանումը</w:t>
      </w:r>
    </w:p>
    <w:p w14:paraId="312D6AC6" w14:textId="4BE7AD29" w:rsidR="006A0F27" w:rsidRPr="00C06F98" w:rsidRDefault="007154FC" w:rsidP="006E4901">
      <w:pPr>
        <w:pStyle w:val="NormalWeb"/>
        <w:shd w:val="clear" w:color="auto" w:fill="FFFFFF"/>
        <w:spacing w:before="0" w:beforeAutospacing="0" w:after="0" w:afterAutospacing="0"/>
        <w:rPr>
          <w:rStyle w:val="Strong"/>
          <w:rFonts w:ascii="GHEA Grapalat" w:hAnsi="GHEA Grapalat" w:cs="Sylfaen"/>
          <w:b w:val="0"/>
          <w:bCs w:val="0"/>
          <w:vertAlign w:val="superscript"/>
          <w:lang w:val="hy-AM"/>
        </w:rPr>
      </w:pPr>
      <w:r w:rsidRPr="00C06F98">
        <w:rPr>
          <w:rStyle w:val="Strong"/>
          <w:rFonts w:ascii="GHEA Grapalat" w:hAnsi="GHEA Grapalat"/>
          <w:b w:val="0"/>
          <w:bCs w:val="0"/>
          <w:sz w:val="20"/>
          <w:szCs w:val="20"/>
          <w:lang w:val="hy-AM"/>
        </w:rPr>
        <w:t xml:space="preserve">(այսուհետ՝ </w:t>
      </w:r>
      <w:r w:rsidR="009E1525" w:rsidRPr="00C06F98">
        <w:rPr>
          <w:rStyle w:val="Strong"/>
          <w:rFonts w:ascii="GHEA Grapalat" w:hAnsi="GHEA Grapalat"/>
          <w:b w:val="0"/>
          <w:bCs w:val="0"/>
          <w:sz w:val="20"/>
          <w:szCs w:val="20"/>
          <w:lang w:val="hy-AM"/>
        </w:rPr>
        <w:t>բենեֆիցիար</w:t>
      </w:r>
      <w:r w:rsidRPr="00C06F98">
        <w:rPr>
          <w:rStyle w:val="Strong"/>
          <w:rFonts w:ascii="GHEA Grapalat" w:hAnsi="GHEA Grapalat"/>
          <w:b w:val="0"/>
          <w:bCs w:val="0"/>
          <w:sz w:val="20"/>
          <w:szCs w:val="20"/>
          <w:lang w:val="hy-AM"/>
        </w:rPr>
        <w:t xml:space="preserve">) </w:t>
      </w:r>
      <w:r w:rsidR="009E1525" w:rsidRPr="00C06F98">
        <w:rPr>
          <w:rStyle w:val="Strong"/>
          <w:rFonts w:ascii="GHEA Grapalat" w:hAnsi="GHEA Grapalat"/>
          <w:b w:val="0"/>
          <w:bCs w:val="0"/>
          <w:sz w:val="20"/>
          <w:szCs w:val="20"/>
          <w:lang w:val="hy-AM"/>
        </w:rPr>
        <w:t xml:space="preserve">կողմից </w:t>
      </w:r>
      <w:r w:rsidR="00C06F98">
        <w:rPr>
          <w:rFonts w:ascii="GHEA Grapalat" w:hAnsi="GHEA Grapalat" w:cs="Arial"/>
          <w:b/>
          <w:sz w:val="20"/>
          <w:szCs w:val="20"/>
          <w:lang w:val="hy-AM"/>
        </w:rPr>
        <w:t>ԵՔ-ԲՄԱՇՁԲ-</w:t>
      </w:r>
      <w:r w:rsidR="009D5900">
        <w:rPr>
          <w:rFonts w:ascii="GHEA Grapalat" w:hAnsi="GHEA Grapalat" w:cs="Arial"/>
          <w:b/>
          <w:sz w:val="20"/>
          <w:szCs w:val="20"/>
          <w:lang w:val="hy-AM"/>
        </w:rPr>
        <w:t>26/35</w:t>
      </w:r>
      <w:r w:rsidR="009E1525" w:rsidRPr="00C06F98">
        <w:rPr>
          <w:rStyle w:val="Strong"/>
          <w:rFonts w:ascii="GHEA Grapalat" w:hAnsi="GHEA Grapalat"/>
          <w:b w:val="0"/>
          <w:bCs w:val="0"/>
          <w:sz w:val="20"/>
          <w:szCs w:val="20"/>
          <w:lang w:val="hy-AM"/>
        </w:rPr>
        <w:t xml:space="preserve"> ծածկագրով կազմակերպված</w:t>
      </w:r>
      <w:r w:rsidR="009E1525" w:rsidRPr="00C06F98">
        <w:rPr>
          <w:rFonts w:cs="Sylfaen"/>
          <w:vertAlign w:val="superscript"/>
          <w:lang w:val="hy-AM"/>
        </w:rPr>
        <w:t xml:space="preserve">   </w:t>
      </w:r>
      <w:r w:rsidR="006A0F27" w:rsidRPr="00C06F98">
        <w:rPr>
          <w:rStyle w:val="Strong"/>
          <w:rFonts w:ascii="GHEA Grapalat" w:hAnsi="GHEA Grapalat"/>
          <w:b w:val="0"/>
          <w:bCs w:val="0"/>
          <w:sz w:val="20"/>
          <w:szCs w:val="20"/>
          <w:lang w:val="hy-AM"/>
        </w:rPr>
        <w:t xml:space="preserve">գնման </w:t>
      </w:r>
      <w:r w:rsidR="009E1525" w:rsidRPr="00C06F98">
        <w:rPr>
          <w:rStyle w:val="Strong"/>
          <w:rFonts w:ascii="GHEA Grapalat" w:hAnsi="GHEA Grapalat"/>
          <w:b w:val="0"/>
          <w:bCs w:val="0"/>
          <w:sz w:val="20"/>
          <w:szCs w:val="20"/>
          <w:lang w:val="hy-AM"/>
        </w:rPr>
        <w:t xml:space="preserve">ընթացակարգին </w:t>
      </w:r>
      <w:r w:rsidR="009E1525" w:rsidRPr="00C06F98">
        <w:rPr>
          <w:rStyle w:val="Strong"/>
          <w:rFonts w:ascii="GHEA Grapalat" w:hAnsi="GHEA Grapalat"/>
          <w:b w:val="0"/>
          <w:bCs w:val="0"/>
          <w:sz w:val="20"/>
          <w:szCs w:val="20"/>
          <w:u w:val="single"/>
          <w:lang w:val="hy-AM"/>
        </w:rPr>
        <w:tab/>
      </w:r>
      <w:r w:rsidR="009E1525" w:rsidRPr="00C06F98">
        <w:rPr>
          <w:rStyle w:val="Strong"/>
          <w:rFonts w:ascii="GHEA Grapalat" w:hAnsi="GHEA Grapalat"/>
          <w:b w:val="0"/>
          <w:bCs w:val="0"/>
          <w:sz w:val="20"/>
          <w:szCs w:val="20"/>
          <w:u w:val="single"/>
          <w:lang w:val="hy-AM"/>
        </w:rPr>
        <w:tab/>
      </w:r>
      <w:r w:rsidR="009E1525" w:rsidRPr="00C06F98">
        <w:rPr>
          <w:rStyle w:val="Strong"/>
          <w:rFonts w:ascii="GHEA Grapalat" w:hAnsi="GHEA Grapalat"/>
          <w:b w:val="0"/>
          <w:bCs w:val="0"/>
          <w:sz w:val="20"/>
          <w:szCs w:val="20"/>
          <w:u w:val="single"/>
          <w:lang w:val="hy-AM"/>
        </w:rPr>
        <w:tab/>
      </w:r>
      <w:r w:rsidR="009E1525" w:rsidRPr="00C06F98">
        <w:rPr>
          <w:rStyle w:val="Strong"/>
          <w:rFonts w:ascii="GHEA Grapalat" w:hAnsi="GHEA Grapalat"/>
          <w:b w:val="0"/>
          <w:bCs w:val="0"/>
          <w:sz w:val="20"/>
          <w:szCs w:val="20"/>
          <w:u w:val="single"/>
          <w:lang w:val="hy-AM"/>
        </w:rPr>
        <w:tab/>
      </w:r>
      <w:r w:rsidR="009E1525" w:rsidRPr="00C06F98">
        <w:rPr>
          <w:rStyle w:val="Strong"/>
          <w:rFonts w:ascii="GHEA Grapalat" w:hAnsi="GHEA Grapalat"/>
          <w:b w:val="0"/>
          <w:bCs w:val="0"/>
          <w:sz w:val="20"/>
          <w:szCs w:val="20"/>
          <w:u w:val="single"/>
          <w:lang w:val="hy-AM"/>
        </w:rPr>
        <w:tab/>
      </w:r>
      <w:r w:rsidR="009E1525" w:rsidRPr="00C06F98">
        <w:rPr>
          <w:rStyle w:val="Strong"/>
          <w:rFonts w:ascii="GHEA Grapalat" w:hAnsi="GHEA Grapalat"/>
          <w:b w:val="0"/>
          <w:bCs w:val="0"/>
          <w:sz w:val="20"/>
          <w:szCs w:val="20"/>
          <w:u w:val="single"/>
          <w:lang w:val="hy-AM"/>
        </w:rPr>
        <w:tab/>
      </w:r>
      <w:r w:rsidR="009E1525" w:rsidRPr="00C06F98">
        <w:rPr>
          <w:rStyle w:val="Strong"/>
          <w:rFonts w:ascii="GHEA Grapalat" w:hAnsi="GHEA Grapalat"/>
          <w:b w:val="0"/>
          <w:bCs w:val="0"/>
          <w:sz w:val="20"/>
          <w:szCs w:val="20"/>
          <w:lang w:val="hy-AM"/>
        </w:rPr>
        <w:t xml:space="preserve"> </w:t>
      </w:r>
      <w:r w:rsidR="006A0F27" w:rsidRPr="00C06F98">
        <w:rPr>
          <w:rStyle w:val="Strong"/>
          <w:rFonts w:ascii="GHEA Grapalat" w:hAnsi="GHEA Grapalat"/>
          <w:b w:val="0"/>
          <w:bCs w:val="0"/>
          <w:sz w:val="20"/>
          <w:szCs w:val="20"/>
          <w:lang w:val="hy-AM"/>
        </w:rPr>
        <w:t>(այսուհետ՝ պրի</w:t>
      </w:r>
      <w:r w:rsidR="00ED1E15" w:rsidRPr="00C06F98">
        <w:rPr>
          <w:rStyle w:val="Strong"/>
          <w:rFonts w:ascii="GHEA Grapalat" w:hAnsi="GHEA Grapalat"/>
          <w:b w:val="0"/>
          <w:bCs w:val="0"/>
          <w:sz w:val="20"/>
          <w:szCs w:val="20"/>
          <w:lang w:val="hy-AM"/>
        </w:rPr>
        <w:t>ն</w:t>
      </w:r>
      <w:r w:rsidR="006A0F27" w:rsidRPr="00C06F98">
        <w:rPr>
          <w:rStyle w:val="Strong"/>
          <w:rFonts w:ascii="GHEA Grapalat" w:hAnsi="GHEA Grapalat"/>
          <w:b w:val="0"/>
          <w:bCs w:val="0"/>
          <w:sz w:val="20"/>
          <w:szCs w:val="20"/>
          <w:lang w:val="hy-AM"/>
        </w:rPr>
        <w:t xml:space="preserve">ցիպալ) </w:t>
      </w:r>
      <w:r w:rsidR="009E1525" w:rsidRPr="00C06F98">
        <w:rPr>
          <w:rStyle w:val="Strong"/>
          <w:rFonts w:ascii="GHEA Grapalat" w:hAnsi="GHEA Grapalat"/>
          <w:b w:val="0"/>
          <w:bCs w:val="0"/>
          <w:sz w:val="20"/>
          <w:szCs w:val="20"/>
          <w:lang w:val="hy-AM"/>
        </w:rPr>
        <w:t>մասնակցելու</w:t>
      </w:r>
      <w:r w:rsidR="006A0F27" w:rsidRPr="00C06F98">
        <w:rPr>
          <w:rStyle w:val="Strong"/>
          <w:rFonts w:ascii="GHEA Grapalat" w:hAnsi="GHEA Grapalat"/>
          <w:b w:val="0"/>
          <w:bCs w:val="0"/>
          <w:sz w:val="20"/>
          <w:szCs w:val="20"/>
          <w:lang w:val="hy-AM"/>
        </w:rPr>
        <w:t>ց</w:t>
      </w:r>
      <w:r w:rsidR="009E1525" w:rsidRPr="00C06F98">
        <w:rPr>
          <w:rStyle w:val="Strong"/>
          <w:rFonts w:ascii="GHEA Grapalat" w:hAnsi="GHEA Grapalat"/>
          <w:b w:val="0"/>
          <w:bCs w:val="0"/>
          <w:sz w:val="20"/>
          <w:szCs w:val="20"/>
          <w:lang w:val="hy-AM"/>
        </w:rPr>
        <w:t xml:space="preserve"> </w:t>
      </w:r>
    </w:p>
    <w:p w14:paraId="3665EDB2" w14:textId="77777777" w:rsidR="006A0F27" w:rsidRPr="00C06F98"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C06F98">
        <w:rPr>
          <w:rFonts w:ascii="GHEA Grapalat" w:hAnsi="GHEA Grapalat" w:cs="Sylfaen"/>
          <w:vertAlign w:val="superscript"/>
          <w:lang w:val="hy-AM"/>
        </w:rPr>
        <w:t>մասնակցի անվանումը</w:t>
      </w:r>
    </w:p>
    <w:p w14:paraId="7F5C8F3D" w14:textId="77777777" w:rsidR="007154FC" w:rsidRPr="00C06F98"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6F98">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01A56" w:rsidRPr="00C06F98">
        <w:rPr>
          <w:rStyle w:val="Strong"/>
          <w:rFonts w:ascii="GHEA Grapalat" w:hAnsi="GHEA Grapalat"/>
          <w:b w:val="0"/>
          <w:bCs w:val="0"/>
          <w:sz w:val="20"/>
          <w:szCs w:val="20"/>
          <w:lang w:val="hy-AM"/>
        </w:rPr>
        <w:t>ում</w:t>
      </w:r>
      <w:r w:rsidR="006A0F27" w:rsidRPr="00C06F98">
        <w:rPr>
          <w:rStyle w:val="Strong"/>
          <w:rFonts w:ascii="GHEA Grapalat" w:hAnsi="GHEA Grapalat"/>
          <w:b w:val="0"/>
          <w:bCs w:val="0"/>
          <w:sz w:val="20"/>
          <w:szCs w:val="20"/>
          <w:lang w:val="hy-AM"/>
        </w:rPr>
        <w:t>:</w:t>
      </w:r>
      <w:r w:rsidR="007154FC" w:rsidRPr="00C06F98">
        <w:rPr>
          <w:rStyle w:val="Strong"/>
          <w:rFonts w:ascii="GHEA Grapalat" w:hAnsi="GHEA Grapalat"/>
          <w:b w:val="0"/>
          <w:bCs w:val="0"/>
          <w:sz w:val="20"/>
          <w:szCs w:val="20"/>
          <w:lang w:val="hy-AM"/>
        </w:rPr>
        <w:t xml:space="preserve"> </w:t>
      </w:r>
    </w:p>
    <w:p w14:paraId="1CF0259A" w14:textId="77777777" w:rsidR="009E1525" w:rsidRPr="00C06F98"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C06F98">
        <w:rPr>
          <w:rStyle w:val="Strong"/>
          <w:rFonts w:ascii="GHEA Grapalat" w:hAnsi="GHEA Grapalat"/>
          <w:b w:val="0"/>
          <w:bCs w:val="0"/>
          <w:sz w:val="20"/>
          <w:szCs w:val="20"/>
          <w:lang w:val="hy-AM"/>
        </w:rPr>
        <w:t xml:space="preserve">2. Երաշխիքով </w:t>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009E1525" w:rsidRPr="00C06F98">
        <w:rPr>
          <w:rStyle w:val="Strong"/>
          <w:rFonts w:ascii="GHEA Grapalat" w:hAnsi="GHEA Grapalat"/>
          <w:b w:val="0"/>
          <w:bCs w:val="0"/>
          <w:sz w:val="20"/>
          <w:szCs w:val="20"/>
          <w:u w:val="single"/>
          <w:lang w:val="hy-AM"/>
        </w:rPr>
        <w:tab/>
      </w:r>
      <w:r w:rsidR="009E1525" w:rsidRPr="00C06F98">
        <w:rPr>
          <w:rStyle w:val="Strong"/>
          <w:rFonts w:ascii="GHEA Grapalat" w:hAnsi="GHEA Grapalat"/>
          <w:b w:val="0"/>
          <w:bCs w:val="0"/>
          <w:sz w:val="20"/>
          <w:szCs w:val="20"/>
          <w:u w:val="single"/>
          <w:lang w:val="hy-AM"/>
        </w:rPr>
        <w:tab/>
      </w:r>
      <w:r w:rsidR="009E1525"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lang w:val="hy-AM"/>
        </w:rPr>
        <w:t xml:space="preserve"> (այսուհետ՝ երաշխիք տվող </w:t>
      </w:r>
    </w:p>
    <w:p w14:paraId="43DF43F6" w14:textId="77777777" w:rsidR="009E1525" w:rsidRPr="00C06F98"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t xml:space="preserve">                         </w:t>
      </w:r>
      <w:r w:rsidRPr="00C06F98">
        <w:rPr>
          <w:rFonts w:ascii="GHEA Grapalat" w:hAnsi="GHEA Grapalat" w:cs="Sylfaen"/>
          <w:vertAlign w:val="superscript"/>
          <w:lang w:val="hy-AM"/>
        </w:rPr>
        <w:t>երաշխիքը տվող բանկի անվանումը</w:t>
      </w:r>
    </w:p>
    <w:p w14:paraId="673F04FD" w14:textId="77777777" w:rsidR="00961895" w:rsidRPr="00C06F98"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06F98">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C06F98">
        <w:rPr>
          <w:rStyle w:val="Strong"/>
          <w:rFonts w:ascii="GHEA Grapalat" w:hAnsi="GHEA Grapalat"/>
          <w:b w:val="0"/>
          <w:bCs w:val="0"/>
          <w:sz w:val="20"/>
          <w:szCs w:val="20"/>
          <w:lang w:val="hy-AM"/>
        </w:rPr>
        <w:t xml:space="preserve">ներկայացված պահանջով (այսուհետ՝ պահանջ) </w:t>
      </w:r>
      <w:r w:rsidR="006A0F27" w:rsidRPr="00C06F98">
        <w:rPr>
          <w:rStyle w:val="Strong"/>
          <w:rFonts w:ascii="GHEA Grapalat" w:hAnsi="GHEA Grapalat"/>
          <w:b w:val="0"/>
          <w:bCs w:val="0"/>
          <w:sz w:val="20"/>
          <w:szCs w:val="20"/>
          <w:lang w:val="hy-AM"/>
        </w:rPr>
        <w:t xml:space="preserve">բենեֆիցիարին վճարել </w:t>
      </w:r>
      <w:r w:rsidR="009E1525" w:rsidRPr="00C06F98">
        <w:rPr>
          <w:rStyle w:val="Strong"/>
          <w:rFonts w:ascii="GHEA Grapalat" w:hAnsi="GHEA Grapalat"/>
          <w:b w:val="0"/>
          <w:bCs w:val="0"/>
          <w:sz w:val="20"/>
          <w:szCs w:val="20"/>
          <w:u w:val="single"/>
          <w:lang w:val="hy-AM"/>
        </w:rPr>
        <w:tab/>
      </w:r>
      <w:r w:rsidR="009E1525" w:rsidRPr="00C06F98">
        <w:rPr>
          <w:rStyle w:val="Strong"/>
          <w:rFonts w:ascii="GHEA Grapalat" w:hAnsi="GHEA Grapalat"/>
          <w:b w:val="0"/>
          <w:bCs w:val="0"/>
          <w:sz w:val="20"/>
          <w:szCs w:val="20"/>
          <w:u w:val="single"/>
          <w:lang w:val="hy-AM"/>
        </w:rPr>
        <w:tab/>
      </w:r>
      <w:r w:rsidR="009E1525" w:rsidRPr="00C06F98">
        <w:rPr>
          <w:rStyle w:val="Strong"/>
          <w:rFonts w:ascii="GHEA Grapalat" w:hAnsi="GHEA Grapalat"/>
          <w:b w:val="0"/>
          <w:bCs w:val="0"/>
          <w:sz w:val="20"/>
          <w:szCs w:val="20"/>
          <w:u w:val="single"/>
          <w:lang w:val="hy-AM"/>
        </w:rPr>
        <w:tab/>
      </w:r>
      <w:r w:rsidR="009E1525" w:rsidRPr="00C06F98">
        <w:rPr>
          <w:rStyle w:val="Strong"/>
          <w:rFonts w:ascii="GHEA Grapalat" w:hAnsi="GHEA Grapalat"/>
          <w:b w:val="0"/>
          <w:bCs w:val="0"/>
          <w:sz w:val="20"/>
          <w:szCs w:val="20"/>
          <w:u w:val="single"/>
          <w:lang w:val="hy-AM"/>
        </w:rPr>
        <w:tab/>
      </w:r>
    </w:p>
    <w:p w14:paraId="77AF48D4" w14:textId="77777777" w:rsidR="00961895" w:rsidRPr="00C06F98"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C06F98">
        <w:rPr>
          <w:rFonts w:ascii="GHEA Grapalat" w:hAnsi="GHEA Grapalat" w:cs="Sylfaen"/>
          <w:vertAlign w:val="superscript"/>
          <w:lang w:val="hy-AM"/>
        </w:rPr>
        <w:t xml:space="preserve">  գումարը թվերով և տառերով</w:t>
      </w:r>
    </w:p>
    <w:p w14:paraId="1A89F4F0" w14:textId="7684C726" w:rsidR="00961895" w:rsidRPr="00C06F98"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6F98">
        <w:rPr>
          <w:rStyle w:val="Strong"/>
          <w:rFonts w:ascii="GHEA Grapalat" w:hAnsi="GHEA Grapalat"/>
          <w:b w:val="0"/>
          <w:bCs w:val="0"/>
          <w:sz w:val="20"/>
          <w:szCs w:val="20"/>
          <w:lang w:val="hy-AM"/>
        </w:rPr>
        <w:t>(այսուհետ՝ երաշխիքի գումար)՝</w:t>
      </w:r>
      <w:r w:rsidR="007154FC" w:rsidRPr="00C06F98">
        <w:rPr>
          <w:rStyle w:val="Strong"/>
          <w:rFonts w:ascii="GHEA Grapalat" w:hAnsi="GHEA Grapalat"/>
          <w:b w:val="0"/>
          <w:bCs w:val="0"/>
          <w:sz w:val="20"/>
          <w:szCs w:val="20"/>
          <w:lang w:val="hy-AM"/>
        </w:rPr>
        <w:t xml:space="preserve"> </w:t>
      </w:r>
      <w:r w:rsidRPr="00C06F98">
        <w:rPr>
          <w:rStyle w:val="Strong"/>
          <w:rFonts w:ascii="GHEA Grapalat" w:hAnsi="GHEA Grapalat"/>
          <w:b w:val="0"/>
          <w:bCs w:val="0"/>
          <w:sz w:val="20"/>
          <w:szCs w:val="20"/>
          <w:lang w:val="hy-AM"/>
        </w:rPr>
        <w:t xml:space="preserve">պահանջն ստանալուց </w:t>
      </w:r>
      <w:r w:rsidR="005853D6" w:rsidRPr="00C06F98">
        <w:rPr>
          <w:rStyle w:val="Strong"/>
          <w:rFonts w:ascii="GHEA Grapalat" w:hAnsi="GHEA Grapalat"/>
          <w:b w:val="0"/>
          <w:bCs w:val="0"/>
          <w:sz w:val="20"/>
          <w:szCs w:val="20"/>
          <w:lang w:val="hy-AM"/>
        </w:rPr>
        <w:t>հինգ</w:t>
      </w:r>
      <w:r w:rsidR="009D3747" w:rsidRPr="00C06F98">
        <w:rPr>
          <w:rStyle w:val="Strong"/>
          <w:rFonts w:ascii="GHEA Grapalat" w:hAnsi="GHEA Grapalat"/>
          <w:b w:val="0"/>
          <w:bCs w:val="0"/>
          <w:sz w:val="20"/>
          <w:szCs w:val="20"/>
          <w:lang w:val="hy-AM"/>
        </w:rPr>
        <w:t xml:space="preserve"> աշխատանքային օրվա ընթացքում:</w:t>
      </w:r>
      <w:r w:rsidR="004C77DB" w:rsidRPr="00C06F98">
        <w:rPr>
          <w:rStyle w:val="Strong"/>
          <w:rFonts w:ascii="GHEA Grapalat" w:hAnsi="GHEA Grapalat"/>
          <w:b w:val="0"/>
          <w:bCs w:val="0"/>
          <w:sz w:val="20"/>
          <w:szCs w:val="20"/>
          <w:lang w:val="hy-AM"/>
        </w:rPr>
        <w:t xml:space="preserve"> </w:t>
      </w:r>
      <w:r w:rsidR="000C0396" w:rsidRPr="00C06F98">
        <w:rPr>
          <w:rStyle w:val="Strong"/>
          <w:rFonts w:ascii="GHEA Grapalat" w:hAnsi="GHEA Grapalat"/>
          <w:b w:val="0"/>
          <w:bCs w:val="0"/>
          <w:sz w:val="20"/>
          <w:szCs w:val="20"/>
          <w:lang w:val="hy-AM"/>
        </w:rPr>
        <w:t xml:space="preserve">  </w:t>
      </w:r>
      <w:r w:rsidR="004C77DB" w:rsidRPr="00C06F98">
        <w:rPr>
          <w:rStyle w:val="Strong"/>
          <w:rFonts w:ascii="GHEA Grapalat" w:hAnsi="GHEA Grapalat"/>
          <w:b w:val="0"/>
          <w:bCs w:val="0"/>
          <w:sz w:val="20"/>
          <w:szCs w:val="20"/>
          <w:lang w:val="hy-AM"/>
        </w:rPr>
        <w:t>Վճարումը</w:t>
      </w:r>
      <w:r w:rsidR="00244642" w:rsidRPr="00C06F98">
        <w:rPr>
          <w:rStyle w:val="Strong"/>
          <w:rFonts w:ascii="GHEA Grapalat" w:hAnsi="GHEA Grapalat"/>
          <w:b w:val="0"/>
          <w:bCs w:val="0"/>
          <w:sz w:val="20"/>
          <w:szCs w:val="20"/>
          <w:lang w:val="hy-AM"/>
        </w:rPr>
        <w:t xml:space="preserve"> </w:t>
      </w:r>
      <w:r w:rsidR="000C0396" w:rsidRPr="00C06F98">
        <w:rPr>
          <w:rStyle w:val="Strong"/>
          <w:rFonts w:ascii="GHEA Grapalat" w:hAnsi="GHEA Grapalat"/>
          <w:b w:val="0"/>
          <w:bCs w:val="0"/>
          <w:sz w:val="20"/>
          <w:szCs w:val="20"/>
          <w:lang w:val="hy-AM"/>
        </w:rPr>
        <w:t xml:space="preserve"> </w:t>
      </w:r>
      <w:r w:rsidR="00962585" w:rsidRPr="00C06F98">
        <w:rPr>
          <w:rStyle w:val="Strong"/>
          <w:rFonts w:ascii="GHEA Grapalat" w:hAnsi="GHEA Grapalat"/>
          <w:b w:val="0"/>
          <w:bCs w:val="0"/>
          <w:sz w:val="20"/>
          <w:szCs w:val="20"/>
          <w:lang w:val="hy-AM"/>
        </w:rPr>
        <w:t>կատարվում է բենեֆիցիարի</w:t>
      </w:r>
      <w:r w:rsidR="000C0396" w:rsidRPr="00C06F98">
        <w:rPr>
          <w:rStyle w:val="Strong"/>
          <w:rFonts w:ascii="GHEA Grapalat" w:hAnsi="GHEA Grapalat"/>
          <w:b w:val="0"/>
          <w:bCs w:val="0"/>
          <w:sz w:val="20"/>
          <w:szCs w:val="20"/>
          <w:lang w:val="hy-AM"/>
        </w:rPr>
        <w:t xml:space="preserve"> </w:t>
      </w:r>
      <w:r w:rsidR="00090A7B" w:rsidRPr="00C06F98">
        <w:rPr>
          <w:rFonts w:ascii="GHEA Grapalat" w:hAnsi="GHEA Grapalat" w:cs="Arial"/>
          <w:b/>
          <w:sz w:val="20"/>
          <w:szCs w:val="20"/>
          <w:lang w:val="hy-AM"/>
        </w:rPr>
        <w:t>900015211429</w:t>
      </w:r>
      <w:r w:rsidR="00961895" w:rsidRPr="00C06F98">
        <w:rPr>
          <w:rStyle w:val="Strong"/>
          <w:rFonts w:ascii="GHEA Grapalat" w:hAnsi="GHEA Grapalat"/>
          <w:b w:val="0"/>
          <w:bCs w:val="0"/>
          <w:sz w:val="20"/>
          <w:szCs w:val="20"/>
          <w:lang w:val="hy-AM"/>
        </w:rPr>
        <w:t xml:space="preserve"> հ</w:t>
      </w:r>
      <w:r w:rsidR="000C0396" w:rsidRPr="00C06F98">
        <w:rPr>
          <w:rStyle w:val="Strong"/>
          <w:rFonts w:ascii="GHEA Grapalat" w:hAnsi="GHEA Grapalat"/>
          <w:b w:val="0"/>
          <w:bCs w:val="0"/>
          <w:sz w:val="20"/>
          <w:szCs w:val="20"/>
          <w:lang w:val="hy-AM"/>
        </w:rPr>
        <w:t xml:space="preserve">աշվեհամարին </w:t>
      </w:r>
      <w:r w:rsidR="00961895" w:rsidRPr="00C06F98">
        <w:rPr>
          <w:rStyle w:val="Strong"/>
          <w:rFonts w:ascii="GHEA Grapalat" w:hAnsi="GHEA Grapalat"/>
          <w:b w:val="0"/>
          <w:bCs w:val="0"/>
          <w:sz w:val="20"/>
          <w:szCs w:val="20"/>
          <w:lang w:val="hy-AM"/>
        </w:rPr>
        <w:t>փոխանցման միջոցով:</w:t>
      </w:r>
    </w:p>
    <w:p w14:paraId="73648052" w14:textId="77777777" w:rsidR="001557AE" w:rsidRPr="00C06F98"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C06F98">
        <w:rPr>
          <w:rFonts w:ascii="GHEA Grapalat" w:hAnsi="GHEA Grapalat"/>
          <w:sz w:val="20"/>
          <w:szCs w:val="20"/>
          <w:lang w:val="hy-AM"/>
        </w:rPr>
        <w:t>3. Սույն երաշխիքն անհետկանչելի է:</w:t>
      </w:r>
    </w:p>
    <w:p w14:paraId="719BB65C" w14:textId="77777777" w:rsidR="001557AE" w:rsidRPr="00C06F98"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C06F98">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AFC8E6" w14:textId="775510A2" w:rsidR="000C0396" w:rsidRPr="00C06F98" w:rsidRDefault="001557AE" w:rsidP="000C0396">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5. Երաշխիքը գործում է</w:t>
      </w:r>
      <w:r w:rsidR="00965EF3" w:rsidRPr="00C06F98">
        <w:rPr>
          <w:rFonts w:ascii="GHEA Grapalat" w:hAnsi="GHEA Grapalat"/>
          <w:sz w:val="20"/>
          <w:szCs w:val="20"/>
          <w:lang w:val="hy-AM"/>
        </w:rPr>
        <w:t xml:space="preserve"> թողարկման պահից և ուժի մեջ է</w:t>
      </w:r>
      <w:r w:rsidRPr="00C06F98">
        <w:rPr>
          <w:rFonts w:ascii="GHEA Grapalat" w:hAnsi="GHEA Grapalat"/>
          <w:sz w:val="20"/>
          <w:szCs w:val="20"/>
          <w:lang w:val="hy-AM"/>
        </w:rPr>
        <w:t xml:space="preserve"> </w:t>
      </w:r>
      <w:r w:rsidR="000C0396" w:rsidRPr="00C06F98">
        <w:rPr>
          <w:rFonts w:ascii="GHEA Grapalat" w:hAnsi="GHEA Grapalat"/>
          <w:sz w:val="20"/>
          <w:szCs w:val="20"/>
          <w:lang w:val="hy-AM"/>
        </w:rPr>
        <w:t xml:space="preserve">բենեֆիցիարի կողմից </w:t>
      </w:r>
      <w:r w:rsidR="000C0396" w:rsidRPr="00C06F98">
        <w:rPr>
          <w:rFonts w:ascii="GHEA Grapalat" w:hAnsi="GHEA Grapalat"/>
          <w:sz w:val="20"/>
          <w:szCs w:val="20"/>
          <w:u w:val="single"/>
          <w:lang w:val="hy-AM"/>
        </w:rPr>
        <w:tab/>
      </w:r>
      <w:r w:rsidR="00C06F98">
        <w:rPr>
          <w:rFonts w:ascii="GHEA Grapalat" w:hAnsi="GHEA Grapalat" w:cs="Arial"/>
          <w:b/>
          <w:sz w:val="20"/>
          <w:szCs w:val="20"/>
          <w:lang w:val="hy-AM"/>
        </w:rPr>
        <w:t>ԵՔ-ԲՄԱՇՁԲ-</w:t>
      </w:r>
      <w:r w:rsidR="009D5900">
        <w:rPr>
          <w:rFonts w:ascii="GHEA Grapalat" w:hAnsi="GHEA Grapalat" w:cs="Arial"/>
          <w:b/>
          <w:sz w:val="20"/>
          <w:szCs w:val="20"/>
          <w:lang w:val="hy-AM"/>
        </w:rPr>
        <w:t>26/35</w:t>
      </w:r>
      <w:r w:rsidR="000C0396" w:rsidRPr="00C06F98">
        <w:rPr>
          <w:rFonts w:ascii="GHEA Grapalat" w:hAnsi="GHEA Grapalat"/>
          <w:sz w:val="20"/>
          <w:szCs w:val="20"/>
          <w:lang w:val="hy-AM"/>
        </w:rPr>
        <w:t xml:space="preserve"> ծածկագրով </w:t>
      </w:r>
    </w:p>
    <w:p w14:paraId="368FD246" w14:textId="43BEA7FE" w:rsidR="00B01CA2" w:rsidRPr="00C06F98" w:rsidRDefault="000C0396" w:rsidP="00076F99">
      <w:pPr>
        <w:pStyle w:val="ListParagraph"/>
        <w:tabs>
          <w:tab w:val="left" w:pos="0"/>
        </w:tabs>
        <w:ind w:left="142" w:firstLine="153"/>
        <w:mirrorIndents/>
        <w:jc w:val="both"/>
        <w:rPr>
          <w:rFonts w:ascii="GHEA Grapalat" w:eastAsia="Calibri" w:hAnsi="GHEA Grapalat"/>
          <w:sz w:val="20"/>
          <w:szCs w:val="20"/>
          <w:lang w:val="hy-AM"/>
        </w:rPr>
      </w:pPr>
      <w:r w:rsidRPr="00C06F98">
        <w:rPr>
          <w:rFonts w:ascii="GHEA Grapalat" w:hAnsi="GHEA Grapalat"/>
          <w:sz w:val="20"/>
          <w:szCs w:val="20"/>
          <w:lang w:val="hy-AM"/>
        </w:rPr>
        <w:t>կազմակերպված գնման ընթացակագին մասնակցելու նպատակով պրինցիպալի կողմից հայտ</w:t>
      </w:r>
      <w:r w:rsidR="00965EF3" w:rsidRPr="00C06F98">
        <w:rPr>
          <w:rFonts w:ascii="GHEA Grapalat" w:hAnsi="GHEA Grapalat"/>
          <w:sz w:val="20"/>
          <w:szCs w:val="20"/>
          <w:lang w:val="hy-AM"/>
        </w:rPr>
        <w:t>երի</w:t>
      </w:r>
      <w:r w:rsidRPr="00C06F98">
        <w:rPr>
          <w:rFonts w:ascii="GHEA Grapalat" w:hAnsi="GHEA Grapalat"/>
          <w:sz w:val="20"/>
          <w:szCs w:val="20"/>
          <w:lang w:val="hy-AM"/>
        </w:rPr>
        <w:t xml:space="preserve"> </w:t>
      </w:r>
      <w:r w:rsidR="00965EF3" w:rsidRPr="00C06F98">
        <w:rPr>
          <w:rFonts w:ascii="GHEA Grapalat" w:hAnsi="GHEA Grapalat"/>
          <w:sz w:val="20"/>
          <w:szCs w:val="20"/>
          <w:lang w:val="hy-AM"/>
        </w:rPr>
        <w:t xml:space="preserve">ներկայացման վերջնաժամկետը լրանալու </w:t>
      </w:r>
      <w:r w:rsidRPr="00C06F98">
        <w:rPr>
          <w:rFonts w:ascii="GHEA Grapalat" w:hAnsi="GHEA Grapalat"/>
          <w:sz w:val="20"/>
          <w:szCs w:val="20"/>
          <w:lang w:val="hy-AM"/>
        </w:rPr>
        <w:t xml:space="preserve">օրվանից հաշված </w:t>
      </w:r>
      <w:r w:rsidR="00494F74">
        <w:rPr>
          <w:rFonts w:ascii="GHEA Grapalat" w:hAnsi="GHEA Grapalat" w:cs="Sylfaen"/>
          <w:b/>
          <w:bCs/>
          <w:sz w:val="20"/>
          <w:lang w:val="hy-AM"/>
        </w:rPr>
        <w:t>90</w:t>
      </w:r>
      <w:r w:rsidR="00FE426D" w:rsidRPr="00C06F98">
        <w:rPr>
          <w:rFonts w:ascii="GHEA Grapalat" w:hAnsi="GHEA Grapalat" w:cs="Sylfaen"/>
          <w:b/>
          <w:bCs/>
          <w:sz w:val="20"/>
          <w:lang w:val="hy-AM"/>
        </w:rPr>
        <w:t xml:space="preserve"> (</w:t>
      </w:r>
      <w:r w:rsidR="00494F74">
        <w:rPr>
          <w:rFonts w:ascii="GHEA Grapalat" w:hAnsi="GHEA Grapalat" w:cs="Sylfaen"/>
          <w:b/>
          <w:bCs/>
          <w:sz w:val="20"/>
          <w:lang w:val="hy-AM"/>
        </w:rPr>
        <w:t>իննսուն</w:t>
      </w:r>
      <w:r w:rsidR="004639BD" w:rsidRPr="00C06F98">
        <w:rPr>
          <w:rFonts w:ascii="GHEA Grapalat" w:hAnsi="GHEA Grapalat" w:cs="Sylfaen"/>
          <w:b/>
          <w:bCs/>
          <w:sz w:val="20"/>
          <w:lang w:val="hy-AM"/>
        </w:rPr>
        <w:t xml:space="preserve"> աշխատանքային  օր</w:t>
      </w:r>
      <w:r w:rsidR="00090A7B" w:rsidRPr="00C06F98">
        <w:rPr>
          <w:rFonts w:ascii="GHEA Grapalat" w:hAnsi="GHEA Grapalat" w:cs="Sylfaen"/>
          <w:b/>
          <w:bCs/>
          <w:sz w:val="20"/>
          <w:lang w:val="hy-AM"/>
        </w:rPr>
        <w:t>)</w:t>
      </w:r>
      <w:r w:rsidRPr="00C06F98">
        <w:rPr>
          <w:rFonts w:ascii="GHEA Grapalat" w:hAnsi="GHEA Grapalat" w:cs="Sylfaen"/>
          <w:b/>
          <w:bCs/>
          <w:sz w:val="20"/>
          <w:lang w:val="hy-AM"/>
        </w:rPr>
        <w:t>:</w:t>
      </w:r>
      <w:r w:rsidR="00460310" w:rsidRPr="00C06F98">
        <w:rPr>
          <w:rFonts w:ascii="GHEA Grapalat" w:hAnsi="GHEA Grapalat"/>
          <w:sz w:val="20"/>
          <w:szCs w:val="20"/>
          <w:vertAlign w:val="superscript"/>
          <w:lang w:val="hy-AM"/>
        </w:rPr>
        <w:t>**</w:t>
      </w:r>
      <w:r w:rsidR="00B01CA2" w:rsidRPr="00C06F98">
        <w:rPr>
          <w:rFonts w:ascii="GHEA Grapalat" w:hAnsi="GHEA Grapalat"/>
          <w:sz w:val="20"/>
          <w:szCs w:val="20"/>
          <w:lang w:val="hy-AM"/>
        </w:rPr>
        <w:t xml:space="preserve"> </w:t>
      </w:r>
      <w:r w:rsidR="00072A83" w:rsidRPr="00C06F98">
        <w:rPr>
          <w:rFonts w:ascii="GHEA Grapalat" w:hAnsi="GHEA Grapalat"/>
          <w:sz w:val="20"/>
          <w:szCs w:val="20"/>
          <w:lang w:val="hy-AM"/>
        </w:rPr>
        <w:t>Սույն երաշխիքի տրամադրման փաստի վերաբերյալ տեղեկատվությունը</w:t>
      </w:r>
      <w:r w:rsidR="0078375F" w:rsidRPr="00C06F98">
        <w:rPr>
          <w:rFonts w:ascii="GHEA Grapalat" w:hAnsi="GHEA Grapalat"/>
          <w:sz w:val="20"/>
          <w:szCs w:val="20"/>
          <w:lang w:val="hy-AM"/>
        </w:rPr>
        <w:t>՝ երաշխիքի համարը, տրամադրող բանկի անվանումը և սույն երաշխիքի 1-ին կետում նշված ծածկագիրը</w:t>
      </w:r>
      <w:r w:rsidR="00072A83" w:rsidRPr="00C06F98">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72A83" w:rsidRPr="00C06F98">
        <w:rPr>
          <w:rFonts w:ascii="GHEA Grapalat" w:eastAsia="Calibri" w:hAnsi="GHEA Grapalat"/>
          <w:sz w:val="20"/>
          <w:szCs w:val="20"/>
          <w:lang w:val="hy-AM"/>
        </w:rPr>
        <w:t xml:space="preserve">գնահատող հանձնաժողովի </w:t>
      </w:r>
      <w:r w:rsidR="00072A83" w:rsidRPr="00C06F98">
        <w:rPr>
          <w:rFonts w:ascii="GHEA Grapalat" w:hAnsi="GHEA Grapalat"/>
          <w:sz w:val="20"/>
          <w:szCs w:val="20"/>
          <w:lang w:val="hy-AM"/>
        </w:rPr>
        <w:t>քարտուղարի</w:t>
      </w:r>
      <w:r w:rsidR="00894405" w:rsidRPr="00C06F98">
        <w:rPr>
          <w:rFonts w:ascii="GHEA Grapalat" w:hAnsi="GHEA Grapalat"/>
          <w:sz w:val="20"/>
          <w:szCs w:val="20"/>
          <w:lang w:val="hy-AM"/>
        </w:rPr>
        <w:t xml:space="preserve">՝ </w:t>
      </w:r>
      <w:hyperlink r:id="rId17" w:history="1">
        <w:r w:rsidR="00E977C6" w:rsidRPr="00C06F98">
          <w:rPr>
            <w:rStyle w:val="Hyperlink"/>
            <w:rFonts w:ascii="GHEA Grapalat" w:hAnsi="GHEA Grapalat"/>
            <w:sz w:val="20"/>
            <w:szCs w:val="20"/>
            <w:lang w:val="hy-AM"/>
          </w:rPr>
          <w:t>sergey.simonyan@yerevan.am</w:t>
        </w:r>
      </w:hyperlink>
      <w:r w:rsidR="00B57BD6" w:rsidRPr="00C06F98">
        <w:rPr>
          <w:rFonts w:ascii="GHEA Grapalat" w:hAnsi="GHEA Grapalat"/>
          <w:sz w:val="20"/>
          <w:szCs w:val="20"/>
          <w:lang w:val="hy-AM"/>
        </w:rPr>
        <w:t xml:space="preserve">  </w:t>
      </w:r>
      <w:r w:rsidR="00072A83" w:rsidRPr="00C06F98">
        <w:rPr>
          <w:rFonts w:ascii="GHEA Grapalat" w:hAnsi="GHEA Grapalat"/>
          <w:sz w:val="20"/>
          <w:szCs w:val="20"/>
          <w:lang w:val="hy-AM"/>
        </w:rPr>
        <w:t xml:space="preserve">էլեկտրոնային փոստի հասցեին։     </w:t>
      </w:r>
    </w:p>
    <w:p w14:paraId="4682985A" w14:textId="46A50BD8" w:rsidR="000C0396" w:rsidRPr="00C06F98" w:rsidRDefault="001557AE" w:rsidP="002F4AE5">
      <w:pPr>
        <w:pStyle w:val="NormalWeb"/>
        <w:shd w:val="clear" w:color="auto" w:fill="FFFFFF"/>
        <w:spacing w:before="0" w:beforeAutospacing="0" w:after="0" w:afterAutospacing="0"/>
        <w:ind w:firstLine="375"/>
        <w:rPr>
          <w:rFonts w:ascii="GHEA Grapalat" w:hAnsi="GHEA Grapalat"/>
          <w:sz w:val="20"/>
          <w:szCs w:val="20"/>
          <w:lang w:val="hy-AM"/>
        </w:rPr>
      </w:pPr>
      <w:r w:rsidRPr="00C06F98">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w:t>
      </w:r>
      <w:r w:rsidR="00AC4A7E" w:rsidRPr="00C06F98">
        <w:rPr>
          <w:rFonts w:ascii="GHEA Grapalat" w:hAnsi="GHEA Grapalat"/>
          <w:sz w:val="20"/>
          <w:szCs w:val="20"/>
          <w:lang w:val="hy-AM"/>
        </w:rPr>
        <w:t>է</w:t>
      </w:r>
      <w:r w:rsidR="004F53E2" w:rsidRPr="00C06F98">
        <w:rPr>
          <w:rFonts w:ascii="GHEA Grapalat" w:hAnsi="GHEA Grapalat"/>
          <w:sz w:val="20"/>
          <w:szCs w:val="20"/>
          <w:lang w:val="hy-AM"/>
        </w:rPr>
        <w:t xml:space="preserve"> </w:t>
      </w:r>
      <w:r w:rsidR="009C370D" w:rsidRPr="00C06F98">
        <w:rPr>
          <w:rFonts w:ascii="GHEA Grapalat" w:hAnsi="GHEA Grapalat"/>
          <w:sz w:val="20"/>
          <w:szCs w:val="20"/>
          <w:lang w:val="hy-AM"/>
        </w:rPr>
        <w:t xml:space="preserve"> </w:t>
      </w:r>
      <w:r w:rsidR="000C0396" w:rsidRPr="00C06F98">
        <w:rPr>
          <w:rFonts w:ascii="GHEA Grapalat" w:hAnsi="GHEA Grapalat"/>
          <w:sz w:val="20"/>
          <w:szCs w:val="20"/>
          <w:lang w:val="hy-AM"/>
        </w:rPr>
        <w:t>հայտը մերժելու մասին գնահատող հանձնաժողովի նիստի արձանագրության պատճենը</w:t>
      </w:r>
      <w:r w:rsidR="00894405" w:rsidRPr="00C06F98">
        <w:rPr>
          <w:rFonts w:ascii="GHEA Grapalat" w:hAnsi="GHEA Grapalat"/>
          <w:sz w:val="20"/>
          <w:szCs w:val="20"/>
          <w:lang w:val="hy-AM"/>
        </w:rPr>
        <w:t xml:space="preserve"> և երաշխիքը</w:t>
      </w:r>
      <w:r w:rsidR="001C2F9F" w:rsidRPr="00C06F98">
        <w:rPr>
          <w:rFonts w:ascii="GHEA Grapalat" w:hAnsi="GHEA Grapalat"/>
          <w:sz w:val="20"/>
          <w:szCs w:val="20"/>
          <w:lang w:val="hy-AM"/>
        </w:rPr>
        <w:t>:</w:t>
      </w:r>
    </w:p>
    <w:p w14:paraId="1B1B9521" w14:textId="77777777" w:rsidR="009C370D" w:rsidRPr="00C06F98" w:rsidRDefault="000C0396"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C06F98">
        <w:rPr>
          <w:rFonts w:ascii="GHEA Grapalat" w:hAnsi="GHEA Grapalat"/>
          <w:sz w:val="20"/>
          <w:szCs w:val="20"/>
          <w:lang w:val="hy-AM"/>
        </w:rPr>
        <w:t>ց</w:t>
      </w:r>
      <w:r w:rsidRPr="00C06F98">
        <w:rPr>
          <w:rFonts w:ascii="GHEA Grapalat" w:hAnsi="GHEA Grapalat"/>
          <w:sz w:val="20"/>
          <w:szCs w:val="20"/>
          <w:lang w:val="hy-AM"/>
        </w:rPr>
        <w:t>հետո առավելագույնը հինգ աշխատանքային օրվա ընթացքում քննարկում է ներկայացված պահանջը և</w:t>
      </w:r>
      <w:r w:rsidR="009C370D" w:rsidRPr="00C06F98">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0C34E410" w14:textId="77777777" w:rsidR="001557AE" w:rsidRPr="00C06F98" w:rsidRDefault="000265BD"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C06F98">
        <w:rPr>
          <w:rFonts w:ascii="GHEA Grapalat" w:hAnsi="GHEA Grapalat"/>
          <w:sz w:val="20"/>
          <w:szCs w:val="20"/>
          <w:lang w:val="hy-AM"/>
        </w:rPr>
        <w:t>8</w:t>
      </w:r>
      <w:r w:rsidR="001557AE" w:rsidRPr="00C06F98">
        <w:rPr>
          <w:rFonts w:ascii="GHEA Grapalat" w:hAnsi="GHEA Grapalat"/>
          <w:sz w:val="20"/>
          <w:szCs w:val="20"/>
          <w:lang w:val="hy-AM"/>
        </w:rPr>
        <w:t>. Երաշխիք տվող անձը մերժում է բենեֆիցիարի պահանջը, եթե`</w:t>
      </w:r>
    </w:p>
    <w:p w14:paraId="641E01D1" w14:textId="77777777" w:rsidR="001557AE" w:rsidRPr="00C06F98"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1) պահանջը կամ կից փաստաթղթերը չեն համապատասխանում սույն երաշխիքի պայմաններին.</w:t>
      </w:r>
    </w:p>
    <w:p w14:paraId="6E389E1E" w14:textId="77777777" w:rsidR="001557AE" w:rsidRPr="00C06F98"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C06F98">
        <w:rPr>
          <w:rFonts w:ascii="GHEA Grapalat" w:hAnsi="GHEA Grapalat"/>
          <w:sz w:val="20"/>
          <w:szCs w:val="20"/>
          <w:lang w:val="hy-AM"/>
        </w:rPr>
        <w:t>2) պահանջը ներկայացվել է երաշխիքով սահմանված ժամկետի ավարտից հետո:</w:t>
      </w:r>
    </w:p>
    <w:p w14:paraId="0D16D405" w14:textId="77777777" w:rsidR="001557AE" w:rsidRPr="00C06F98" w:rsidRDefault="000265B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9</w:t>
      </w:r>
      <w:r w:rsidR="001557AE" w:rsidRPr="00C06F98">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FD085AE" w14:textId="77777777" w:rsidR="001557AE" w:rsidRPr="00C06F98"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1</w:t>
      </w:r>
      <w:r w:rsidR="000265BD" w:rsidRPr="00C06F98">
        <w:rPr>
          <w:rFonts w:ascii="GHEA Grapalat" w:hAnsi="GHEA Grapalat"/>
          <w:sz w:val="20"/>
          <w:szCs w:val="20"/>
          <w:lang w:val="hy-AM"/>
        </w:rPr>
        <w:t>0</w:t>
      </w:r>
      <w:r w:rsidRPr="00C06F98">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DA53116" w14:textId="77777777" w:rsidR="001557AE" w:rsidRPr="00C06F98"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1</w:t>
      </w:r>
      <w:r w:rsidR="000265BD" w:rsidRPr="00C06F98">
        <w:rPr>
          <w:rFonts w:ascii="GHEA Grapalat" w:hAnsi="GHEA Grapalat"/>
          <w:sz w:val="20"/>
          <w:szCs w:val="20"/>
          <w:lang w:val="hy-AM"/>
        </w:rPr>
        <w:t>1</w:t>
      </w:r>
      <w:r w:rsidRPr="00C06F98">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055900C6" w14:textId="77777777" w:rsidR="009C370D" w:rsidRPr="00C06F98"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7F4EFF" w14:textId="77777777" w:rsidR="009C370D" w:rsidRPr="00C06F98" w:rsidRDefault="009C370D" w:rsidP="009C370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06F98">
        <w:rPr>
          <w:rFonts w:ascii="GHEA Grapalat" w:hAnsi="GHEA Grapalat"/>
          <w:sz w:val="20"/>
          <w:szCs w:val="20"/>
          <w:lang w:val="hy-AM"/>
        </w:rPr>
        <w:t xml:space="preserve">Գործադիր </w:t>
      </w:r>
      <w:r w:rsidR="0070371B" w:rsidRPr="00C06F98">
        <w:rPr>
          <w:rFonts w:ascii="GHEA Grapalat" w:hAnsi="GHEA Grapalat"/>
          <w:sz w:val="20"/>
          <w:szCs w:val="20"/>
          <w:lang w:val="hy-AM"/>
        </w:rPr>
        <w:t xml:space="preserve">մարմնի ղեկավար </w:t>
      </w:r>
      <w:r w:rsidRPr="00C06F98">
        <w:rPr>
          <w:rFonts w:ascii="GHEA Grapalat" w:hAnsi="GHEA Grapalat"/>
          <w:sz w:val="20"/>
          <w:szCs w:val="20"/>
          <w:lang w:val="hy-AM"/>
        </w:rPr>
        <w:t xml:space="preserve"> </w:t>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p>
    <w:p w14:paraId="290666C7" w14:textId="77777777" w:rsidR="009C370D" w:rsidRPr="00C06F98"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5A1A779" w14:textId="77777777" w:rsidR="009C370D" w:rsidRPr="00C06F98"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5A2BC39" w14:textId="77777777" w:rsidR="009C370D" w:rsidRPr="00C06F98"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p>
    <w:p w14:paraId="5F1BCCDE" w14:textId="5C7ED861" w:rsidR="009C370D" w:rsidRPr="00C06F98"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C06F98">
        <w:rPr>
          <w:rFonts w:ascii="GHEA Grapalat" w:hAnsi="GHEA Grapalat" w:cs="Sylfaen"/>
          <w:vertAlign w:val="superscript"/>
          <w:lang w:val="hy-AM"/>
        </w:rPr>
        <w:t xml:space="preserve">                                                        ամիսը, ամսաթիվը, տարեթիվը</w:t>
      </w:r>
    </w:p>
    <w:bookmarkEnd w:id="20"/>
    <w:p w14:paraId="4E3F705F" w14:textId="77777777" w:rsidR="005C432A" w:rsidRPr="00C06F98" w:rsidRDefault="005C432A" w:rsidP="00460310">
      <w:pPr>
        <w:pStyle w:val="BodyTextIndent3"/>
        <w:spacing w:line="240" w:lineRule="auto"/>
        <w:jc w:val="left"/>
        <w:rPr>
          <w:rFonts w:ascii="GHEA Grapalat" w:hAnsi="GHEA Grapalat" w:cs="Sylfaen"/>
          <w:vertAlign w:val="superscript"/>
          <w:lang w:val="hy-AM"/>
        </w:rPr>
      </w:pPr>
    </w:p>
    <w:p w14:paraId="72C6B9C3" w14:textId="20378858" w:rsidR="005C432A" w:rsidRPr="00C06F98" w:rsidRDefault="005C432A" w:rsidP="005C432A">
      <w:pPr>
        <w:pStyle w:val="FootnoteText"/>
        <w:jc w:val="both"/>
        <w:rPr>
          <w:rFonts w:ascii="GHEA Grapalat" w:hAnsi="GHEA Grapalat"/>
          <w:i/>
          <w:sz w:val="18"/>
          <w:szCs w:val="18"/>
          <w:lang w:val="hy-AM"/>
        </w:rPr>
      </w:pPr>
      <w:bookmarkStart w:id="21" w:name="_Hlk143768520"/>
      <w:r w:rsidRPr="00C06F98">
        <w:rPr>
          <w:rFonts w:ascii="GHEA Grapalat" w:hAnsi="GHEA Grapalat"/>
          <w:i/>
          <w:sz w:val="18"/>
          <w:szCs w:val="18"/>
          <w:lang w:val="hy-AM"/>
        </w:rPr>
        <w:t xml:space="preserve">         *լրացվում է հանձնաժողովի քարտուղարի կողմից` մինչև հրավերը տեղեկագրում հրապարակելը:</w:t>
      </w:r>
    </w:p>
    <w:p w14:paraId="742B4C0C" w14:textId="763AF114" w:rsidR="00460310" w:rsidRPr="00C06F98" w:rsidRDefault="00460310" w:rsidP="00460310">
      <w:pPr>
        <w:pStyle w:val="BodyTextIndent3"/>
        <w:spacing w:line="240" w:lineRule="auto"/>
        <w:jc w:val="left"/>
        <w:rPr>
          <w:rFonts w:ascii="GHEA Grapalat" w:hAnsi="GHEA Grapalat" w:cs="Arial"/>
          <w:b/>
          <w:lang w:val="hy-AM"/>
        </w:rPr>
      </w:pPr>
      <w:r w:rsidRPr="00C06F98">
        <w:rPr>
          <w:rFonts w:ascii="GHEA Grapalat" w:hAnsi="GHEA Grapalat" w:cs="Sylfaen"/>
          <w:vertAlign w:val="superscript"/>
          <w:lang w:val="hy-AM"/>
        </w:rPr>
        <w:lastRenderedPageBreak/>
        <w:t>**</w:t>
      </w:r>
      <w:r w:rsidRPr="00C06F98">
        <w:rPr>
          <w:rFonts w:ascii="GHEA Grapalat" w:hAnsi="GHEA Grapalat"/>
          <w:i/>
          <w:sz w:val="16"/>
          <w:szCs w:val="16"/>
          <w:lang w:val="hy-AM"/>
        </w:rPr>
        <w:t xml:space="preserve"> Եթե </w:t>
      </w:r>
      <w:r w:rsidRPr="00C06F98">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bookmarkEnd w:id="21"/>
    <w:p w14:paraId="093FF30F" w14:textId="6DA5B096" w:rsidR="00460310" w:rsidRPr="00C06F98" w:rsidRDefault="00460310" w:rsidP="009C370D">
      <w:pPr>
        <w:pStyle w:val="NormalWeb"/>
        <w:shd w:val="clear" w:color="auto" w:fill="FFFFFF"/>
        <w:spacing w:before="0" w:beforeAutospacing="0" w:after="0" w:afterAutospacing="0"/>
        <w:rPr>
          <w:rFonts w:ascii="GHEA Grapalat" w:hAnsi="GHEA Grapalat" w:cs="Sylfaen"/>
          <w:vertAlign w:val="superscript"/>
          <w:lang w:val="hy-AM"/>
        </w:rPr>
      </w:pPr>
    </w:p>
    <w:p w14:paraId="488F4BA5" w14:textId="77777777" w:rsidR="001557AE" w:rsidRPr="00C06F98" w:rsidRDefault="001557AE" w:rsidP="009C370D">
      <w:pPr>
        <w:pStyle w:val="BodyTextIndent3"/>
        <w:spacing w:line="240" w:lineRule="auto"/>
        <w:jc w:val="center"/>
        <w:rPr>
          <w:rFonts w:ascii="GHEA Grapalat" w:hAnsi="GHEA Grapalat" w:cs="Arial"/>
          <w:b/>
          <w:lang w:val="hy-AM"/>
        </w:rPr>
      </w:pPr>
    </w:p>
    <w:p w14:paraId="3C55E178" w14:textId="77777777" w:rsidR="00B2572B" w:rsidRPr="00C06F98" w:rsidRDefault="00B2572B" w:rsidP="00ED36CA">
      <w:pPr>
        <w:pStyle w:val="BodyTextIndent3"/>
        <w:spacing w:line="240" w:lineRule="auto"/>
        <w:jc w:val="right"/>
        <w:rPr>
          <w:rFonts w:ascii="GHEA Grapalat" w:hAnsi="GHEA Grapalat"/>
          <w:szCs w:val="24"/>
          <w:lang w:val="hy-AM"/>
        </w:rPr>
      </w:pPr>
    </w:p>
    <w:p w14:paraId="45B77AFB" w14:textId="77777777" w:rsidR="009C370D" w:rsidRPr="00C06F98" w:rsidRDefault="005F5280" w:rsidP="009C370D">
      <w:pPr>
        <w:pStyle w:val="BodyTextIndent3"/>
        <w:spacing w:line="240" w:lineRule="auto"/>
        <w:jc w:val="right"/>
        <w:rPr>
          <w:rFonts w:ascii="GHEA Grapalat" w:hAnsi="GHEA Grapalat" w:cs="Arial"/>
          <w:b/>
          <w:lang w:val="hy-AM"/>
        </w:rPr>
      </w:pPr>
      <w:r w:rsidRPr="00C06F98">
        <w:rPr>
          <w:rFonts w:ascii="GHEA Grapalat" w:hAnsi="GHEA Grapalat" w:cs="Sylfaen"/>
          <w:b/>
          <w:lang w:val="hy-AM"/>
        </w:rPr>
        <w:br w:type="page"/>
      </w:r>
      <w:r w:rsidR="009C370D" w:rsidRPr="00C06F98">
        <w:rPr>
          <w:rFonts w:ascii="GHEA Grapalat" w:hAnsi="GHEA Grapalat" w:cs="Sylfaen"/>
          <w:b/>
          <w:lang w:val="hy-AM"/>
        </w:rPr>
        <w:lastRenderedPageBreak/>
        <w:t>Հավելված</w:t>
      </w:r>
      <w:r w:rsidR="009C370D" w:rsidRPr="00C06F98">
        <w:rPr>
          <w:rFonts w:ascii="GHEA Grapalat" w:hAnsi="GHEA Grapalat" w:cs="Arial"/>
          <w:b/>
          <w:lang w:val="hy-AM"/>
        </w:rPr>
        <w:t xml:space="preserve"> 4</w:t>
      </w:r>
    </w:p>
    <w:p w14:paraId="68C940E4" w14:textId="641E3B95" w:rsidR="00755612" w:rsidRPr="00C06F98" w:rsidRDefault="00C06F98" w:rsidP="00755612">
      <w:pPr>
        <w:pStyle w:val="BodyTextIndent3"/>
        <w:spacing w:line="240" w:lineRule="auto"/>
        <w:jc w:val="right"/>
        <w:rPr>
          <w:rFonts w:ascii="GHEA Grapalat" w:hAnsi="GHEA Grapalat" w:cs="Arial"/>
          <w:b/>
          <w:lang w:val="hy-AM"/>
        </w:rPr>
      </w:pPr>
      <w:r>
        <w:rPr>
          <w:rFonts w:ascii="GHEA Grapalat" w:hAnsi="GHEA Grapalat"/>
          <w:b/>
          <w:lang w:val="hy-AM"/>
        </w:rPr>
        <w:t>ԵՔ-ԲՄԱՇՁԲ-</w:t>
      </w:r>
      <w:r w:rsidR="009D5900">
        <w:rPr>
          <w:rFonts w:ascii="GHEA Grapalat" w:hAnsi="GHEA Grapalat"/>
          <w:b/>
          <w:lang w:val="hy-AM"/>
        </w:rPr>
        <w:t>26/35</w:t>
      </w:r>
      <w:r w:rsidR="00755612" w:rsidRPr="00C06F98">
        <w:rPr>
          <w:rFonts w:ascii="GHEA Grapalat" w:hAnsi="GHEA Grapalat" w:cs="Sylfaen"/>
          <w:b/>
          <w:lang w:val="hy-AM"/>
        </w:rPr>
        <w:t>*</w:t>
      </w:r>
      <w:r w:rsidR="00755612" w:rsidRPr="00C06F98">
        <w:rPr>
          <w:rFonts w:ascii="GHEA Grapalat" w:hAnsi="GHEA Grapalat"/>
          <w:b/>
          <w:lang w:val="hy-AM"/>
        </w:rPr>
        <w:t xml:space="preserve">  </w:t>
      </w:r>
      <w:r w:rsidR="00755612" w:rsidRPr="00C06F98">
        <w:rPr>
          <w:rFonts w:ascii="GHEA Grapalat" w:hAnsi="GHEA Grapalat" w:cs="Sylfaen"/>
          <w:b/>
          <w:lang w:val="hy-AM"/>
        </w:rPr>
        <w:t>ծածկագրով</w:t>
      </w:r>
    </w:p>
    <w:p w14:paraId="0BCB559B" w14:textId="06AC7E52" w:rsidR="00755612" w:rsidRPr="00C06F98" w:rsidRDefault="00F57EA6" w:rsidP="00755612">
      <w:pPr>
        <w:pStyle w:val="BodyTextIndent3"/>
        <w:spacing w:line="240" w:lineRule="auto"/>
        <w:jc w:val="right"/>
        <w:rPr>
          <w:rFonts w:ascii="GHEA Grapalat" w:hAnsi="GHEA Grapalat" w:cs="Sylfaen"/>
          <w:b/>
          <w:lang w:val="hy-AM"/>
        </w:rPr>
      </w:pPr>
      <w:r w:rsidRPr="00C06F98">
        <w:rPr>
          <w:rFonts w:ascii="GHEA Grapalat" w:hAnsi="GHEA Grapalat" w:cs="Sylfaen"/>
          <w:b/>
          <w:lang w:val="hy-AM"/>
        </w:rPr>
        <w:t>բաց մրցույթ</w:t>
      </w:r>
      <w:r w:rsidR="00755612" w:rsidRPr="00C06F98">
        <w:rPr>
          <w:rFonts w:ascii="GHEA Grapalat" w:hAnsi="GHEA Grapalat" w:cs="Arial"/>
          <w:b/>
          <w:lang w:val="hy-AM"/>
        </w:rPr>
        <w:t xml:space="preserve">ի </w:t>
      </w:r>
      <w:r w:rsidR="00755612" w:rsidRPr="00C06F98">
        <w:rPr>
          <w:rFonts w:ascii="GHEA Grapalat" w:hAnsi="GHEA Grapalat" w:cs="Sylfaen"/>
          <w:b/>
          <w:lang w:val="hy-AM"/>
        </w:rPr>
        <w:t>հրավերի</w:t>
      </w:r>
    </w:p>
    <w:p w14:paraId="7A58C04D" w14:textId="77777777" w:rsidR="00091EBC" w:rsidRPr="00C06F98"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C06F98">
        <w:rPr>
          <w:rStyle w:val="Strong"/>
          <w:rFonts w:ascii="GHEA Grapalat" w:hAnsi="GHEA Grapalat"/>
          <w:sz w:val="20"/>
          <w:szCs w:val="20"/>
          <w:lang w:val="hy-AM"/>
        </w:rPr>
        <w:t>ԵՐԱՇԽԻՔ N __________</w:t>
      </w:r>
    </w:p>
    <w:p w14:paraId="39D631D3" w14:textId="77777777" w:rsidR="007A5E2D" w:rsidRPr="00C06F98" w:rsidRDefault="007A5E2D"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C06F98">
        <w:rPr>
          <w:rStyle w:val="Strong"/>
          <w:rFonts w:ascii="GHEA Grapalat" w:hAnsi="GHEA Grapalat"/>
          <w:sz w:val="20"/>
          <w:szCs w:val="20"/>
          <w:lang w:val="hy-AM"/>
        </w:rPr>
        <w:t>(որակավորման ապահովում)</w:t>
      </w:r>
    </w:p>
    <w:p w14:paraId="69423C33" w14:textId="77777777" w:rsidR="00091EBC" w:rsidRPr="00C06F98" w:rsidRDefault="00091EBC" w:rsidP="00091EBC">
      <w:pPr>
        <w:pStyle w:val="NormalWeb"/>
        <w:shd w:val="clear" w:color="auto" w:fill="FFFFFF"/>
        <w:spacing w:before="0" w:beforeAutospacing="0" w:after="0" w:afterAutospacing="0"/>
        <w:ind w:firstLine="375"/>
        <w:rPr>
          <w:rStyle w:val="Strong"/>
          <w:lang w:val="hy-AM"/>
        </w:rPr>
      </w:pPr>
    </w:p>
    <w:p w14:paraId="2D0C547C" w14:textId="77777777" w:rsidR="00091EBC" w:rsidRPr="00C06F98"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C06F98">
        <w:rPr>
          <w:rStyle w:val="Strong"/>
          <w:rFonts w:ascii="GHEA Grapalat" w:hAnsi="GHEA Grapalat"/>
          <w:b w:val="0"/>
          <w:bCs w:val="0"/>
          <w:sz w:val="20"/>
          <w:szCs w:val="20"/>
          <w:lang w:val="hy-AM"/>
        </w:rPr>
        <w:tab/>
        <w:t xml:space="preserve">1.Սույն երաշխիքը (այսուհետ՝ երաշխիք) հանդիսանում է </w:t>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p>
    <w:p w14:paraId="4D11D85C" w14:textId="77777777" w:rsidR="00091EBC" w:rsidRPr="00C06F98" w:rsidRDefault="00091EBC" w:rsidP="00091EBC">
      <w:pPr>
        <w:pStyle w:val="NormalWeb"/>
        <w:shd w:val="clear" w:color="auto" w:fill="FFFFFF"/>
        <w:spacing w:before="0" w:beforeAutospacing="0" w:after="0" w:afterAutospacing="0"/>
        <w:ind w:left="5664" w:firstLine="708"/>
        <w:rPr>
          <w:rStyle w:val="Strong"/>
          <w:lang w:val="hy-AM"/>
        </w:rPr>
      </w:pPr>
      <w:r w:rsidRPr="00C06F98">
        <w:rPr>
          <w:rFonts w:ascii="GHEA Grapalat" w:hAnsi="GHEA Grapalat" w:cs="Sylfaen"/>
          <w:vertAlign w:val="superscript"/>
          <w:lang w:val="hy-AM"/>
        </w:rPr>
        <w:t xml:space="preserve">          պատվիրատուի անվանումը</w:t>
      </w:r>
    </w:p>
    <w:p w14:paraId="40A62DEB" w14:textId="77777777" w:rsidR="00091EBC" w:rsidRPr="00C06F98"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C06F98">
        <w:rPr>
          <w:rStyle w:val="Strong"/>
          <w:rFonts w:ascii="GHEA Grapalat" w:hAnsi="GHEA Grapalat"/>
          <w:b w:val="0"/>
          <w:bCs w:val="0"/>
          <w:sz w:val="20"/>
          <w:szCs w:val="20"/>
          <w:lang w:val="hy-AM"/>
        </w:rPr>
        <w:t xml:space="preserve">(այսուհետ՝ բենեֆիցիար) կողմից </w:t>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lang w:val="hy-AM"/>
        </w:rPr>
        <w:t xml:space="preserve"> ծածկագրով կազմակերպված</w:t>
      </w:r>
      <w:r w:rsidRPr="00C06F98">
        <w:rPr>
          <w:rFonts w:cs="Sylfaen"/>
          <w:vertAlign w:val="superscript"/>
          <w:lang w:val="hy-AM"/>
        </w:rPr>
        <w:t xml:space="preserve">                       </w:t>
      </w:r>
      <w:r w:rsidRPr="00C06F98">
        <w:rPr>
          <w:rFonts w:cs="Sylfaen"/>
          <w:vertAlign w:val="superscript"/>
          <w:lang w:val="hy-AM"/>
        </w:rPr>
        <w:tab/>
      </w:r>
      <w:r w:rsidRPr="00C06F98">
        <w:rPr>
          <w:rFonts w:cs="Sylfaen"/>
          <w:vertAlign w:val="superscript"/>
          <w:lang w:val="hy-AM"/>
        </w:rPr>
        <w:tab/>
      </w:r>
      <w:r w:rsidRPr="00C06F98">
        <w:rPr>
          <w:rFonts w:cs="Sylfaen"/>
          <w:vertAlign w:val="superscript"/>
          <w:lang w:val="hy-AM"/>
        </w:rPr>
        <w:tab/>
      </w:r>
      <w:r w:rsidRPr="00C06F98">
        <w:rPr>
          <w:rFonts w:cs="Sylfaen"/>
          <w:vertAlign w:val="superscript"/>
          <w:lang w:val="hy-AM"/>
        </w:rPr>
        <w:tab/>
      </w:r>
      <w:r w:rsidRPr="00C06F98">
        <w:rPr>
          <w:rFonts w:cs="Sylfaen"/>
          <w:vertAlign w:val="superscript"/>
          <w:lang w:val="hy-AM"/>
        </w:rPr>
        <w:tab/>
      </w:r>
      <w:r w:rsidRPr="00C06F98">
        <w:rPr>
          <w:rFonts w:cs="Sylfaen"/>
          <w:vertAlign w:val="superscript"/>
          <w:lang w:val="hy-AM"/>
        </w:rPr>
        <w:tab/>
      </w:r>
      <w:r w:rsidRPr="00C06F98">
        <w:rPr>
          <w:rFonts w:ascii="GHEA Grapalat" w:hAnsi="GHEA Grapalat" w:cs="Sylfaen"/>
          <w:vertAlign w:val="superscript"/>
          <w:lang w:val="hy-AM"/>
        </w:rPr>
        <w:t xml:space="preserve">ընթացակարգի ծածկագիրը </w:t>
      </w:r>
    </w:p>
    <w:p w14:paraId="423C6ACF" w14:textId="77777777" w:rsidR="00F27778" w:rsidRPr="00C06F98"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6F98">
        <w:rPr>
          <w:rStyle w:val="Strong"/>
          <w:rFonts w:ascii="GHEA Grapalat" w:hAnsi="GHEA Grapalat"/>
          <w:b w:val="0"/>
          <w:bCs w:val="0"/>
          <w:sz w:val="20"/>
          <w:szCs w:val="20"/>
          <w:lang w:val="hy-AM"/>
        </w:rPr>
        <w:t xml:space="preserve"> </w:t>
      </w:r>
      <w:r w:rsidR="00091EBC" w:rsidRPr="00C06F98">
        <w:rPr>
          <w:rStyle w:val="Strong"/>
          <w:rFonts w:ascii="GHEA Grapalat" w:hAnsi="GHEA Grapalat"/>
          <w:b w:val="0"/>
          <w:bCs w:val="0"/>
          <w:sz w:val="20"/>
          <w:szCs w:val="20"/>
          <w:lang w:val="hy-AM"/>
        </w:rPr>
        <w:t>գնման ընթացակարգի</w:t>
      </w:r>
      <w:r w:rsidRPr="00C06F98">
        <w:rPr>
          <w:rStyle w:val="Strong"/>
          <w:rFonts w:ascii="GHEA Grapalat" w:hAnsi="GHEA Grapalat"/>
          <w:b w:val="0"/>
          <w:bCs w:val="0"/>
          <w:sz w:val="20"/>
          <w:szCs w:val="20"/>
          <w:lang w:val="hy-AM"/>
        </w:rPr>
        <w:t xml:space="preserve"> արդյունքում</w:t>
      </w:r>
      <w:r w:rsidR="00091EBC" w:rsidRPr="00C06F98">
        <w:rPr>
          <w:rStyle w:val="Strong"/>
          <w:rFonts w:ascii="GHEA Grapalat" w:hAnsi="GHEA Grapalat"/>
          <w:b w:val="0"/>
          <w:bCs w:val="0"/>
          <w:sz w:val="20"/>
          <w:szCs w:val="20"/>
          <w:lang w:val="hy-AM"/>
        </w:rPr>
        <w:t xml:space="preserve"> </w:t>
      </w:r>
      <w:r w:rsidR="00091EBC" w:rsidRPr="00C06F98">
        <w:rPr>
          <w:rStyle w:val="Strong"/>
          <w:rFonts w:ascii="GHEA Grapalat" w:hAnsi="GHEA Grapalat"/>
          <w:b w:val="0"/>
          <w:bCs w:val="0"/>
          <w:sz w:val="20"/>
          <w:szCs w:val="20"/>
          <w:u w:val="single"/>
          <w:lang w:val="hy-AM"/>
        </w:rPr>
        <w:tab/>
      </w:r>
      <w:r w:rsidR="00091EBC" w:rsidRPr="00C06F98">
        <w:rPr>
          <w:rStyle w:val="Strong"/>
          <w:rFonts w:ascii="GHEA Grapalat" w:hAnsi="GHEA Grapalat"/>
          <w:b w:val="0"/>
          <w:bCs w:val="0"/>
          <w:sz w:val="20"/>
          <w:szCs w:val="20"/>
          <w:u w:val="single"/>
          <w:lang w:val="hy-AM"/>
        </w:rPr>
        <w:tab/>
      </w:r>
      <w:r w:rsidR="00091EBC" w:rsidRPr="00C06F98">
        <w:rPr>
          <w:rStyle w:val="Strong"/>
          <w:rFonts w:ascii="GHEA Grapalat" w:hAnsi="GHEA Grapalat"/>
          <w:b w:val="0"/>
          <w:bCs w:val="0"/>
          <w:sz w:val="20"/>
          <w:szCs w:val="20"/>
          <w:u w:val="single"/>
          <w:lang w:val="hy-AM"/>
        </w:rPr>
        <w:tab/>
      </w:r>
      <w:r w:rsidR="00091EBC" w:rsidRPr="00C06F98">
        <w:rPr>
          <w:rStyle w:val="Strong"/>
          <w:rFonts w:ascii="GHEA Grapalat" w:hAnsi="GHEA Grapalat"/>
          <w:b w:val="0"/>
          <w:bCs w:val="0"/>
          <w:sz w:val="20"/>
          <w:szCs w:val="20"/>
          <w:u w:val="single"/>
          <w:lang w:val="hy-AM"/>
        </w:rPr>
        <w:tab/>
      </w:r>
      <w:r w:rsidR="00091EBC" w:rsidRPr="00C06F98">
        <w:rPr>
          <w:rStyle w:val="Strong"/>
          <w:rFonts w:ascii="GHEA Grapalat" w:hAnsi="GHEA Grapalat"/>
          <w:b w:val="0"/>
          <w:bCs w:val="0"/>
          <w:sz w:val="20"/>
          <w:szCs w:val="20"/>
          <w:u w:val="single"/>
          <w:lang w:val="hy-AM"/>
        </w:rPr>
        <w:tab/>
      </w:r>
      <w:r w:rsidR="00091EBC"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00091EBC" w:rsidRPr="00C06F98">
        <w:rPr>
          <w:rStyle w:val="Strong"/>
          <w:rFonts w:ascii="GHEA Grapalat" w:hAnsi="GHEA Grapalat"/>
          <w:b w:val="0"/>
          <w:bCs w:val="0"/>
          <w:sz w:val="20"/>
          <w:szCs w:val="20"/>
          <w:lang w:val="hy-AM"/>
        </w:rPr>
        <w:t xml:space="preserve"> </w:t>
      </w:r>
    </w:p>
    <w:p w14:paraId="22DA6A42" w14:textId="77777777" w:rsidR="00F27778" w:rsidRPr="00C06F98" w:rsidRDefault="00F27778" w:rsidP="00091EBC">
      <w:pPr>
        <w:pStyle w:val="NormalWeb"/>
        <w:shd w:val="clear" w:color="auto" w:fill="FFFFFF"/>
        <w:spacing w:before="0" w:beforeAutospacing="0" w:after="0" w:afterAutospacing="0"/>
        <w:ind w:firstLine="375"/>
        <w:rPr>
          <w:rFonts w:cs="Sylfaen"/>
          <w:vertAlign w:val="superscript"/>
          <w:lang w:val="hy-AM"/>
        </w:rPr>
      </w:pP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Fonts w:ascii="GHEA Grapalat" w:hAnsi="GHEA Grapalat" w:cs="Sylfaen"/>
          <w:vertAlign w:val="superscript"/>
          <w:lang w:val="hy-AM"/>
        </w:rPr>
        <w:t>ընտրված մասնակցի անվանումը</w:t>
      </w:r>
    </w:p>
    <w:p w14:paraId="302B1E66" w14:textId="2A32878A" w:rsidR="00F27778" w:rsidRPr="00C06F98"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6F98">
        <w:rPr>
          <w:rStyle w:val="Strong"/>
          <w:rFonts w:ascii="GHEA Grapalat" w:hAnsi="GHEA Grapalat"/>
          <w:b w:val="0"/>
          <w:bCs w:val="0"/>
          <w:sz w:val="20"/>
          <w:szCs w:val="20"/>
          <w:lang w:val="hy-AM"/>
        </w:rPr>
        <w:t>(այսուհետ՝ պրի</w:t>
      </w:r>
      <w:r w:rsidR="00ED1E15" w:rsidRPr="00C06F98">
        <w:rPr>
          <w:rStyle w:val="Strong"/>
          <w:rFonts w:ascii="GHEA Grapalat" w:hAnsi="GHEA Grapalat"/>
          <w:b w:val="0"/>
          <w:bCs w:val="0"/>
          <w:sz w:val="20"/>
          <w:szCs w:val="20"/>
          <w:lang w:val="hy-AM"/>
        </w:rPr>
        <w:t>ն</w:t>
      </w:r>
      <w:r w:rsidRPr="00C06F98">
        <w:rPr>
          <w:rStyle w:val="Strong"/>
          <w:rFonts w:ascii="GHEA Grapalat" w:hAnsi="GHEA Grapalat"/>
          <w:b w:val="0"/>
          <w:bCs w:val="0"/>
          <w:sz w:val="20"/>
          <w:szCs w:val="20"/>
          <w:lang w:val="hy-AM"/>
        </w:rPr>
        <w:t xml:space="preserve">ցիպալ) </w:t>
      </w:r>
      <w:r w:rsidR="00F27778" w:rsidRPr="00C06F98">
        <w:rPr>
          <w:rStyle w:val="Strong"/>
          <w:rFonts w:ascii="GHEA Grapalat" w:hAnsi="GHEA Grapalat"/>
          <w:b w:val="0"/>
          <w:bCs w:val="0"/>
          <w:sz w:val="20"/>
          <w:szCs w:val="20"/>
          <w:lang w:val="hy-AM"/>
        </w:rPr>
        <w:t xml:space="preserve">կողմից կնքվելիք </w:t>
      </w:r>
      <w:r w:rsidR="007A5E2D" w:rsidRPr="00C06F98">
        <w:rPr>
          <w:rStyle w:val="Strong"/>
          <w:rFonts w:ascii="GHEA Grapalat" w:hAnsi="GHEA Grapalat"/>
          <w:b w:val="0"/>
          <w:bCs w:val="0"/>
          <w:sz w:val="20"/>
          <w:szCs w:val="20"/>
          <w:lang w:val="hy-AM"/>
        </w:rPr>
        <w:t>N</w:t>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00F27778" w:rsidRPr="00C06F98">
        <w:rPr>
          <w:rStyle w:val="Strong"/>
          <w:rFonts w:ascii="GHEA Grapalat" w:hAnsi="GHEA Grapalat"/>
          <w:b w:val="0"/>
          <w:bCs w:val="0"/>
          <w:sz w:val="20"/>
          <w:szCs w:val="20"/>
          <w:u w:val="single"/>
          <w:lang w:val="hy-AM"/>
        </w:rPr>
        <w:tab/>
        <w:t xml:space="preserve">           </w:t>
      </w:r>
      <w:r w:rsidR="00F27778" w:rsidRPr="00C06F98">
        <w:rPr>
          <w:rStyle w:val="Strong"/>
          <w:rFonts w:ascii="GHEA Grapalat" w:hAnsi="GHEA Grapalat"/>
          <w:b w:val="0"/>
          <w:bCs w:val="0"/>
          <w:sz w:val="20"/>
          <w:szCs w:val="20"/>
          <w:u w:val="single"/>
          <w:lang w:val="hy-AM"/>
        </w:rPr>
        <w:tab/>
      </w:r>
      <w:r w:rsidR="00F27778" w:rsidRPr="00C06F98">
        <w:rPr>
          <w:rStyle w:val="Strong"/>
          <w:rFonts w:ascii="GHEA Grapalat" w:hAnsi="GHEA Grapalat"/>
          <w:b w:val="0"/>
          <w:bCs w:val="0"/>
          <w:sz w:val="20"/>
          <w:szCs w:val="20"/>
          <w:u w:val="single"/>
          <w:lang w:val="hy-AM"/>
        </w:rPr>
        <w:tab/>
      </w:r>
      <w:r w:rsidR="00F27778" w:rsidRPr="00C06F98">
        <w:rPr>
          <w:rStyle w:val="Strong"/>
          <w:rFonts w:ascii="GHEA Grapalat" w:hAnsi="GHEA Grapalat"/>
          <w:b w:val="0"/>
          <w:bCs w:val="0"/>
          <w:sz w:val="20"/>
          <w:szCs w:val="20"/>
          <w:u w:val="single"/>
          <w:lang w:val="hy-AM"/>
        </w:rPr>
        <w:tab/>
      </w:r>
      <w:r w:rsidR="00F27778" w:rsidRPr="00C06F98">
        <w:rPr>
          <w:rStyle w:val="Strong"/>
          <w:rFonts w:ascii="GHEA Grapalat" w:hAnsi="GHEA Grapalat"/>
          <w:b w:val="0"/>
          <w:bCs w:val="0"/>
          <w:sz w:val="20"/>
          <w:szCs w:val="20"/>
          <w:u w:val="single"/>
          <w:lang w:val="hy-AM"/>
        </w:rPr>
        <w:tab/>
      </w:r>
      <w:r w:rsidR="00F27778" w:rsidRPr="00C06F98">
        <w:rPr>
          <w:rStyle w:val="Strong"/>
          <w:rFonts w:ascii="GHEA Grapalat" w:hAnsi="GHEA Grapalat"/>
          <w:b w:val="0"/>
          <w:bCs w:val="0"/>
          <w:sz w:val="20"/>
          <w:szCs w:val="20"/>
          <w:u w:val="single"/>
          <w:lang w:val="hy-AM"/>
        </w:rPr>
        <w:tab/>
      </w:r>
      <w:r w:rsidR="00F27778" w:rsidRPr="00C06F98">
        <w:rPr>
          <w:rStyle w:val="Strong"/>
          <w:rFonts w:ascii="GHEA Grapalat" w:hAnsi="GHEA Grapalat"/>
          <w:b w:val="0"/>
          <w:bCs w:val="0"/>
          <w:sz w:val="20"/>
          <w:szCs w:val="20"/>
          <w:lang w:val="hy-AM"/>
        </w:rPr>
        <w:tab/>
      </w:r>
      <w:r w:rsidR="00F27778" w:rsidRPr="00C06F98">
        <w:rPr>
          <w:rStyle w:val="Strong"/>
          <w:rFonts w:ascii="GHEA Grapalat" w:hAnsi="GHEA Grapalat"/>
          <w:b w:val="0"/>
          <w:bCs w:val="0"/>
          <w:sz w:val="20"/>
          <w:szCs w:val="20"/>
          <w:lang w:val="hy-AM"/>
        </w:rPr>
        <w:tab/>
      </w:r>
      <w:r w:rsidR="00F27778" w:rsidRPr="00C06F98">
        <w:rPr>
          <w:rStyle w:val="Strong"/>
          <w:rFonts w:ascii="GHEA Grapalat" w:hAnsi="GHEA Grapalat"/>
          <w:b w:val="0"/>
          <w:bCs w:val="0"/>
          <w:sz w:val="20"/>
          <w:szCs w:val="20"/>
          <w:lang w:val="hy-AM"/>
        </w:rPr>
        <w:tab/>
      </w:r>
      <w:r w:rsidR="00F27778" w:rsidRPr="00C06F98">
        <w:rPr>
          <w:rStyle w:val="Strong"/>
          <w:rFonts w:ascii="GHEA Grapalat" w:hAnsi="GHEA Grapalat"/>
          <w:b w:val="0"/>
          <w:bCs w:val="0"/>
          <w:sz w:val="20"/>
          <w:szCs w:val="20"/>
          <w:lang w:val="hy-AM"/>
        </w:rPr>
        <w:tab/>
      </w:r>
      <w:r w:rsidR="00F27778" w:rsidRPr="00C06F98">
        <w:rPr>
          <w:rStyle w:val="Strong"/>
          <w:rFonts w:ascii="GHEA Grapalat" w:hAnsi="GHEA Grapalat"/>
          <w:b w:val="0"/>
          <w:bCs w:val="0"/>
          <w:sz w:val="20"/>
          <w:szCs w:val="20"/>
          <w:lang w:val="hy-AM"/>
        </w:rPr>
        <w:tab/>
        <w:t xml:space="preserve">  </w:t>
      </w:r>
      <w:r w:rsidR="00F27778"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 xml:space="preserve"> </w:t>
      </w:r>
      <w:r w:rsidR="00F27778" w:rsidRPr="00C06F98">
        <w:rPr>
          <w:rStyle w:val="Strong"/>
          <w:rFonts w:ascii="GHEA Grapalat" w:hAnsi="GHEA Grapalat"/>
          <w:b w:val="0"/>
          <w:bCs w:val="0"/>
          <w:sz w:val="20"/>
          <w:szCs w:val="20"/>
          <w:lang w:val="hy-AM"/>
        </w:rPr>
        <w:tab/>
        <w:t xml:space="preserve">            </w:t>
      </w:r>
      <w:r w:rsidR="00E23921" w:rsidRPr="00C06F98">
        <w:rPr>
          <w:rFonts w:ascii="GHEA Grapalat" w:hAnsi="GHEA Grapalat" w:cs="Sylfaen"/>
          <w:vertAlign w:val="superscript"/>
          <w:lang w:val="hy-AM"/>
        </w:rPr>
        <w:t xml:space="preserve">կնքվելիք պայմանագրի </w:t>
      </w:r>
      <w:r w:rsidR="007A5E2D" w:rsidRPr="00C06F98">
        <w:rPr>
          <w:rFonts w:ascii="GHEA Grapalat" w:hAnsi="GHEA Grapalat" w:cs="Sylfaen"/>
          <w:vertAlign w:val="superscript"/>
          <w:lang w:val="hy-AM"/>
        </w:rPr>
        <w:t>համարը</w:t>
      </w:r>
    </w:p>
    <w:p w14:paraId="013A0048" w14:textId="77777777" w:rsidR="00091EBC" w:rsidRPr="00C06F98"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06F98">
        <w:rPr>
          <w:rStyle w:val="Strong"/>
          <w:rFonts w:ascii="GHEA Grapalat" w:hAnsi="GHEA Grapalat"/>
          <w:b w:val="0"/>
          <w:bCs w:val="0"/>
          <w:sz w:val="20"/>
          <w:szCs w:val="20"/>
          <w:lang w:val="hy-AM"/>
        </w:rPr>
        <w:t xml:space="preserve">պայմանագրով </w:t>
      </w:r>
      <w:r w:rsidR="00091EBC" w:rsidRPr="00C06F98">
        <w:rPr>
          <w:rStyle w:val="Strong"/>
          <w:rFonts w:ascii="GHEA Grapalat" w:hAnsi="GHEA Grapalat"/>
          <w:b w:val="0"/>
          <w:bCs w:val="0"/>
          <w:sz w:val="20"/>
          <w:szCs w:val="20"/>
          <w:lang w:val="hy-AM"/>
        </w:rPr>
        <w:t xml:space="preserve"> </w:t>
      </w:r>
      <w:r w:rsidRPr="00C06F98">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C06F98">
        <w:rPr>
          <w:rStyle w:val="Strong"/>
          <w:rFonts w:ascii="GHEA Grapalat" w:hAnsi="GHEA Grapalat"/>
          <w:b w:val="0"/>
          <w:bCs w:val="0"/>
          <w:sz w:val="20"/>
          <w:szCs w:val="20"/>
          <w:lang w:val="hy-AM"/>
        </w:rPr>
        <w:t xml:space="preserve">ման ապահովում </w:t>
      </w:r>
      <w:r w:rsidR="00091EBC" w:rsidRPr="00C06F98">
        <w:rPr>
          <w:rStyle w:val="Strong"/>
          <w:rFonts w:ascii="GHEA Grapalat" w:hAnsi="GHEA Grapalat"/>
          <w:b w:val="0"/>
          <w:bCs w:val="0"/>
          <w:sz w:val="20"/>
          <w:szCs w:val="20"/>
          <w:lang w:val="hy-AM"/>
        </w:rPr>
        <w:t>(այսուհետ՝ երաշխավորված պարտավորություններ</w:t>
      </w:r>
      <w:r w:rsidR="007A5E2D" w:rsidRPr="00C06F98">
        <w:rPr>
          <w:rStyle w:val="Strong"/>
          <w:rFonts w:ascii="GHEA Grapalat" w:hAnsi="GHEA Grapalat"/>
          <w:b w:val="0"/>
          <w:bCs w:val="0"/>
          <w:sz w:val="20"/>
          <w:szCs w:val="20"/>
          <w:lang w:val="hy-AM"/>
        </w:rPr>
        <w:t>)</w:t>
      </w:r>
      <w:r w:rsidR="00091EBC" w:rsidRPr="00C06F98">
        <w:rPr>
          <w:rStyle w:val="Strong"/>
          <w:rFonts w:ascii="GHEA Grapalat" w:hAnsi="GHEA Grapalat"/>
          <w:b w:val="0"/>
          <w:bCs w:val="0"/>
          <w:sz w:val="20"/>
          <w:szCs w:val="20"/>
          <w:lang w:val="hy-AM"/>
        </w:rPr>
        <w:t xml:space="preserve">: </w:t>
      </w:r>
    </w:p>
    <w:p w14:paraId="292979BD" w14:textId="77777777" w:rsidR="00091EBC" w:rsidRPr="00C06F98"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C06F98">
        <w:rPr>
          <w:rStyle w:val="Strong"/>
          <w:rFonts w:ascii="GHEA Grapalat" w:hAnsi="GHEA Grapalat"/>
          <w:b w:val="0"/>
          <w:bCs w:val="0"/>
          <w:sz w:val="20"/>
          <w:szCs w:val="20"/>
          <w:lang w:val="hy-AM"/>
        </w:rPr>
        <w:t xml:space="preserve">2. Երաշխիքով </w:t>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lang w:val="hy-AM"/>
        </w:rPr>
        <w:t xml:space="preserve"> (այսուհետ՝ երաշխիք տվող </w:t>
      </w:r>
    </w:p>
    <w:p w14:paraId="37300840" w14:textId="1D3E5286" w:rsidR="00091EBC" w:rsidRPr="00C06F98" w:rsidRDefault="00F5285F"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00091EBC" w:rsidRPr="00C06F98">
        <w:rPr>
          <w:rStyle w:val="Strong"/>
          <w:rFonts w:ascii="GHEA Grapalat" w:hAnsi="GHEA Grapalat"/>
          <w:b w:val="0"/>
          <w:bCs w:val="0"/>
          <w:sz w:val="20"/>
          <w:szCs w:val="20"/>
          <w:lang w:val="hy-AM"/>
        </w:rPr>
        <w:t xml:space="preserve"> </w:t>
      </w:r>
      <w:r w:rsidR="00091EBC" w:rsidRPr="00C06F98">
        <w:rPr>
          <w:rFonts w:ascii="GHEA Grapalat" w:hAnsi="GHEA Grapalat" w:cs="Sylfaen"/>
          <w:vertAlign w:val="superscript"/>
          <w:lang w:val="hy-AM"/>
        </w:rPr>
        <w:t xml:space="preserve">երաշխիքը տվող բանկի </w:t>
      </w:r>
      <w:r w:rsidR="00101A56" w:rsidRPr="00C06F98">
        <w:rPr>
          <w:rFonts w:ascii="GHEA Grapalat" w:hAnsi="GHEA Grapalat" w:cs="Sylfaen"/>
          <w:vertAlign w:val="superscript"/>
          <w:lang w:val="hy-AM"/>
        </w:rPr>
        <w:t xml:space="preserve"> </w:t>
      </w:r>
      <w:r w:rsidR="00091EBC" w:rsidRPr="00C06F98">
        <w:rPr>
          <w:rFonts w:ascii="GHEA Grapalat" w:hAnsi="GHEA Grapalat" w:cs="Sylfaen"/>
          <w:vertAlign w:val="superscript"/>
          <w:lang w:val="hy-AM"/>
        </w:rPr>
        <w:t>անվանումը</w:t>
      </w:r>
    </w:p>
    <w:p w14:paraId="48B95442" w14:textId="77777777" w:rsidR="00091EBC" w:rsidRPr="00C06F98"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06F98">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006E4901" w:rsidRPr="00C06F98">
        <w:rPr>
          <w:rStyle w:val="Strong"/>
          <w:rFonts w:ascii="GHEA Grapalat" w:hAnsi="GHEA Grapalat"/>
          <w:b w:val="0"/>
          <w:bCs w:val="0"/>
          <w:sz w:val="20"/>
          <w:szCs w:val="20"/>
          <w:u w:val="single"/>
          <w:lang w:val="hy-AM"/>
        </w:rPr>
        <w:tab/>
        <w:t xml:space="preserve">  </w:t>
      </w:r>
    </w:p>
    <w:p w14:paraId="08E23169" w14:textId="77777777" w:rsidR="00091EBC" w:rsidRPr="00C06F98"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C06F98">
        <w:rPr>
          <w:rFonts w:ascii="GHEA Grapalat" w:hAnsi="GHEA Grapalat" w:cs="Sylfaen"/>
          <w:vertAlign w:val="superscript"/>
          <w:lang w:val="hy-AM"/>
        </w:rPr>
        <w:t xml:space="preserve">  </w:t>
      </w:r>
      <w:r w:rsidR="006E4901" w:rsidRPr="00C06F98">
        <w:rPr>
          <w:rFonts w:ascii="GHEA Grapalat" w:hAnsi="GHEA Grapalat" w:cs="Sylfaen"/>
          <w:vertAlign w:val="superscript"/>
          <w:lang w:val="hy-AM"/>
        </w:rPr>
        <w:t xml:space="preserve">   </w:t>
      </w:r>
      <w:r w:rsidRPr="00C06F98">
        <w:rPr>
          <w:rFonts w:ascii="GHEA Grapalat" w:hAnsi="GHEA Grapalat" w:cs="Sylfaen"/>
          <w:vertAlign w:val="superscript"/>
          <w:lang w:val="hy-AM"/>
        </w:rPr>
        <w:t>գումարը թվերով և տառերով</w:t>
      </w:r>
    </w:p>
    <w:p w14:paraId="688E3CEB" w14:textId="773E308C" w:rsidR="006E4901" w:rsidRPr="00C06F98"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6F98">
        <w:rPr>
          <w:rStyle w:val="Strong"/>
          <w:rFonts w:ascii="GHEA Grapalat" w:hAnsi="GHEA Grapalat"/>
          <w:b w:val="0"/>
          <w:bCs w:val="0"/>
          <w:sz w:val="20"/>
          <w:szCs w:val="20"/>
          <w:lang w:val="hy-AM"/>
        </w:rPr>
        <w:t xml:space="preserve">(այսուհետ՝ երաշխիքի գումար)՝ պահանջն ստանալուց </w:t>
      </w:r>
      <w:r w:rsidR="005853D6" w:rsidRPr="00C06F98">
        <w:rPr>
          <w:rStyle w:val="Strong"/>
          <w:rFonts w:ascii="GHEA Grapalat" w:hAnsi="GHEA Grapalat"/>
          <w:b w:val="0"/>
          <w:bCs w:val="0"/>
          <w:sz w:val="20"/>
          <w:szCs w:val="20"/>
          <w:lang w:val="hy-AM"/>
        </w:rPr>
        <w:t>հինգ</w:t>
      </w:r>
      <w:r w:rsidRPr="00C06F98">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C65633" w:rsidRPr="00C06F98">
        <w:rPr>
          <w:rFonts w:ascii="GHEA Grapalat" w:hAnsi="GHEA Grapalat" w:cs="Arial"/>
          <w:b/>
          <w:sz w:val="20"/>
          <w:szCs w:val="20"/>
          <w:lang w:val="hy-AM"/>
        </w:rPr>
        <w:t>900015211429</w:t>
      </w:r>
      <w:r w:rsidRPr="00C06F98">
        <w:rPr>
          <w:rStyle w:val="Strong"/>
          <w:rFonts w:ascii="GHEA Grapalat" w:hAnsi="GHEA Grapalat"/>
          <w:b w:val="0"/>
          <w:bCs w:val="0"/>
          <w:sz w:val="20"/>
          <w:szCs w:val="20"/>
          <w:lang w:val="hy-AM"/>
        </w:rPr>
        <w:t xml:space="preserve"> հաշվեհամարին </w:t>
      </w:r>
      <w:r w:rsidR="006E4901" w:rsidRPr="00C06F98">
        <w:rPr>
          <w:rStyle w:val="Strong"/>
          <w:rFonts w:ascii="GHEA Grapalat" w:hAnsi="GHEA Grapalat"/>
          <w:b w:val="0"/>
          <w:bCs w:val="0"/>
          <w:sz w:val="20"/>
          <w:szCs w:val="20"/>
          <w:lang w:val="hy-AM"/>
        </w:rPr>
        <w:t>փոխանցման միջոցով:</w:t>
      </w:r>
    </w:p>
    <w:p w14:paraId="7EFE3046" w14:textId="77777777" w:rsidR="00091EBC" w:rsidRPr="00C06F98"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C06F98">
        <w:rPr>
          <w:rFonts w:ascii="GHEA Grapalat" w:hAnsi="GHEA Grapalat"/>
          <w:sz w:val="20"/>
          <w:szCs w:val="20"/>
          <w:lang w:val="hy-AM"/>
        </w:rPr>
        <w:t>3. Սույն երաշխիքն անհետկանչելի է:</w:t>
      </w:r>
    </w:p>
    <w:p w14:paraId="788EE383" w14:textId="77777777" w:rsidR="00091EBC" w:rsidRPr="00C06F98"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C06F98">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CBB22FC" w14:textId="2A520DA3" w:rsidR="00B01CA2" w:rsidRPr="00C06F98" w:rsidRDefault="00091EBC"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C06F98">
        <w:rPr>
          <w:rFonts w:ascii="GHEA Grapalat" w:hAnsi="GHEA Grapalat"/>
          <w:sz w:val="20"/>
          <w:szCs w:val="20"/>
          <w:lang w:val="hy-AM"/>
        </w:rPr>
        <w:t xml:space="preserve">5. </w:t>
      </w:r>
      <w:r w:rsidR="00B01CA2" w:rsidRPr="00C06F98">
        <w:rPr>
          <w:rFonts w:ascii="GHEA Grapalat" w:hAnsi="GHEA Grapalat"/>
          <w:sz w:val="20"/>
          <w:szCs w:val="20"/>
          <w:lang w:val="hy-AM"/>
        </w:rPr>
        <w:t>Երաշխիքը գործում է</w:t>
      </w:r>
      <w:r w:rsidR="00AB37ED" w:rsidRPr="00C06F98">
        <w:rPr>
          <w:rFonts w:ascii="GHEA Grapalat" w:hAnsi="GHEA Grapalat"/>
          <w:sz w:val="20"/>
          <w:szCs w:val="20"/>
          <w:lang w:val="hy-AM"/>
        </w:rPr>
        <w:t xml:space="preserve"> թողարկման պահից և ուժի մեջ է</w:t>
      </w:r>
      <w:r w:rsidR="00B01CA2" w:rsidRPr="00C06F98">
        <w:rPr>
          <w:rFonts w:ascii="GHEA Grapalat" w:hAnsi="GHEA Grapalat"/>
          <w:sz w:val="20"/>
          <w:szCs w:val="20"/>
          <w:lang w:val="hy-AM"/>
        </w:rPr>
        <w:t xml:space="preserve"> բենեֆիցիարի և պրինցիպալի միջև N </w:t>
      </w:r>
      <w:r w:rsidR="00B01CA2" w:rsidRPr="00C06F98">
        <w:rPr>
          <w:rFonts w:ascii="GHEA Grapalat" w:hAnsi="GHEA Grapalat"/>
          <w:sz w:val="20"/>
          <w:szCs w:val="20"/>
          <w:u w:val="single"/>
          <w:lang w:val="hy-AM"/>
        </w:rPr>
        <w:tab/>
      </w:r>
      <w:r w:rsidR="00B01CA2" w:rsidRPr="00C06F98">
        <w:rPr>
          <w:rFonts w:ascii="GHEA Grapalat" w:hAnsi="GHEA Grapalat"/>
          <w:sz w:val="20"/>
          <w:szCs w:val="20"/>
          <w:u w:val="single"/>
          <w:lang w:val="hy-AM"/>
        </w:rPr>
        <w:tab/>
      </w:r>
      <w:r w:rsidR="00B01CA2" w:rsidRPr="00C06F98">
        <w:rPr>
          <w:rFonts w:ascii="GHEA Grapalat" w:hAnsi="GHEA Grapalat"/>
          <w:sz w:val="20"/>
          <w:szCs w:val="20"/>
          <w:u w:val="single"/>
          <w:lang w:val="hy-AM"/>
        </w:rPr>
        <w:tab/>
      </w:r>
      <w:r w:rsidR="00B01CA2" w:rsidRPr="00C06F98">
        <w:rPr>
          <w:rFonts w:ascii="GHEA Grapalat" w:hAnsi="GHEA Grapalat"/>
          <w:sz w:val="20"/>
          <w:szCs w:val="20"/>
          <w:u w:val="single"/>
          <w:lang w:val="hy-AM"/>
        </w:rPr>
        <w:tab/>
      </w:r>
      <w:r w:rsidR="00B01CA2" w:rsidRPr="00C06F98">
        <w:rPr>
          <w:rFonts w:ascii="GHEA Grapalat" w:hAnsi="GHEA Grapalat"/>
          <w:sz w:val="20"/>
          <w:szCs w:val="20"/>
          <w:u w:val="single"/>
          <w:lang w:val="hy-AM"/>
        </w:rPr>
        <w:tab/>
      </w:r>
    </w:p>
    <w:p w14:paraId="5239E3E7" w14:textId="77777777" w:rsidR="00B01CA2" w:rsidRPr="00C06F98"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C06F98">
        <w:rPr>
          <w:rFonts w:ascii="GHEA Grapalat" w:hAnsi="GHEA Grapalat" w:cs="Sylfaen"/>
          <w:vertAlign w:val="superscript"/>
          <w:lang w:val="hy-AM"/>
        </w:rPr>
        <w:t xml:space="preserve">                         կնքվելիք պայմանագրի համարը </w:t>
      </w:r>
    </w:p>
    <w:p w14:paraId="11E90444" w14:textId="77777777" w:rsidR="00B01CA2" w:rsidRPr="00C06F98" w:rsidRDefault="00B01CA2" w:rsidP="00B01CA2">
      <w:pPr>
        <w:pStyle w:val="ListParagraph"/>
        <w:tabs>
          <w:tab w:val="left" w:pos="0"/>
        </w:tabs>
        <w:ind w:left="0"/>
        <w:mirrorIndents/>
        <w:jc w:val="both"/>
        <w:rPr>
          <w:rFonts w:ascii="GHEA Grapalat" w:hAnsi="GHEA Grapalat"/>
          <w:sz w:val="20"/>
          <w:szCs w:val="20"/>
          <w:u w:val="single"/>
          <w:lang w:val="hy-AM"/>
        </w:rPr>
      </w:pPr>
      <w:r w:rsidRPr="00C06F98">
        <w:rPr>
          <w:rFonts w:ascii="GHEA Grapalat" w:hAnsi="GHEA Grapalat"/>
          <w:sz w:val="20"/>
          <w:szCs w:val="20"/>
          <w:lang w:val="hy-AM"/>
        </w:rPr>
        <w:t>ծածկագրով կնքվելիք պայմանագիրն ուժի մեջ մտնելու օրվանից մինչև</w:t>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p>
    <w:p w14:paraId="33555508" w14:textId="77777777" w:rsidR="00B01CA2" w:rsidRPr="00C06F98" w:rsidRDefault="00B01CA2" w:rsidP="00B01CA2">
      <w:pPr>
        <w:pStyle w:val="ListParagraph"/>
        <w:tabs>
          <w:tab w:val="left" w:pos="0"/>
        </w:tabs>
        <w:ind w:left="0"/>
        <w:mirrorIndents/>
        <w:jc w:val="both"/>
        <w:rPr>
          <w:rFonts w:ascii="GHEA Grapalat" w:hAnsi="GHEA Grapalat"/>
          <w:sz w:val="20"/>
          <w:szCs w:val="20"/>
          <w:u w:val="single"/>
          <w:lang w:val="hy-AM"/>
        </w:rPr>
      </w:pPr>
      <w:r w:rsidRPr="00C06F98">
        <w:rPr>
          <w:rFonts w:ascii="GHEA Grapalat" w:hAnsi="GHEA Grapalat" w:cs="Sylfaen"/>
          <w:vertAlign w:val="superscript"/>
          <w:lang w:val="hy-AM"/>
        </w:rPr>
        <w:t xml:space="preserve">                                                                                                                                               </w:t>
      </w:r>
      <w:r w:rsidR="004823CC" w:rsidRPr="00C06F98">
        <w:rPr>
          <w:rFonts w:ascii="GHEA Grapalat" w:hAnsi="GHEA Grapalat" w:cs="Sylfaen"/>
          <w:vertAlign w:val="superscript"/>
          <w:lang w:val="hy-AM"/>
        </w:rPr>
        <w:t xml:space="preserve">          </w:t>
      </w:r>
      <w:r w:rsidRPr="00C06F98">
        <w:rPr>
          <w:rFonts w:ascii="GHEA Grapalat" w:hAnsi="GHEA Grapalat" w:cs="Sylfaen"/>
          <w:vertAlign w:val="superscript"/>
          <w:lang w:val="hy-AM"/>
        </w:rPr>
        <w:t xml:space="preserve">    կնքվելիք պայմանագրո</w:t>
      </w:r>
      <w:r w:rsidR="004823CC" w:rsidRPr="00C06F98">
        <w:rPr>
          <w:rFonts w:ascii="GHEA Grapalat" w:hAnsi="GHEA Grapalat" w:cs="Sylfaen"/>
          <w:vertAlign w:val="superscript"/>
          <w:lang w:val="hy-AM"/>
        </w:rPr>
        <w:t xml:space="preserve">վ նախատեսված </w:t>
      </w:r>
    </w:p>
    <w:p w14:paraId="6BABF3D0" w14:textId="77777777" w:rsidR="00B01CA2" w:rsidRPr="00C06F98" w:rsidRDefault="00B01CA2" w:rsidP="00B01CA2">
      <w:pPr>
        <w:pStyle w:val="ListParagraph"/>
        <w:tabs>
          <w:tab w:val="left" w:pos="0"/>
        </w:tabs>
        <w:ind w:left="0"/>
        <w:mirrorIndents/>
        <w:jc w:val="both"/>
        <w:rPr>
          <w:rFonts w:ascii="GHEA Grapalat" w:hAnsi="GHEA Grapalat" w:cs="Sylfaen"/>
          <w:vertAlign w:val="superscript"/>
          <w:lang w:val="hy-AM"/>
        </w:rPr>
      </w:pP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p>
    <w:p w14:paraId="3EB55F95" w14:textId="77777777" w:rsidR="00B01CA2" w:rsidRPr="00C06F98" w:rsidRDefault="00B01CA2" w:rsidP="00B01CA2">
      <w:pPr>
        <w:pStyle w:val="ListParagraph"/>
        <w:tabs>
          <w:tab w:val="left" w:pos="0"/>
        </w:tabs>
        <w:ind w:left="0"/>
        <w:mirrorIndents/>
        <w:jc w:val="both"/>
        <w:rPr>
          <w:rFonts w:ascii="GHEA Grapalat" w:hAnsi="GHEA Grapalat"/>
          <w:sz w:val="20"/>
          <w:szCs w:val="20"/>
          <w:u w:val="single"/>
          <w:lang w:val="hy-AM"/>
        </w:rPr>
      </w:pPr>
      <w:r w:rsidRPr="00C06F98">
        <w:rPr>
          <w:rFonts w:ascii="GHEA Grapalat" w:hAnsi="GHEA Grapalat" w:cs="Sylfaen"/>
          <w:vertAlign w:val="superscript"/>
          <w:lang w:val="hy-AM"/>
        </w:rPr>
        <w:t xml:space="preserve"> աշխատանքի կատ</w:t>
      </w:r>
      <w:r w:rsidR="004823CC" w:rsidRPr="00C06F98">
        <w:rPr>
          <w:rFonts w:ascii="GHEA Grapalat" w:hAnsi="GHEA Grapalat" w:cs="Sylfaen"/>
          <w:vertAlign w:val="superscript"/>
          <w:lang w:val="hy-AM"/>
        </w:rPr>
        <w:t xml:space="preserve">արման </w:t>
      </w:r>
      <w:r w:rsidRPr="00C06F98">
        <w:rPr>
          <w:rFonts w:ascii="GHEA Grapalat" w:hAnsi="GHEA Grapalat" w:cs="Sylfaen"/>
          <w:vertAlign w:val="superscript"/>
          <w:lang w:val="hy-AM"/>
        </w:rPr>
        <w:t xml:space="preserve">վերջնաժամկետը  </w:t>
      </w:r>
    </w:p>
    <w:p w14:paraId="55AE9ADC" w14:textId="57F6BC2E" w:rsidR="00AB37ED" w:rsidRPr="00C06F98" w:rsidRDefault="00B01CA2" w:rsidP="00AB37ED">
      <w:pPr>
        <w:pStyle w:val="ListParagraph"/>
        <w:tabs>
          <w:tab w:val="left" w:pos="0"/>
        </w:tabs>
        <w:ind w:left="0"/>
        <w:mirrorIndents/>
        <w:jc w:val="both"/>
        <w:rPr>
          <w:rFonts w:ascii="GHEA Grapalat" w:eastAsia="Calibri" w:hAnsi="GHEA Grapalat"/>
          <w:color w:val="000000"/>
          <w:sz w:val="20"/>
          <w:szCs w:val="20"/>
          <w:lang w:val="hy-AM"/>
        </w:rPr>
      </w:pPr>
      <w:r w:rsidRPr="00C06F98">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AB37ED" w:rsidRPr="00C06F98">
        <w:rPr>
          <w:rFonts w:ascii="GHEA Grapalat" w:hAnsi="GHEA Grapalat"/>
          <w:sz w:val="20"/>
          <w:szCs w:val="20"/>
          <w:lang w:val="hy-AM"/>
        </w:rPr>
        <w:t>՝</w:t>
      </w:r>
      <w:r w:rsidRPr="00C06F98">
        <w:rPr>
          <w:rFonts w:ascii="GHEA Grapalat" w:hAnsi="GHEA Grapalat"/>
          <w:sz w:val="20"/>
          <w:szCs w:val="20"/>
          <w:lang w:val="hy-AM"/>
        </w:rPr>
        <w:t xml:space="preserve"> </w:t>
      </w:r>
      <w:r w:rsidR="00AB37ED" w:rsidRPr="00C06F98">
        <w:rPr>
          <w:rFonts w:ascii="GHEA Grapalat" w:hAnsi="GHEA Grapalat"/>
          <w:sz w:val="20"/>
          <w:szCs w:val="20"/>
          <w:lang w:val="hy-AM"/>
        </w:rPr>
        <w:t xml:space="preserve"> </w:t>
      </w:r>
      <w:hyperlink r:id="rId18" w:history="1">
        <w:r w:rsidR="00E977C6" w:rsidRPr="00C06F98">
          <w:rPr>
            <w:rStyle w:val="Hyperlink"/>
            <w:rFonts w:ascii="GHEA Grapalat" w:hAnsi="GHEA Grapalat"/>
            <w:sz w:val="20"/>
            <w:szCs w:val="20"/>
            <w:lang w:val="hy-AM"/>
          </w:rPr>
          <w:t>sergey.simonyan@yerevan.am</w:t>
        </w:r>
      </w:hyperlink>
      <w:r w:rsidR="00AB37ED" w:rsidRPr="00C06F98">
        <w:rPr>
          <w:rFonts w:ascii="GHEA Grapalat" w:hAnsi="GHEA Grapalat"/>
          <w:color w:val="000000"/>
          <w:sz w:val="20"/>
          <w:szCs w:val="20"/>
          <w:lang w:val="hy-AM"/>
        </w:rPr>
        <w:t xml:space="preserve">  էլեկտրոնային փոստի           </w:t>
      </w:r>
    </w:p>
    <w:p w14:paraId="4F20BC0F" w14:textId="155CD15A" w:rsidR="00B01CA2" w:rsidRPr="00C06F98" w:rsidRDefault="00B01CA2" w:rsidP="00B01CA2">
      <w:pPr>
        <w:pStyle w:val="ListParagraph"/>
        <w:tabs>
          <w:tab w:val="left" w:pos="0"/>
        </w:tabs>
        <w:ind w:left="0"/>
        <w:mirrorIndents/>
        <w:jc w:val="both"/>
        <w:rPr>
          <w:rFonts w:ascii="GHEA Grapalat" w:hAnsi="GHEA Grapalat"/>
          <w:sz w:val="20"/>
          <w:szCs w:val="20"/>
          <w:lang w:val="hy-AM"/>
        </w:rPr>
      </w:pPr>
      <w:r w:rsidRPr="00C06F98">
        <w:rPr>
          <w:rFonts w:ascii="GHEA Grapalat" w:hAnsi="GHEA Grapalat"/>
          <w:sz w:val="20"/>
          <w:szCs w:val="20"/>
          <w:lang w:val="hy-AM"/>
        </w:rPr>
        <w:t xml:space="preserve">հասցեին։     </w:t>
      </w:r>
    </w:p>
    <w:p w14:paraId="35DB58A0" w14:textId="77777777" w:rsidR="00091EBC" w:rsidRPr="00C06F98" w:rsidRDefault="00091EBC"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C06F98">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AE3CF69" w14:textId="77777777" w:rsidR="007B3D9D" w:rsidRPr="00C06F98" w:rsidRDefault="007B3D9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C06F98">
        <w:rPr>
          <w:rFonts w:ascii="GHEA Grapalat" w:hAnsi="GHEA Grapalat"/>
          <w:sz w:val="20"/>
          <w:szCs w:val="20"/>
          <w:lang w:val="hy-AM"/>
        </w:rPr>
        <w:t>1</w:t>
      </w:r>
      <w:r w:rsidR="00091EBC" w:rsidRPr="00C06F98">
        <w:rPr>
          <w:rFonts w:ascii="GHEA Grapalat" w:hAnsi="GHEA Grapalat"/>
          <w:sz w:val="20"/>
          <w:szCs w:val="20"/>
          <w:lang w:val="hy-AM"/>
        </w:rPr>
        <w:t xml:space="preserve">) </w:t>
      </w:r>
      <w:r w:rsidR="007A5E2D" w:rsidRPr="00C06F98">
        <w:rPr>
          <w:rFonts w:ascii="GHEA Grapalat" w:hAnsi="GHEA Grapalat"/>
          <w:sz w:val="20"/>
          <w:szCs w:val="20"/>
          <w:lang w:val="hy-AM"/>
        </w:rPr>
        <w:t xml:space="preserve">N </w:t>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0024041A" w:rsidRPr="00C06F98">
        <w:rPr>
          <w:rFonts w:ascii="GHEA Grapalat" w:hAnsi="GHEA Grapalat"/>
          <w:sz w:val="20"/>
          <w:szCs w:val="20"/>
          <w:u w:val="single"/>
          <w:lang w:val="hy-AM"/>
        </w:rPr>
        <w:tab/>
      </w:r>
      <w:r w:rsidRPr="00C06F98">
        <w:rPr>
          <w:rFonts w:ascii="GHEA Grapalat" w:hAnsi="GHEA Grapalat"/>
          <w:sz w:val="20"/>
          <w:szCs w:val="20"/>
          <w:lang w:val="hy-AM"/>
        </w:rPr>
        <w:t xml:space="preserve"> ծածկագրով կնքված պայմանագրի, ներառյալ նաև դրանում </w:t>
      </w:r>
    </w:p>
    <w:p w14:paraId="5098CE74" w14:textId="77777777" w:rsidR="007B3D9D" w:rsidRPr="00C06F98"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C06F98">
        <w:rPr>
          <w:rFonts w:ascii="GHEA Grapalat" w:hAnsi="GHEA Grapalat" w:cs="Sylfaen"/>
          <w:vertAlign w:val="superscript"/>
          <w:lang w:val="hy-AM"/>
        </w:rPr>
        <w:t xml:space="preserve">                 </w:t>
      </w:r>
      <w:r w:rsidR="0024041A" w:rsidRPr="00C06F98">
        <w:rPr>
          <w:rFonts w:ascii="GHEA Grapalat" w:hAnsi="GHEA Grapalat" w:cs="Sylfaen"/>
          <w:vertAlign w:val="superscript"/>
          <w:lang w:val="hy-AM"/>
        </w:rPr>
        <w:t xml:space="preserve">       </w:t>
      </w:r>
      <w:r w:rsidRPr="00C06F98">
        <w:rPr>
          <w:rFonts w:ascii="GHEA Grapalat" w:hAnsi="GHEA Grapalat" w:cs="Sylfaen"/>
          <w:vertAlign w:val="superscript"/>
          <w:lang w:val="hy-AM"/>
        </w:rPr>
        <w:t xml:space="preserve">  կնքվելիք պայմանագրի </w:t>
      </w:r>
      <w:r w:rsidR="007A5E2D" w:rsidRPr="00C06F98">
        <w:rPr>
          <w:rFonts w:ascii="GHEA Grapalat" w:hAnsi="GHEA Grapalat" w:cs="Sylfaen"/>
          <w:vertAlign w:val="superscript"/>
          <w:lang w:val="hy-AM"/>
        </w:rPr>
        <w:t>համարը</w:t>
      </w:r>
    </w:p>
    <w:p w14:paraId="113513C8" w14:textId="77777777" w:rsidR="00091EBC" w:rsidRPr="00C06F98" w:rsidRDefault="007B3D9D" w:rsidP="007B3D9D">
      <w:pPr>
        <w:pStyle w:val="NormalWeb"/>
        <w:shd w:val="clear" w:color="auto" w:fill="FFFFFF"/>
        <w:spacing w:before="0" w:beforeAutospacing="0" w:after="0" w:afterAutospacing="0"/>
        <w:rPr>
          <w:rFonts w:ascii="GHEA Grapalat" w:hAnsi="GHEA Grapalat"/>
          <w:sz w:val="20"/>
          <w:szCs w:val="20"/>
          <w:lang w:val="hy-AM"/>
        </w:rPr>
      </w:pPr>
      <w:r w:rsidRPr="00C06F98">
        <w:rPr>
          <w:rFonts w:ascii="GHEA Grapalat" w:hAnsi="GHEA Grapalat"/>
          <w:sz w:val="20"/>
          <w:szCs w:val="20"/>
          <w:lang w:val="hy-AM"/>
        </w:rPr>
        <w:t>կատարված փոփոխությունների, լրացուցիչ համաձայնագրերի պատճենները</w:t>
      </w:r>
      <w:r w:rsidR="00091EBC" w:rsidRPr="00C06F98">
        <w:rPr>
          <w:rFonts w:ascii="GHEA Grapalat" w:hAnsi="GHEA Grapalat"/>
          <w:sz w:val="20"/>
          <w:szCs w:val="20"/>
          <w:lang w:val="hy-AM"/>
        </w:rPr>
        <w:t>.</w:t>
      </w:r>
    </w:p>
    <w:p w14:paraId="3C4498C1" w14:textId="77777777" w:rsidR="007B3D9D" w:rsidRPr="00C06F98"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2</w:t>
      </w:r>
      <w:r w:rsidR="00091EBC" w:rsidRPr="00C06F98">
        <w:rPr>
          <w:rFonts w:ascii="GHEA Grapalat" w:hAnsi="GHEA Grapalat"/>
          <w:sz w:val="20"/>
          <w:szCs w:val="20"/>
          <w:lang w:val="hy-AM"/>
        </w:rPr>
        <w:t xml:space="preserve">) </w:t>
      </w:r>
      <w:r w:rsidRPr="00C06F98">
        <w:rPr>
          <w:rFonts w:ascii="GHEA Grapalat" w:hAnsi="GHEA Grapalat"/>
          <w:sz w:val="20"/>
          <w:szCs w:val="20"/>
          <w:lang w:val="hy-AM"/>
        </w:rPr>
        <w:t xml:space="preserve">բենեֆիցիարի կողմից պայմանագիրը միակողմանի լուծելու մասին </w:t>
      </w:r>
      <w:hyperlink r:id="rId19" w:history="1">
        <w:r w:rsidRPr="00C06F98">
          <w:rPr>
            <w:rStyle w:val="Hyperlink"/>
            <w:rFonts w:ascii="GHEA Grapalat" w:hAnsi="GHEA Grapalat"/>
            <w:color w:val="auto"/>
            <w:sz w:val="20"/>
            <w:szCs w:val="20"/>
            <w:lang w:val="hy-AM"/>
          </w:rPr>
          <w:t>www.procurement.am</w:t>
        </w:r>
      </w:hyperlink>
      <w:r w:rsidRPr="00C06F98">
        <w:rPr>
          <w:rFonts w:ascii="GHEA Grapalat" w:hAnsi="GHEA Grapalat"/>
          <w:sz w:val="20"/>
          <w:szCs w:val="20"/>
          <w:lang w:val="hy-AM"/>
        </w:rPr>
        <w:t xml:space="preserve"> հասց</w:t>
      </w:r>
      <w:r w:rsidR="00101A56" w:rsidRPr="00C06F98">
        <w:rPr>
          <w:rFonts w:ascii="GHEA Grapalat" w:hAnsi="GHEA Grapalat"/>
          <w:sz w:val="20"/>
          <w:szCs w:val="20"/>
          <w:lang w:val="hy-AM"/>
        </w:rPr>
        <w:t>ե</w:t>
      </w:r>
      <w:r w:rsidRPr="00C06F98">
        <w:rPr>
          <w:rFonts w:ascii="GHEA Grapalat" w:hAnsi="GHEA Grapalat"/>
          <w:sz w:val="20"/>
          <w:szCs w:val="20"/>
          <w:lang w:val="hy-AM"/>
        </w:rPr>
        <w:t>ով գործող տեղեկագրում հրապարակած ծանուցումը</w:t>
      </w:r>
      <w:r w:rsidR="00E038A0" w:rsidRPr="00C06F98">
        <w:rPr>
          <w:rFonts w:ascii="GHEA Grapalat" w:hAnsi="GHEA Grapalat"/>
          <w:sz w:val="20"/>
          <w:szCs w:val="20"/>
          <w:lang w:val="hy-AM"/>
        </w:rPr>
        <w:t>:</w:t>
      </w:r>
    </w:p>
    <w:p w14:paraId="2EA4E753" w14:textId="77777777" w:rsidR="00091EBC" w:rsidRPr="00C06F98"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C06F98">
        <w:rPr>
          <w:rFonts w:ascii="GHEA Grapalat" w:hAnsi="GHEA Grapalat"/>
          <w:sz w:val="20"/>
          <w:szCs w:val="20"/>
          <w:lang w:val="hy-AM"/>
        </w:rPr>
        <w:t>ց</w:t>
      </w:r>
      <w:r w:rsidRPr="00C06F98">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74B325F" w14:textId="77777777" w:rsidR="00091EBC" w:rsidRPr="00C06F98" w:rsidRDefault="000265B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C06F98">
        <w:rPr>
          <w:rFonts w:ascii="GHEA Grapalat" w:hAnsi="GHEA Grapalat"/>
          <w:sz w:val="20"/>
          <w:szCs w:val="20"/>
          <w:lang w:val="hy-AM"/>
        </w:rPr>
        <w:t>8</w:t>
      </w:r>
      <w:r w:rsidR="00091EBC" w:rsidRPr="00C06F98">
        <w:rPr>
          <w:rFonts w:ascii="GHEA Grapalat" w:hAnsi="GHEA Grapalat"/>
          <w:sz w:val="20"/>
          <w:szCs w:val="20"/>
          <w:lang w:val="hy-AM"/>
        </w:rPr>
        <w:t>. Երաշխիք տվող անձը մերժում է բենեֆիցիարի պահանջը, եթե`</w:t>
      </w:r>
    </w:p>
    <w:p w14:paraId="6AD82A78" w14:textId="77777777" w:rsidR="00091EBC" w:rsidRPr="00C06F98"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1) պահանջը կամ կից փաստաթղթերը չեն համապատասխանում սույն երաշխիքի պայմաններին.</w:t>
      </w:r>
    </w:p>
    <w:p w14:paraId="01E23422" w14:textId="77777777" w:rsidR="00091EBC" w:rsidRPr="00C06F98"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C06F98">
        <w:rPr>
          <w:rFonts w:ascii="GHEA Grapalat" w:hAnsi="GHEA Grapalat"/>
          <w:sz w:val="20"/>
          <w:szCs w:val="20"/>
          <w:lang w:val="hy-AM"/>
        </w:rPr>
        <w:t>2) պահանջը ներկայացվել է երաշխիքով սահմանված ժամկետի ավարտից հետո:</w:t>
      </w:r>
    </w:p>
    <w:p w14:paraId="5DF6BD9D" w14:textId="77777777" w:rsidR="00091EBC" w:rsidRPr="00C06F98" w:rsidRDefault="000265BD"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9</w:t>
      </w:r>
      <w:r w:rsidR="00091EBC" w:rsidRPr="00C06F98">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FE18B3A" w14:textId="606D993F" w:rsidR="008D2826" w:rsidRPr="00C06F98" w:rsidRDefault="00091EBC" w:rsidP="00494F74">
      <w:pPr>
        <w:pStyle w:val="NormalWeb"/>
        <w:shd w:val="clear" w:color="auto" w:fill="FFFFFF"/>
        <w:spacing w:before="0" w:beforeAutospacing="0" w:after="0" w:afterAutospacing="0"/>
        <w:ind w:firstLine="375"/>
        <w:jc w:val="both"/>
        <w:rPr>
          <w:rFonts w:ascii="GHEA Grapalat" w:hAnsi="GHEA Grapalat" w:cs="Sylfaen"/>
          <w:b/>
          <w:lang w:val="hy-AM"/>
        </w:rPr>
      </w:pPr>
      <w:r w:rsidRPr="00C06F98">
        <w:rPr>
          <w:rFonts w:ascii="GHEA Grapalat" w:hAnsi="GHEA Grapalat"/>
          <w:sz w:val="20"/>
          <w:szCs w:val="20"/>
          <w:lang w:val="hy-AM"/>
        </w:rPr>
        <w:t>1</w:t>
      </w:r>
      <w:r w:rsidR="000265BD" w:rsidRPr="00C06F98">
        <w:rPr>
          <w:rFonts w:ascii="GHEA Grapalat" w:hAnsi="GHEA Grapalat"/>
          <w:sz w:val="20"/>
          <w:szCs w:val="20"/>
          <w:lang w:val="hy-AM"/>
        </w:rPr>
        <w:t>0</w:t>
      </w:r>
      <w:r w:rsidRPr="00C06F98">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7AB6D6A6" w14:textId="67BA4478" w:rsidR="005326E7" w:rsidRPr="00C06F98" w:rsidRDefault="005326E7" w:rsidP="005326E7">
      <w:pPr>
        <w:pStyle w:val="BodyTextIndent3"/>
        <w:spacing w:line="240" w:lineRule="auto"/>
        <w:jc w:val="right"/>
        <w:rPr>
          <w:rFonts w:ascii="GHEA Grapalat" w:hAnsi="GHEA Grapalat" w:cs="Arial"/>
          <w:b/>
          <w:lang w:val="hy-AM"/>
        </w:rPr>
      </w:pPr>
      <w:r w:rsidRPr="00C06F98">
        <w:rPr>
          <w:rFonts w:ascii="GHEA Grapalat" w:hAnsi="GHEA Grapalat" w:cs="Sylfaen"/>
          <w:b/>
          <w:lang w:val="hy-AM"/>
        </w:rPr>
        <w:lastRenderedPageBreak/>
        <w:t>Հավելված</w:t>
      </w:r>
      <w:r w:rsidRPr="00C06F98">
        <w:rPr>
          <w:rFonts w:ascii="GHEA Grapalat" w:hAnsi="GHEA Grapalat" w:cs="Arial"/>
          <w:b/>
          <w:lang w:val="hy-AM"/>
        </w:rPr>
        <w:t xml:space="preserve"> 4</w:t>
      </w:r>
      <w:r w:rsidR="00224D20" w:rsidRPr="00C06F98">
        <w:rPr>
          <w:rFonts w:ascii="GHEA Grapalat" w:hAnsi="GHEA Grapalat" w:cs="Arial"/>
          <w:b/>
          <w:lang w:val="hy-AM"/>
        </w:rPr>
        <w:t>.</w:t>
      </w:r>
      <w:r w:rsidRPr="00C06F98">
        <w:rPr>
          <w:rFonts w:ascii="GHEA Grapalat" w:hAnsi="GHEA Grapalat" w:cs="Arial"/>
          <w:b/>
          <w:lang w:val="hy-AM"/>
        </w:rPr>
        <w:t>1</w:t>
      </w:r>
    </w:p>
    <w:p w14:paraId="01A5C0C8" w14:textId="2209BDBC" w:rsidR="00BC4111" w:rsidRPr="00C06F98" w:rsidRDefault="00BC4111" w:rsidP="00BC4111">
      <w:pPr>
        <w:pStyle w:val="BodyTextIndent3"/>
        <w:spacing w:line="240" w:lineRule="auto"/>
        <w:jc w:val="right"/>
        <w:rPr>
          <w:rFonts w:ascii="GHEA Grapalat" w:hAnsi="GHEA Grapalat" w:cs="Arial"/>
          <w:b/>
          <w:lang w:val="hy-AM"/>
        </w:rPr>
      </w:pPr>
      <w:r w:rsidRPr="00C06F98">
        <w:rPr>
          <w:rFonts w:ascii="GHEA Grapalat" w:hAnsi="GHEA Grapalat"/>
          <w:sz w:val="24"/>
          <w:szCs w:val="24"/>
          <w:lang w:val="hy-AM"/>
        </w:rPr>
        <w:t>«</w:t>
      </w:r>
      <w:r w:rsidR="00C06F98">
        <w:rPr>
          <w:rFonts w:ascii="GHEA Grapalat" w:hAnsi="GHEA Grapalat"/>
          <w:b/>
          <w:lang w:val="hy-AM"/>
        </w:rPr>
        <w:t>ԵՔ-ԲՄԱՇՁԲ-</w:t>
      </w:r>
      <w:r w:rsidR="009D5900">
        <w:rPr>
          <w:rFonts w:ascii="GHEA Grapalat" w:hAnsi="GHEA Grapalat"/>
          <w:b/>
          <w:lang w:val="hy-AM"/>
        </w:rPr>
        <w:t>26/35</w:t>
      </w:r>
      <w:r w:rsidRPr="00C06F98">
        <w:rPr>
          <w:rFonts w:ascii="GHEA Grapalat" w:hAnsi="GHEA Grapalat"/>
          <w:sz w:val="24"/>
          <w:szCs w:val="24"/>
          <w:lang w:val="hy-AM"/>
        </w:rPr>
        <w:t>»</w:t>
      </w:r>
      <w:r w:rsidRPr="00C06F98">
        <w:rPr>
          <w:rFonts w:ascii="GHEA Grapalat" w:hAnsi="GHEA Grapalat" w:cs="Sylfaen"/>
          <w:b/>
          <w:lang w:val="hy-AM"/>
        </w:rPr>
        <w:t>*</w:t>
      </w:r>
      <w:r w:rsidRPr="00C06F98">
        <w:rPr>
          <w:rFonts w:ascii="GHEA Grapalat" w:hAnsi="GHEA Grapalat"/>
          <w:b/>
          <w:lang w:val="hy-AM"/>
        </w:rPr>
        <w:t xml:space="preserve">  </w:t>
      </w:r>
      <w:r w:rsidRPr="00C06F98">
        <w:rPr>
          <w:rFonts w:ascii="GHEA Grapalat" w:hAnsi="GHEA Grapalat" w:cs="Sylfaen"/>
          <w:b/>
          <w:lang w:val="hy-AM"/>
        </w:rPr>
        <w:t>ծածկագրով</w:t>
      </w:r>
    </w:p>
    <w:p w14:paraId="4EE176EC" w14:textId="3E901782" w:rsidR="00BC4111" w:rsidRPr="00C06F98" w:rsidRDefault="00F57EA6" w:rsidP="00BC4111">
      <w:pPr>
        <w:pStyle w:val="BodyTextIndent3"/>
        <w:spacing w:line="240" w:lineRule="auto"/>
        <w:jc w:val="right"/>
        <w:rPr>
          <w:rFonts w:ascii="GHEA Grapalat" w:hAnsi="GHEA Grapalat" w:cs="Sylfaen"/>
          <w:b/>
          <w:lang w:val="hy-AM"/>
        </w:rPr>
      </w:pPr>
      <w:r w:rsidRPr="00C06F98">
        <w:rPr>
          <w:rFonts w:ascii="GHEA Grapalat" w:hAnsi="GHEA Grapalat" w:cs="Sylfaen"/>
          <w:b/>
          <w:lang w:val="hy-AM"/>
        </w:rPr>
        <w:t>բաց մրցույթ</w:t>
      </w:r>
      <w:r w:rsidR="00BC4111" w:rsidRPr="00C06F98">
        <w:rPr>
          <w:rFonts w:ascii="GHEA Grapalat" w:hAnsi="GHEA Grapalat" w:cs="Arial"/>
          <w:b/>
          <w:lang w:val="hy-AM"/>
        </w:rPr>
        <w:t xml:space="preserve">ի </w:t>
      </w:r>
      <w:r w:rsidR="00BC4111" w:rsidRPr="00C06F98">
        <w:rPr>
          <w:rFonts w:ascii="GHEA Grapalat" w:hAnsi="GHEA Grapalat" w:cs="Sylfaen"/>
          <w:b/>
          <w:lang w:val="hy-AM"/>
        </w:rPr>
        <w:t>հրավերի</w:t>
      </w:r>
    </w:p>
    <w:p w14:paraId="72DE45ED" w14:textId="77777777" w:rsidR="0030675A" w:rsidRPr="00C06F98" w:rsidRDefault="0030675A" w:rsidP="007862B1">
      <w:pPr>
        <w:pStyle w:val="BodyTextIndent3"/>
        <w:spacing w:line="240" w:lineRule="auto"/>
        <w:jc w:val="right"/>
        <w:rPr>
          <w:rFonts w:ascii="GHEA Grapalat" w:hAnsi="GHEA Grapalat"/>
          <w:b/>
          <w:lang w:val="hy-AM"/>
        </w:rPr>
      </w:pPr>
    </w:p>
    <w:p w14:paraId="542D9BBE" w14:textId="77777777" w:rsidR="0030675A" w:rsidRPr="00C06F98" w:rsidRDefault="0030675A" w:rsidP="007862B1">
      <w:pPr>
        <w:pStyle w:val="BodyTextIndent3"/>
        <w:spacing w:line="240" w:lineRule="auto"/>
        <w:jc w:val="right"/>
        <w:rPr>
          <w:rFonts w:ascii="GHEA Grapalat" w:hAnsi="GHEA Grapalat"/>
          <w:b/>
          <w:lang w:val="hy-AM"/>
        </w:rPr>
      </w:pPr>
    </w:p>
    <w:p w14:paraId="74BCB198" w14:textId="77777777" w:rsidR="0030675A" w:rsidRPr="00C06F98" w:rsidRDefault="0030675A" w:rsidP="0030675A">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C06F98">
        <w:rPr>
          <w:rStyle w:val="Strong"/>
          <w:rFonts w:ascii="GHEA Grapalat" w:hAnsi="GHEA Grapalat"/>
          <w:sz w:val="20"/>
          <w:szCs w:val="20"/>
          <w:lang w:val="hy-AM"/>
        </w:rPr>
        <w:t>ԵՐԱՇԽԻՔ N __________</w:t>
      </w:r>
    </w:p>
    <w:p w14:paraId="05F611CD" w14:textId="77777777" w:rsidR="0030675A" w:rsidRPr="00C06F98" w:rsidRDefault="0030675A" w:rsidP="0030675A">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C06F98">
        <w:rPr>
          <w:rStyle w:val="Strong"/>
          <w:rFonts w:ascii="GHEA Grapalat" w:hAnsi="GHEA Grapalat"/>
          <w:sz w:val="20"/>
          <w:szCs w:val="20"/>
          <w:lang w:val="hy-AM"/>
        </w:rPr>
        <w:t>(որակավորման ապահովում)</w:t>
      </w:r>
    </w:p>
    <w:p w14:paraId="4C15A96F" w14:textId="77777777" w:rsidR="0030675A" w:rsidRPr="00C06F98" w:rsidRDefault="0030675A" w:rsidP="0030675A">
      <w:pPr>
        <w:pStyle w:val="NormalWeb"/>
        <w:shd w:val="clear" w:color="auto" w:fill="FFFFFF"/>
        <w:ind w:firstLine="375"/>
        <w:rPr>
          <w:rStyle w:val="Strong"/>
          <w:rFonts w:ascii="GHEA Grapalat" w:hAnsi="GHEA Grapalat"/>
          <w:b w:val="0"/>
          <w:bCs w:val="0"/>
          <w:sz w:val="20"/>
          <w:szCs w:val="20"/>
          <w:u w:val="single"/>
          <w:lang w:val="hy-AM"/>
        </w:rPr>
      </w:pPr>
      <w:r w:rsidRPr="00C06F98">
        <w:rPr>
          <w:rStyle w:val="Strong"/>
          <w:rFonts w:ascii="GHEA Grapalat" w:hAnsi="GHEA Grapalat"/>
          <w:b w:val="0"/>
          <w:bCs w:val="0"/>
          <w:sz w:val="20"/>
          <w:szCs w:val="20"/>
          <w:lang w:val="hy-AM"/>
        </w:rPr>
        <w:tab/>
        <w:t xml:space="preserve">1.Սույն երաշխիքը (այսուհետ՝ երաշխիք) հանդիսանում է </w:t>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p>
    <w:p w14:paraId="7611D77F" w14:textId="77777777" w:rsidR="0030675A" w:rsidRPr="00C06F98" w:rsidRDefault="0030675A" w:rsidP="0030675A">
      <w:pPr>
        <w:pStyle w:val="NormalWeb"/>
        <w:shd w:val="clear" w:color="auto" w:fill="FFFFFF"/>
        <w:spacing w:before="0" w:beforeAutospacing="0" w:after="0" w:afterAutospacing="0"/>
        <w:ind w:left="5664" w:firstLine="708"/>
        <w:rPr>
          <w:rStyle w:val="Strong"/>
          <w:lang w:val="hy-AM"/>
        </w:rPr>
      </w:pPr>
      <w:r w:rsidRPr="00C06F98">
        <w:rPr>
          <w:rFonts w:ascii="GHEA Grapalat" w:hAnsi="GHEA Grapalat" w:cs="Sylfaen"/>
          <w:vertAlign w:val="superscript"/>
          <w:lang w:val="hy-AM"/>
        </w:rPr>
        <w:t xml:space="preserve">          պատվիրատուի անվանումը</w:t>
      </w:r>
    </w:p>
    <w:p w14:paraId="25850A9D" w14:textId="77777777" w:rsidR="0030675A" w:rsidRPr="00C06F98" w:rsidRDefault="0030675A" w:rsidP="0030675A">
      <w:pPr>
        <w:pStyle w:val="NormalWeb"/>
        <w:shd w:val="clear" w:color="auto" w:fill="FFFFFF"/>
        <w:spacing w:before="0" w:beforeAutospacing="0" w:after="0" w:afterAutospacing="0"/>
        <w:rPr>
          <w:rFonts w:ascii="GHEA Grapalat" w:hAnsi="GHEA Grapalat" w:cs="Sylfaen"/>
          <w:vertAlign w:val="superscript"/>
          <w:lang w:val="hy-AM"/>
        </w:rPr>
      </w:pPr>
      <w:r w:rsidRPr="00C06F98">
        <w:rPr>
          <w:rStyle w:val="Strong"/>
          <w:rFonts w:ascii="GHEA Grapalat" w:hAnsi="GHEA Grapalat"/>
          <w:b w:val="0"/>
          <w:bCs w:val="0"/>
          <w:sz w:val="20"/>
          <w:szCs w:val="20"/>
          <w:lang w:val="hy-AM"/>
        </w:rPr>
        <w:t xml:space="preserve">(այսուհետ՝ բենեֆիցիար) կողմից </w:t>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lang w:val="hy-AM"/>
        </w:rPr>
        <w:t xml:space="preserve"> ծածկագրով կազմակերպված</w:t>
      </w:r>
      <w:r w:rsidRPr="00C06F98">
        <w:rPr>
          <w:rFonts w:cs="Sylfaen"/>
          <w:vertAlign w:val="superscript"/>
          <w:lang w:val="hy-AM"/>
        </w:rPr>
        <w:t xml:space="preserve">                       </w:t>
      </w:r>
      <w:r w:rsidRPr="00C06F98">
        <w:rPr>
          <w:rFonts w:cs="Sylfaen"/>
          <w:vertAlign w:val="superscript"/>
          <w:lang w:val="hy-AM"/>
        </w:rPr>
        <w:tab/>
      </w:r>
      <w:r w:rsidRPr="00C06F98">
        <w:rPr>
          <w:rFonts w:cs="Sylfaen"/>
          <w:vertAlign w:val="superscript"/>
          <w:lang w:val="hy-AM"/>
        </w:rPr>
        <w:tab/>
      </w:r>
      <w:r w:rsidRPr="00C06F98">
        <w:rPr>
          <w:rFonts w:cs="Sylfaen"/>
          <w:vertAlign w:val="superscript"/>
          <w:lang w:val="hy-AM"/>
        </w:rPr>
        <w:tab/>
      </w:r>
      <w:r w:rsidRPr="00C06F98">
        <w:rPr>
          <w:rFonts w:cs="Sylfaen"/>
          <w:vertAlign w:val="superscript"/>
          <w:lang w:val="hy-AM"/>
        </w:rPr>
        <w:tab/>
      </w:r>
      <w:r w:rsidRPr="00C06F98">
        <w:rPr>
          <w:rFonts w:cs="Sylfaen"/>
          <w:vertAlign w:val="superscript"/>
          <w:lang w:val="hy-AM"/>
        </w:rPr>
        <w:tab/>
      </w:r>
      <w:r w:rsidRPr="00C06F98">
        <w:rPr>
          <w:rFonts w:cs="Sylfaen"/>
          <w:vertAlign w:val="superscript"/>
          <w:lang w:val="hy-AM"/>
        </w:rPr>
        <w:tab/>
      </w:r>
      <w:r w:rsidRPr="00C06F98">
        <w:rPr>
          <w:rFonts w:ascii="GHEA Grapalat" w:hAnsi="GHEA Grapalat" w:cs="Sylfaen"/>
          <w:vertAlign w:val="superscript"/>
          <w:lang w:val="hy-AM"/>
        </w:rPr>
        <w:t xml:space="preserve">ընթացակարգի ծածկագիրը </w:t>
      </w:r>
    </w:p>
    <w:p w14:paraId="7BF4FD07" w14:textId="77777777" w:rsidR="0030675A" w:rsidRPr="00C06F98" w:rsidRDefault="0030675A" w:rsidP="0030675A">
      <w:pPr>
        <w:pStyle w:val="NormalWeb"/>
        <w:shd w:val="clear" w:color="auto" w:fill="FFFFFF"/>
        <w:spacing w:before="0" w:beforeAutospacing="0" w:after="0" w:afterAutospacing="0"/>
        <w:rPr>
          <w:rStyle w:val="Strong"/>
          <w:b w:val="0"/>
          <w:bCs w:val="0"/>
          <w:sz w:val="20"/>
          <w:szCs w:val="20"/>
          <w:lang w:val="hy-AM"/>
        </w:rPr>
      </w:pPr>
      <w:r w:rsidRPr="00C06F98">
        <w:rPr>
          <w:rStyle w:val="Strong"/>
          <w:rFonts w:ascii="GHEA Grapalat" w:hAnsi="GHEA Grapalat"/>
          <w:b w:val="0"/>
          <w:bCs w:val="0"/>
          <w:sz w:val="20"/>
          <w:szCs w:val="20"/>
          <w:lang w:val="hy-AM"/>
        </w:rPr>
        <w:t xml:space="preserve">գնման ընթացակարգի արդյունքում </w:t>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lang w:val="hy-AM"/>
        </w:rPr>
        <w:t xml:space="preserve"> </w:t>
      </w:r>
    </w:p>
    <w:p w14:paraId="009BE723" w14:textId="77777777" w:rsidR="0030675A" w:rsidRPr="00C06F98" w:rsidRDefault="0030675A" w:rsidP="0030675A">
      <w:pPr>
        <w:pStyle w:val="NormalWeb"/>
        <w:shd w:val="clear" w:color="auto" w:fill="FFFFFF"/>
        <w:spacing w:before="0" w:beforeAutospacing="0" w:after="0" w:afterAutospacing="0"/>
        <w:ind w:firstLine="375"/>
        <w:rPr>
          <w:rFonts w:cs="Sylfaen"/>
          <w:vertAlign w:val="superscript"/>
          <w:lang w:val="hy-AM"/>
        </w:rPr>
      </w:pP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Fonts w:ascii="GHEA Grapalat" w:hAnsi="GHEA Grapalat" w:cs="Sylfaen"/>
          <w:vertAlign w:val="superscript"/>
          <w:lang w:val="hy-AM"/>
        </w:rPr>
        <w:t>ընտրված մասնակցի անվանումը</w:t>
      </w:r>
    </w:p>
    <w:p w14:paraId="77FEEB46" w14:textId="6F867B24" w:rsidR="0030675A" w:rsidRPr="00C06F98" w:rsidRDefault="0030675A" w:rsidP="0030675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6F98">
        <w:rPr>
          <w:rStyle w:val="Strong"/>
          <w:rFonts w:ascii="GHEA Grapalat" w:hAnsi="GHEA Grapalat"/>
          <w:b w:val="0"/>
          <w:bCs w:val="0"/>
          <w:sz w:val="20"/>
          <w:szCs w:val="20"/>
          <w:lang w:val="hy-AM"/>
        </w:rPr>
        <w:t>(այսուհետ՝ պրի</w:t>
      </w:r>
      <w:r w:rsidR="00ED1E15" w:rsidRPr="00C06F98">
        <w:rPr>
          <w:rStyle w:val="Strong"/>
          <w:rFonts w:ascii="GHEA Grapalat" w:hAnsi="GHEA Grapalat"/>
          <w:b w:val="0"/>
          <w:bCs w:val="0"/>
          <w:sz w:val="20"/>
          <w:szCs w:val="20"/>
          <w:lang w:val="hy-AM"/>
        </w:rPr>
        <w:t>ն</w:t>
      </w:r>
      <w:r w:rsidRPr="00C06F98">
        <w:rPr>
          <w:rStyle w:val="Strong"/>
          <w:rFonts w:ascii="GHEA Grapalat" w:hAnsi="GHEA Grapalat"/>
          <w:b w:val="0"/>
          <w:bCs w:val="0"/>
          <w:sz w:val="20"/>
          <w:szCs w:val="20"/>
          <w:lang w:val="hy-AM"/>
        </w:rPr>
        <w:t>ցիպալ) կողմից կնքվելիք N</w:t>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t xml:space="preserve">           </w:t>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t xml:space="preserve">  </w:t>
      </w:r>
      <w:r w:rsidRPr="00C06F98">
        <w:rPr>
          <w:rStyle w:val="Strong"/>
          <w:rFonts w:ascii="GHEA Grapalat" w:hAnsi="GHEA Grapalat"/>
          <w:b w:val="0"/>
          <w:bCs w:val="0"/>
          <w:sz w:val="20"/>
          <w:szCs w:val="20"/>
          <w:lang w:val="hy-AM"/>
        </w:rPr>
        <w:tab/>
        <w:t xml:space="preserve"> </w:t>
      </w:r>
      <w:r w:rsidRPr="00C06F98">
        <w:rPr>
          <w:rStyle w:val="Strong"/>
          <w:rFonts w:ascii="GHEA Grapalat" w:hAnsi="GHEA Grapalat"/>
          <w:b w:val="0"/>
          <w:bCs w:val="0"/>
          <w:sz w:val="20"/>
          <w:szCs w:val="20"/>
          <w:lang w:val="hy-AM"/>
        </w:rPr>
        <w:tab/>
        <w:t xml:space="preserve">            </w:t>
      </w:r>
      <w:r w:rsidRPr="00C06F98">
        <w:rPr>
          <w:rFonts w:ascii="GHEA Grapalat" w:hAnsi="GHEA Grapalat" w:cs="Sylfaen"/>
          <w:vertAlign w:val="superscript"/>
          <w:lang w:val="hy-AM"/>
        </w:rPr>
        <w:t>կնքվելիք պայմանագրի համարը</w:t>
      </w:r>
    </w:p>
    <w:p w14:paraId="0994DA2A" w14:textId="77777777" w:rsidR="0030675A" w:rsidRPr="00C06F98" w:rsidRDefault="0030675A" w:rsidP="0030675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06F98">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2E823455" w14:textId="77777777" w:rsidR="0030675A" w:rsidRPr="00C06F98" w:rsidRDefault="0030675A" w:rsidP="0030675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C06F98">
        <w:rPr>
          <w:rStyle w:val="Strong"/>
          <w:rFonts w:ascii="GHEA Grapalat" w:hAnsi="GHEA Grapalat"/>
          <w:b w:val="0"/>
          <w:bCs w:val="0"/>
          <w:sz w:val="20"/>
          <w:szCs w:val="20"/>
          <w:lang w:val="hy-AM"/>
        </w:rPr>
        <w:t xml:space="preserve">2. Երաշխիքով </w:t>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lang w:val="hy-AM"/>
        </w:rPr>
        <w:t xml:space="preserve"> (այսուհետ՝ երաշխիք տվող </w:t>
      </w:r>
    </w:p>
    <w:p w14:paraId="541E67C3" w14:textId="733B5632" w:rsidR="0030675A" w:rsidRPr="00C06F98" w:rsidRDefault="00F5285F" w:rsidP="0030675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t xml:space="preserve"> </w:t>
      </w:r>
      <w:r w:rsidR="0030675A" w:rsidRPr="00C06F98">
        <w:rPr>
          <w:rStyle w:val="Strong"/>
          <w:rFonts w:ascii="GHEA Grapalat" w:hAnsi="GHEA Grapalat"/>
          <w:b w:val="0"/>
          <w:bCs w:val="0"/>
          <w:sz w:val="20"/>
          <w:szCs w:val="20"/>
          <w:lang w:val="hy-AM"/>
        </w:rPr>
        <w:t xml:space="preserve"> </w:t>
      </w:r>
      <w:r w:rsidR="0030675A" w:rsidRPr="00C06F98">
        <w:rPr>
          <w:rFonts w:ascii="GHEA Grapalat" w:hAnsi="GHEA Grapalat" w:cs="Sylfaen"/>
          <w:vertAlign w:val="superscript"/>
          <w:lang w:val="hy-AM"/>
        </w:rPr>
        <w:t>երաշխիքը տվող բանկի</w:t>
      </w:r>
      <w:r w:rsidR="00101A56" w:rsidRPr="00C06F98">
        <w:rPr>
          <w:rFonts w:ascii="GHEA Grapalat" w:hAnsi="GHEA Grapalat" w:cs="Sylfaen"/>
          <w:vertAlign w:val="superscript"/>
          <w:lang w:val="hy-AM"/>
        </w:rPr>
        <w:t xml:space="preserve"> </w:t>
      </w:r>
      <w:r w:rsidR="0030675A" w:rsidRPr="00C06F98">
        <w:rPr>
          <w:rFonts w:ascii="GHEA Grapalat" w:hAnsi="GHEA Grapalat" w:cs="Sylfaen"/>
          <w:vertAlign w:val="superscript"/>
          <w:lang w:val="hy-AM"/>
        </w:rPr>
        <w:t>անվանումը</w:t>
      </w:r>
    </w:p>
    <w:p w14:paraId="2D7F773D" w14:textId="77777777" w:rsidR="0030675A" w:rsidRPr="00C06F98" w:rsidRDefault="0030675A" w:rsidP="0030675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06F98">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t xml:space="preserve">  </w:t>
      </w:r>
    </w:p>
    <w:p w14:paraId="0E0E1902" w14:textId="77777777" w:rsidR="0030675A" w:rsidRPr="00C06F98" w:rsidRDefault="0030675A" w:rsidP="0030675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C06F98">
        <w:rPr>
          <w:rFonts w:ascii="GHEA Grapalat" w:hAnsi="GHEA Grapalat" w:cs="Sylfaen"/>
          <w:vertAlign w:val="superscript"/>
          <w:lang w:val="hy-AM"/>
        </w:rPr>
        <w:t xml:space="preserve">     գումարը թվերով և տառերով</w:t>
      </w:r>
    </w:p>
    <w:p w14:paraId="4DE21DE5" w14:textId="4666B95F" w:rsidR="0030675A" w:rsidRPr="00C06F98" w:rsidRDefault="0030675A" w:rsidP="0030675A">
      <w:pPr>
        <w:pStyle w:val="NormalWeb"/>
        <w:shd w:val="clear" w:color="auto" w:fill="FFFFFF"/>
        <w:spacing w:before="0" w:beforeAutospacing="0" w:after="0" w:afterAutospacing="0"/>
        <w:jc w:val="both"/>
        <w:rPr>
          <w:rFonts w:cs="Arial"/>
          <w:lang w:val="hy-AM"/>
        </w:rPr>
      </w:pPr>
      <w:r w:rsidRPr="00C06F98">
        <w:rPr>
          <w:rStyle w:val="Strong"/>
          <w:rFonts w:ascii="GHEA Grapalat" w:hAnsi="GHEA Grapalat"/>
          <w:b w:val="0"/>
          <w:bCs w:val="0"/>
          <w:sz w:val="20"/>
          <w:szCs w:val="20"/>
          <w:lang w:val="hy-AM"/>
        </w:rPr>
        <w:t xml:space="preserve">(այսուհետ՝ երաշխիքի գումար)՝ պահանջն ստանալուց </w:t>
      </w:r>
      <w:r w:rsidR="005853D6" w:rsidRPr="00C06F98">
        <w:rPr>
          <w:rStyle w:val="Strong"/>
          <w:rFonts w:ascii="GHEA Grapalat" w:hAnsi="GHEA Grapalat"/>
          <w:b w:val="0"/>
          <w:bCs w:val="0"/>
          <w:sz w:val="20"/>
          <w:szCs w:val="20"/>
          <w:lang w:val="hy-AM"/>
        </w:rPr>
        <w:t>հինգ</w:t>
      </w:r>
      <w:r w:rsidRPr="00C06F98">
        <w:rPr>
          <w:rStyle w:val="Strong"/>
          <w:rFonts w:ascii="GHEA Grapalat" w:hAnsi="GHEA Grapalat"/>
          <w:b w:val="0"/>
          <w:bCs w:val="0"/>
          <w:sz w:val="20"/>
          <w:szCs w:val="20"/>
          <w:lang w:val="hy-AM"/>
        </w:rPr>
        <w:t xml:space="preserve"> աշխատանքային օրվա ընթացքում: </w:t>
      </w:r>
      <w:r w:rsidRPr="00C06F98">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76A1AE8F" w14:textId="4EC38029" w:rsidR="0030675A" w:rsidRPr="00C06F98" w:rsidRDefault="0030675A" w:rsidP="0030675A">
      <w:pPr>
        <w:pStyle w:val="NormalWeb"/>
        <w:shd w:val="clear" w:color="auto" w:fill="FFFFFF"/>
        <w:spacing w:before="0" w:beforeAutospacing="0" w:after="0" w:afterAutospacing="0"/>
        <w:ind w:firstLine="708"/>
        <w:rPr>
          <w:rStyle w:val="Strong"/>
          <w:b w:val="0"/>
          <w:bCs w:val="0"/>
          <w:szCs w:val="20"/>
          <w:lang w:val="hy-AM"/>
        </w:rPr>
      </w:pPr>
      <w:r w:rsidRPr="00C06F98">
        <w:rPr>
          <w:rStyle w:val="Strong"/>
          <w:rFonts w:ascii="GHEA Grapalat" w:hAnsi="GHEA Grapalat"/>
          <w:b w:val="0"/>
          <w:bCs w:val="0"/>
          <w:sz w:val="20"/>
          <w:szCs w:val="20"/>
          <w:lang w:val="hy-AM"/>
        </w:rPr>
        <w:t xml:space="preserve">  Վճարումը  կատարվում է բենեֆիցիարի </w:t>
      </w:r>
      <w:r w:rsidR="00BC4111" w:rsidRPr="00C06F98">
        <w:rPr>
          <w:rFonts w:ascii="GHEA Grapalat" w:hAnsi="GHEA Grapalat" w:cs="Arial"/>
          <w:b/>
          <w:sz w:val="20"/>
          <w:szCs w:val="20"/>
          <w:lang w:val="hy-AM"/>
        </w:rPr>
        <w:t>900015211429</w:t>
      </w:r>
      <w:r w:rsidRPr="00C06F98">
        <w:rPr>
          <w:rStyle w:val="Strong"/>
          <w:rFonts w:ascii="GHEA Grapalat" w:hAnsi="GHEA Grapalat"/>
          <w:b w:val="0"/>
          <w:bCs w:val="0"/>
          <w:sz w:val="20"/>
          <w:szCs w:val="20"/>
          <w:lang w:val="hy-AM"/>
        </w:rPr>
        <w:t xml:space="preserve"> հաշվեհամարին փոխանցման միջոցով:</w:t>
      </w:r>
    </w:p>
    <w:p w14:paraId="64989D36" w14:textId="77777777" w:rsidR="0030675A" w:rsidRPr="00C06F98" w:rsidRDefault="0030675A" w:rsidP="0030675A">
      <w:pPr>
        <w:pStyle w:val="NormalWeb"/>
        <w:shd w:val="clear" w:color="auto" w:fill="FFFFFF"/>
        <w:spacing w:before="0" w:beforeAutospacing="0" w:after="0" w:afterAutospacing="0"/>
        <w:ind w:firstLine="708"/>
        <w:rPr>
          <w:lang w:val="hy-AM"/>
        </w:rPr>
      </w:pPr>
      <w:r w:rsidRPr="00C06F98">
        <w:rPr>
          <w:rFonts w:ascii="GHEA Grapalat" w:hAnsi="GHEA Grapalat"/>
          <w:sz w:val="20"/>
          <w:szCs w:val="20"/>
          <w:lang w:val="hy-AM"/>
        </w:rPr>
        <w:t>3. Սույն երաշխիքն անհետկանչելի է:</w:t>
      </w:r>
    </w:p>
    <w:p w14:paraId="4DD400D3" w14:textId="77777777" w:rsidR="0030675A" w:rsidRPr="00C06F98" w:rsidRDefault="0030675A" w:rsidP="0030675A">
      <w:pPr>
        <w:pStyle w:val="NormalWeb"/>
        <w:shd w:val="clear" w:color="auto" w:fill="FFFFFF"/>
        <w:spacing w:before="0" w:beforeAutospacing="0" w:after="0" w:afterAutospacing="0"/>
        <w:ind w:firstLine="708"/>
        <w:rPr>
          <w:rFonts w:ascii="GHEA Grapalat" w:hAnsi="GHEA Grapalat"/>
          <w:sz w:val="20"/>
          <w:szCs w:val="20"/>
          <w:lang w:val="hy-AM"/>
        </w:rPr>
      </w:pPr>
      <w:r w:rsidRPr="00C06F98">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930812F" w14:textId="7D466CCD" w:rsidR="00B01CA2" w:rsidRPr="00C06F98" w:rsidRDefault="0030675A" w:rsidP="00B01CA2">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C06F98">
        <w:rPr>
          <w:rFonts w:ascii="GHEA Grapalat" w:hAnsi="GHEA Grapalat"/>
          <w:sz w:val="20"/>
          <w:szCs w:val="20"/>
          <w:lang w:val="hy-AM"/>
        </w:rPr>
        <w:t xml:space="preserve">5. </w:t>
      </w:r>
      <w:r w:rsidR="00B01CA2" w:rsidRPr="00C06F98">
        <w:rPr>
          <w:rFonts w:ascii="GHEA Grapalat" w:hAnsi="GHEA Grapalat"/>
          <w:sz w:val="20"/>
          <w:szCs w:val="20"/>
          <w:lang w:val="hy-AM"/>
        </w:rPr>
        <w:t>Երաշխիքը գործում է</w:t>
      </w:r>
      <w:r w:rsidR="00651C76" w:rsidRPr="00C06F98">
        <w:rPr>
          <w:rFonts w:ascii="GHEA Grapalat" w:hAnsi="GHEA Grapalat"/>
          <w:sz w:val="20"/>
          <w:szCs w:val="20"/>
          <w:lang w:val="hy-AM"/>
        </w:rPr>
        <w:t xml:space="preserve"> թողարկման պահից և ուժի մեջ է </w:t>
      </w:r>
      <w:r w:rsidR="00B01CA2" w:rsidRPr="00C06F98">
        <w:rPr>
          <w:rFonts w:ascii="GHEA Grapalat" w:hAnsi="GHEA Grapalat"/>
          <w:sz w:val="20"/>
          <w:szCs w:val="20"/>
          <w:lang w:val="hy-AM"/>
        </w:rPr>
        <w:t xml:space="preserve"> բենեֆիցիարի և պրինցիպալի միջև N </w:t>
      </w:r>
      <w:r w:rsidR="00B01CA2" w:rsidRPr="00C06F98">
        <w:rPr>
          <w:rFonts w:ascii="GHEA Grapalat" w:hAnsi="GHEA Grapalat"/>
          <w:sz w:val="20"/>
          <w:szCs w:val="20"/>
          <w:u w:val="single"/>
          <w:lang w:val="hy-AM"/>
        </w:rPr>
        <w:tab/>
      </w:r>
      <w:r w:rsidR="00B01CA2" w:rsidRPr="00C06F98">
        <w:rPr>
          <w:rFonts w:ascii="GHEA Grapalat" w:hAnsi="GHEA Grapalat"/>
          <w:sz w:val="20"/>
          <w:szCs w:val="20"/>
          <w:u w:val="single"/>
          <w:lang w:val="hy-AM"/>
        </w:rPr>
        <w:tab/>
      </w:r>
      <w:r w:rsidR="00B01CA2" w:rsidRPr="00C06F98">
        <w:rPr>
          <w:rFonts w:ascii="GHEA Grapalat" w:hAnsi="GHEA Grapalat"/>
          <w:sz w:val="20"/>
          <w:szCs w:val="20"/>
          <w:u w:val="single"/>
          <w:lang w:val="hy-AM"/>
        </w:rPr>
        <w:tab/>
      </w:r>
      <w:r w:rsidR="00B01CA2" w:rsidRPr="00C06F98">
        <w:rPr>
          <w:rFonts w:ascii="GHEA Grapalat" w:hAnsi="GHEA Grapalat"/>
          <w:sz w:val="20"/>
          <w:szCs w:val="20"/>
          <w:u w:val="single"/>
          <w:lang w:val="hy-AM"/>
        </w:rPr>
        <w:tab/>
      </w:r>
      <w:r w:rsidR="00B01CA2" w:rsidRPr="00C06F98">
        <w:rPr>
          <w:rFonts w:ascii="GHEA Grapalat" w:hAnsi="GHEA Grapalat"/>
          <w:sz w:val="20"/>
          <w:szCs w:val="20"/>
          <w:u w:val="single"/>
          <w:lang w:val="hy-AM"/>
        </w:rPr>
        <w:tab/>
      </w:r>
      <w:r w:rsidR="00B01CA2" w:rsidRPr="00C06F98">
        <w:rPr>
          <w:rFonts w:ascii="GHEA Grapalat" w:hAnsi="GHEA Grapalat" w:cs="Sylfaen"/>
          <w:vertAlign w:val="superscript"/>
          <w:lang w:val="hy-AM"/>
        </w:rPr>
        <w:t xml:space="preserve">                               </w:t>
      </w:r>
    </w:p>
    <w:p w14:paraId="34D8BC72" w14:textId="77777777" w:rsidR="00B01CA2" w:rsidRPr="00C06F98" w:rsidRDefault="00B01CA2"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C06F98">
        <w:rPr>
          <w:rFonts w:ascii="GHEA Grapalat" w:hAnsi="GHEA Grapalat" w:cs="Sylfaen"/>
          <w:vertAlign w:val="superscript"/>
          <w:lang w:val="hy-AM"/>
        </w:rPr>
        <w:t xml:space="preserve">                                                                                                                                             կնքվելիք պայմանագրի համարը </w:t>
      </w:r>
    </w:p>
    <w:p w14:paraId="79C2291E" w14:textId="77777777" w:rsidR="00B01CA2" w:rsidRPr="00C06F98" w:rsidRDefault="00B01CA2" w:rsidP="00B01CA2">
      <w:pPr>
        <w:pStyle w:val="ListParagraph"/>
        <w:tabs>
          <w:tab w:val="left" w:pos="0"/>
        </w:tabs>
        <w:ind w:left="0"/>
        <w:mirrorIndents/>
        <w:jc w:val="both"/>
        <w:rPr>
          <w:rFonts w:ascii="GHEA Grapalat" w:hAnsi="GHEA Grapalat"/>
          <w:sz w:val="20"/>
          <w:szCs w:val="20"/>
          <w:u w:val="single"/>
          <w:lang w:val="hy-AM"/>
        </w:rPr>
      </w:pPr>
      <w:r w:rsidRPr="00C06F98">
        <w:rPr>
          <w:rFonts w:ascii="GHEA Grapalat" w:hAnsi="GHEA Grapalat"/>
          <w:sz w:val="20"/>
          <w:szCs w:val="20"/>
          <w:lang w:val="hy-AM"/>
        </w:rPr>
        <w:t xml:space="preserve">ծածկագրով կնքվելիք պայմանագիրն ուժի մեջ մտնելու օրվանից մինչև </w:t>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cs="Sylfaen"/>
          <w:vertAlign w:val="superscript"/>
          <w:lang w:val="hy-AM"/>
        </w:rPr>
        <w:t>կնքվելի</w:t>
      </w:r>
      <w:r w:rsidR="004823CC" w:rsidRPr="00C06F98">
        <w:rPr>
          <w:rFonts w:ascii="GHEA Grapalat" w:hAnsi="GHEA Grapalat" w:cs="Sylfaen"/>
          <w:vertAlign w:val="superscript"/>
          <w:lang w:val="hy-AM"/>
        </w:rPr>
        <w:t xml:space="preserve">ք պայմանագրով նախատեսված </w:t>
      </w:r>
      <w:r w:rsidRPr="00C06F98">
        <w:rPr>
          <w:rFonts w:ascii="GHEA Grapalat" w:hAnsi="GHEA Grapalat" w:cs="Sylfaen"/>
          <w:vertAlign w:val="superscript"/>
          <w:lang w:val="hy-AM"/>
        </w:rPr>
        <w:t xml:space="preserve"> աշխատանքի կա</w:t>
      </w:r>
      <w:r w:rsidR="004823CC" w:rsidRPr="00C06F98">
        <w:rPr>
          <w:rFonts w:ascii="GHEA Grapalat" w:hAnsi="GHEA Grapalat" w:cs="Sylfaen"/>
          <w:vertAlign w:val="superscript"/>
          <w:lang w:val="hy-AM"/>
        </w:rPr>
        <w:t xml:space="preserve">տարման </w:t>
      </w:r>
      <w:r w:rsidRPr="00C06F98">
        <w:rPr>
          <w:rFonts w:ascii="GHEA Grapalat" w:hAnsi="GHEA Grapalat" w:cs="Sylfaen"/>
          <w:vertAlign w:val="superscript"/>
          <w:lang w:val="hy-AM"/>
        </w:rPr>
        <w:t xml:space="preserve"> վերջնաժամկետը,</w:t>
      </w:r>
    </w:p>
    <w:p w14:paraId="030E4424" w14:textId="5F6339BC" w:rsidR="00651C76" w:rsidRPr="00C06F98" w:rsidRDefault="00B01CA2" w:rsidP="00651C76">
      <w:pPr>
        <w:pStyle w:val="ListParagraph"/>
        <w:tabs>
          <w:tab w:val="left" w:pos="0"/>
        </w:tabs>
        <w:ind w:left="0"/>
        <w:mirrorIndents/>
        <w:jc w:val="both"/>
        <w:rPr>
          <w:rFonts w:ascii="GHEA Grapalat" w:eastAsia="Calibri" w:hAnsi="GHEA Grapalat"/>
          <w:color w:val="000000"/>
          <w:sz w:val="20"/>
          <w:szCs w:val="20"/>
          <w:lang w:val="hy-AM"/>
        </w:rPr>
      </w:pPr>
      <w:r w:rsidRPr="00C06F98">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651C76" w:rsidRPr="00C06F98">
        <w:rPr>
          <w:rFonts w:ascii="GHEA Grapalat" w:hAnsi="GHEA Grapalat"/>
          <w:sz w:val="20"/>
          <w:szCs w:val="20"/>
          <w:lang w:val="hy-AM"/>
        </w:rPr>
        <w:t xml:space="preserve">՝ </w:t>
      </w:r>
      <w:hyperlink r:id="rId20" w:history="1">
        <w:r w:rsidR="00E977C6" w:rsidRPr="00C06F98">
          <w:rPr>
            <w:rStyle w:val="Hyperlink"/>
            <w:rFonts w:ascii="GHEA Grapalat" w:hAnsi="GHEA Grapalat"/>
            <w:sz w:val="20"/>
            <w:szCs w:val="20"/>
            <w:lang w:val="hy-AM"/>
          </w:rPr>
          <w:t>sergey.simonyan@yerevan.am</w:t>
        </w:r>
      </w:hyperlink>
      <w:r w:rsidR="00651C76" w:rsidRPr="00C06F98">
        <w:rPr>
          <w:rFonts w:ascii="GHEA Grapalat" w:hAnsi="GHEA Grapalat"/>
          <w:color w:val="000000"/>
          <w:sz w:val="20"/>
          <w:szCs w:val="20"/>
          <w:lang w:val="hy-AM"/>
        </w:rPr>
        <w:t xml:space="preserve"> էլեկտրոնային փոստի </w:t>
      </w:r>
    </w:p>
    <w:p w14:paraId="28B05D95" w14:textId="24D81E12" w:rsidR="00B01CA2" w:rsidRPr="00C06F98" w:rsidRDefault="00B01CA2" w:rsidP="00B01CA2">
      <w:pPr>
        <w:pStyle w:val="ListParagraph"/>
        <w:tabs>
          <w:tab w:val="left" w:pos="0"/>
        </w:tabs>
        <w:ind w:left="0"/>
        <w:mirrorIndents/>
        <w:jc w:val="both"/>
        <w:rPr>
          <w:rFonts w:ascii="GHEA Grapalat" w:hAnsi="GHEA Grapalat"/>
          <w:sz w:val="20"/>
          <w:szCs w:val="20"/>
          <w:lang w:val="hy-AM"/>
        </w:rPr>
      </w:pPr>
      <w:r w:rsidRPr="00C06F98">
        <w:rPr>
          <w:rFonts w:ascii="GHEA Grapalat" w:hAnsi="GHEA Grapalat"/>
          <w:sz w:val="20"/>
          <w:szCs w:val="20"/>
          <w:lang w:val="hy-AM"/>
        </w:rPr>
        <w:t xml:space="preserve">հասցեին։     </w:t>
      </w:r>
    </w:p>
    <w:p w14:paraId="1102F65F" w14:textId="77777777" w:rsidR="0030675A" w:rsidRPr="00C06F98" w:rsidRDefault="0030675A"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C06F98">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9B25ACD" w14:textId="77777777" w:rsidR="0030675A" w:rsidRPr="00C06F98" w:rsidRDefault="0030675A" w:rsidP="0030675A">
      <w:pPr>
        <w:pStyle w:val="NormalWeb"/>
        <w:shd w:val="clear" w:color="auto" w:fill="FFFFFF"/>
        <w:spacing w:before="0" w:beforeAutospacing="0" w:after="0" w:afterAutospacing="0"/>
        <w:ind w:firstLine="375"/>
        <w:rPr>
          <w:rFonts w:ascii="GHEA Grapalat" w:hAnsi="GHEA Grapalat"/>
          <w:sz w:val="20"/>
          <w:szCs w:val="20"/>
          <w:lang w:val="hy-AM"/>
        </w:rPr>
      </w:pPr>
      <w:r w:rsidRPr="00C06F98">
        <w:rPr>
          <w:rFonts w:ascii="GHEA Grapalat" w:hAnsi="GHEA Grapalat"/>
          <w:sz w:val="20"/>
          <w:szCs w:val="20"/>
          <w:lang w:val="hy-AM"/>
        </w:rPr>
        <w:t xml:space="preserve">1) N </w:t>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lang w:val="hy-AM"/>
        </w:rPr>
        <w:t xml:space="preserve"> ծածկագրով կնքված պայմանագրի, ներառյալ նաև դրանում </w:t>
      </w:r>
    </w:p>
    <w:p w14:paraId="0A523E79" w14:textId="77777777" w:rsidR="0030675A" w:rsidRPr="00C06F98" w:rsidRDefault="0030675A" w:rsidP="0030675A">
      <w:pPr>
        <w:pStyle w:val="NormalWeb"/>
        <w:shd w:val="clear" w:color="auto" w:fill="FFFFFF"/>
        <w:spacing w:before="0" w:beforeAutospacing="0" w:after="0" w:afterAutospacing="0"/>
        <w:rPr>
          <w:rFonts w:ascii="GHEA Grapalat" w:hAnsi="GHEA Grapalat" w:cs="Sylfaen"/>
          <w:vertAlign w:val="superscript"/>
          <w:lang w:val="hy-AM"/>
        </w:rPr>
      </w:pPr>
      <w:r w:rsidRPr="00C06F98">
        <w:rPr>
          <w:rFonts w:ascii="GHEA Grapalat" w:hAnsi="GHEA Grapalat" w:cs="Sylfaen"/>
          <w:vertAlign w:val="superscript"/>
          <w:lang w:val="hy-AM"/>
        </w:rPr>
        <w:t xml:space="preserve">                          կնքվելիք պայմանագրի համարը</w:t>
      </w:r>
    </w:p>
    <w:p w14:paraId="10334CD3" w14:textId="77777777" w:rsidR="0030675A" w:rsidRPr="00C06F98" w:rsidRDefault="0030675A" w:rsidP="0030675A">
      <w:pPr>
        <w:pStyle w:val="NormalWeb"/>
        <w:shd w:val="clear" w:color="auto" w:fill="FFFFFF"/>
        <w:spacing w:before="0" w:beforeAutospacing="0" w:after="0" w:afterAutospacing="0"/>
        <w:rPr>
          <w:rFonts w:ascii="GHEA Grapalat" w:hAnsi="GHEA Grapalat"/>
          <w:sz w:val="20"/>
          <w:szCs w:val="20"/>
          <w:lang w:val="hy-AM"/>
        </w:rPr>
      </w:pPr>
      <w:r w:rsidRPr="00C06F98">
        <w:rPr>
          <w:rFonts w:ascii="GHEA Grapalat" w:hAnsi="GHEA Grapalat"/>
          <w:sz w:val="20"/>
          <w:szCs w:val="20"/>
          <w:lang w:val="hy-AM"/>
        </w:rPr>
        <w:t>կատարված փոփոխությունների, լրացուցիչ համաձայնագրերի պատճենները.</w:t>
      </w:r>
    </w:p>
    <w:p w14:paraId="1B16FC38" w14:textId="77777777" w:rsidR="0030675A" w:rsidRPr="00C06F98"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 xml:space="preserve">2) բենեֆիցիարի կողմից պայմանագիրը միակողմանի լուծելու մասին </w:t>
      </w:r>
      <w:hyperlink r:id="rId21" w:history="1">
        <w:r w:rsidRPr="00C06F98">
          <w:rPr>
            <w:rStyle w:val="Hyperlink"/>
            <w:rFonts w:ascii="GHEA Grapalat" w:hAnsi="GHEA Grapalat"/>
            <w:color w:val="auto"/>
            <w:sz w:val="20"/>
            <w:szCs w:val="20"/>
            <w:lang w:val="hy-AM"/>
          </w:rPr>
          <w:t>www.procurement.am</w:t>
        </w:r>
      </w:hyperlink>
      <w:r w:rsidRPr="00C06F98">
        <w:rPr>
          <w:rFonts w:ascii="GHEA Grapalat" w:hAnsi="GHEA Grapalat"/>
          <w:sz w:val="20"/>
          <w:szCs w:val="20"/>
          <w:lang w:val="hy-AM"/>
        </w:rPr>
        <w:t xml:space="preserve"> հասց</w:t>
      </w:r>
      <w:r w:rsidR="00101A56" w:rsidRPr="00C06F98">
        <w:rPr>
          <w:rFonts w:ascii="GHEA Grapalat" w:hAnsi="GHEA Grapalat"/>
          <w:sz w:val="20"/>
          <w:szCs w:val="20"/>
          <w:lang w:val="hy-AM"/>
        </w:rPr>
        <w:t>ե</w:t>
      </w:r>
      <w:r w:rsidRPr="00C06F98">
        <w:rPr>
          <w:rFonts w:ascii="GHEA Grapalat" w:hAnsi="GHEA Grapalat"/>
          <w:sz w:val="20"/>
          <w:szCs w:val="20"/>
          <w:lang w:val="hy-AM"/>
        </w:rPr>
        <w:t>ով գործող տեղեկագրում հրապարակած ծանուցումը.</w:t>
      </w:r>
    </w:p>
    <w:p w14:paraId="5BD6A158" w14:textId="77777777" w:rsidR="0030675A" w:rsidRPr="00C06F98"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 xml:space="preserve">3) պայմանագրի շրջանակում </w:t>
      </w:r>
      <w:r w:rsidRPr="00C06F98">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3F8A53A" w14:textId="77777777" w:rsidR="0030675A" w:rsidRPr="00C06F98"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C06F98">
        <w:rPr>
          <w:rFonts w:ascii="GHEA Grapalat" w:hAnsi="GHEA Grapalat"/>
          <w:sz w:val="20"/>
          <w:szCs w:val="20"/>
          <w:lang w:val="hy-AM"/>
        </w:rPr>
        <w:t>ց</w:t>
      </w:r>
      <w:r w:rsidRPr="00C06F98">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4E7905E" w14:textId="77777777" w:rsidR="0030675A" w:rsidRPr="00C06F98" w:rsidRDefault="0030675A" w:rsidP="0030675A">
      <w:pPr>
        <w:pStyle w:val="NormalWeb"/>
        <w:shd w:val="clear" w:color="auto" w:fill="FFFFFF"/>
        <w:spacing w:before="0" w:beforeAutospacing="0" w:after="0" w:afterAutospacing="0"/>
        <w:ind w:firstLine="375"/>
        <w:rPr>
          <w:rFonts w:ascii="GHEA Grapalat" w:hAnsi="GHEA Grapalat"/>
          <w:sz w:val="20"/>
          <w:szCs w:val="20"/>
          <w:lang w:val="hy-AM"/>
        </w:rPr>
      </w:pPr>
      <w:r w:rsidRPr="00C06F98">
        <w:rPr>
          <w:rFonts w:ascii="GHEA Grapalat" w:hAnsi="GHEA Grapalat"/>
          <w:sz w:val="20"/>
          <w:szCs w:val="20"/>
          <w:lang w:val="hy-AM"/>
        </w:rPr>
        <w:lastRenderedPageBreak/>
        <w:t>8. Երաշխիք տվող անձը մերժում է բենեֆիցիարի պահանջը, եթե`</w:t>
      </w:r>
    </w:p>
    <w:p w14:paraId="429A2803" w14:textId="77777777" w:rsidR="0030675A" w:rsidRPr="00C06F98"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1) պահանջը կամ կից փաստաթղթերը չեն համապատասխանում սույն երաշխիքի պայմաններին.</w:t>
      </w:r>
    </w:p>
    <w:p w14:paraId="2EFDC7F8" w14:textId="77777777" w:rsidR="0030675A" w:rsidRPr="00C06F98" w:rsidRDefault="0030675A" w:rsidP="0030675A">
      <w:pPr>
        <w:pStyle w:val="NormalWeb"/>
        <w:shd w:val="clear" w:color="auto" w:fill="FFFFFF"/>
        <w:spacing w:before="0" w:beforeAutospacing="0" w:after="0" w:afterAutospacing="0"/>
        <w:ind w:firstLine="375"/>
        <w:rPr>
          <w:rFonts w:ascii="GHEA Grapalat" w:hAnsi="GHEA Grapalat"/>
          <w:sz w:val="20"/>
          <w:szCs w:val="20"/>
          <w:lang w:val="hy-AM"/>
        </w:rPr>
      </w:pPr>
      <w:r w:rsidRPr="00C06F98">
        <w:rPr>
          <w:rFonts w:ascii="GHEA Grapalat" w:hAnsi="GHEA Grapalat"/>
          <w:sz w:val="20"/>
          <w:szCs w:val="20"/>
          <w:lang w:val="hy-AM"/>
        </w:rPr>
        <w:t>2) պահանջը ներկայացվել է երաշխիքով սահմանված ժամկետի ավարտից հետո:</w:t>
      </w:r>
    </w:p>
    <w:p w14:paraId="58ED3681" w14:textId="77777777" w:rsidR="0030675A" w:rsidRPr="00C06F98"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F50E2A9" w14:textId="77777777" w:rsidR="0030675A" w:rsidRPr="00C06F98"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7D14212B" w14:textId="77777777" w:rsidR="0030675A" w:rsidRPr="00C06F98"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8495C2C" w14:textId="77777777" w:rsidR="0030675A" w:rsidRPr="00C06F98"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61A6AE" w14:textId="77777777" w:rsidR="0030675A" w:rsidRPr="00C06F98" w:rsidRDefault="0030675A" w:rsidP="0030675A">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06F98">
        <w:rPr>
          <w:rFonts w:ascii="GHEA Grapalat" w:hAnsi="GHEA Grapalat"/>
          <w:sz w:val="20"/>
          <w:szCs w:val="20"/>
          <w:lang w:val="hy-AM"/>
        </w:rPr>
        <w:t xml:space="preserve">Գործադիր մարմնի ղեկավար </w:t>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p>
    <w:p w14:paraId="1A441883" w14:textId="77777777" w:rsidR="0030675A" w:rsidRPr="00C06F98"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p>
    <w:p w14:paraId="416D0F04" w14:textId="77777777" w:rsidR="0030675A" w:rsidRPr="00C06F98" w:rsidRDefault="0030675A" w:rsidP="0030675A">
      <w:pPr>
        <w:pStyle w:val="NormalWeb"/>
        <w:shd w:val="clear" w:color="auto" w:fill="FFFFFF"/>
        <w:spacing w:before="0" w:beforeAutospacing="0" w:after="0" w:afterAutospacing="0"/>
        <w:rPr>
          <w:rFonts w:ascii="GHEA Grapalat" w:hAnsi="GHEA Grapalat" w:cs="Sylfaen"/>
          <w:vertAlign w:val="superscript"/>
          <w:lang w:val="hy-AM"/>
        </w:rPr>
      </w:pPr>
      <w:r w:rsidRPr="00C06F98">
        <w:rPr>
          <w:rFonts w:ascii="GHEA Grapalat" w:hAnsi="GHEA Grapalat" w:cs="Sylfaen"/>
          <w:vertAlign w:val="superscript"/>
          <w:lang w:val="hy-AM"/>
        </w:rPr>
        <w:t xml:space="preserve">                                                        ամիսը, ամսաթիվը, տարեթիվը</w:t>
      </w:r>
    </w:p>
    <w:p w14:paraId="75FC3375" w14:textId="77777777" w:rsidR="005C432A" w:rsidRPr="00C06F98" w:rsidRDefault="005C432A" w:rsidP="005C432A">
      <w:pPr>
        <w:pStyle w:val="FootnoteText"/>
        <w:jc w:val="both"/>
        <w:rPr>
          <w:rFonts w:ascii="GHEA Grapalat" w:hAnsi="GHEA Grapalat"/>
          <w:i/>
          <w:sz w:val="18"/>
          <w:szCs w:val="18"/>
          <w:lang w:val="hy-AM"/>
        </w:rPr>
      </w:pPr>
    </w:p>
    <w:p w14:paraId="5E3D0E88" w14:textId="77777777" w:rsidR="005C432A" w:rsidRPr="00C06F98" w:rsidRDefault="005C432A" w:rsidP="005C432A">
      <w:pPr>
        <w:pStyle w:val="FootnoteText"/>
        <w:jc w:val="both"/>
        <w:rPr>
          <w:rFonts w:ascii="GHEA Grapalat" w:hAnsi="GHEA Grapalat"/>
          <w:i/>
          <w:sz w:val="18"/>
          <w:szCs w:val="18"/>
          <w:lang w:val="hy-AM"/>
        </w:rPr>
      </w:pPr>
    </w:p>
    <w:p w14:paraId="6BC5A64D" w14:textId="77777777" w:rsidR="005C432A" w:rsidRPr="00C06F98" w:rsidRDefault="005C432A" w:rsidP="005C432A">
      <w:pPr>
        <w:pStyle w:val="FootnoteText"/>
        <w:jc w:val="both"/>
        <w:rPr>
          <w:rFonts w:ascii="GHEA Grapalat" w:hAnsi="GHEA Grapalat"/>
          <w:i/>
          <w:sz w:val="18"/>
          <w:szCs w:val="18"/>
          <w:lang w:val="hy-AM"/>
        </w:rPr>
      </w:pPr>
    </w:p>
    <w:p w14:paraId="3C042F73" w14:textId="67636925" w:rsidR="005C432A" w:rsidRPr="00C06F98" w:rsidRDefault="005C432A" w:rsidP="005C432A">
      <w:pPr>
        <w:pStyle w:val="FootnoteText"/>
        <w:jc w:val="both"/>
        <w:rPr>
          <w:rFonts w:ascii="GHEA Grapalat" w:hAnsi="GHEA Grapalat"/>
          <w:i/>
          <w:sz w:val="18"/>
          <w:szCs w:val="18"/>
          <w:lang w:val="hy-AM"/>
        </w:rPr>
      </w:pPr>
      <w:r w:rsidRPr="00C06F98">
        <w:rPr>
          <w:rFonts w:ascii="GHEA Grapalat" w:hAnsi="GHEA Grapalat"/>
          <w:i/>
          <w:sz w:val="18"/>
          <w:szCs w:val="18"/>
          <w:lang w:val="hy-AM"/>
        </w:rPr>
        <w:t>*լրացվում է հանձնաժողովի քարտուղարի կողմից` մինչև հրավերը տեղեկագրում հրապարակելը:</w:t>
      </w:r>
    </w:p>
    <w:p w14:paraId="33E11EEC" w14:textId="77777777" w:rsidR="005C432A" w:rsidRPr="00C06F98" w:rsidRDefault="005C432A" w:rsidP="0030675A">
      <w:pPr>
        <w:pStyle w:val="BodyTextIndent3"/>
        <w:spacing w:line="240" w:lineRule="auto"/>
        <w:jc w:val="right"/>
        <w:rPr>
          <w:rFonts w:ascii="GHEA Grapalat" w:hAnsi="GHEA Grapalat"/>
          <w:b/>
          <w:lang w:val="hy-AM"/>
        </w:rPr>
      </w:pPr>
    </w:p>
    <w:p w14:paraId="01233AB3" w14:textId="0BD8E9FD" w:rsidR="00631658" w:rsidRPr="00C06F98" w:rsidRDefault="0030675A" w:rsidP="00216093">
      <w:pPr>
        <w:pStyle w:val="BodyTextIndent3"/>
        <w:spacing w:line="240" w:lineRule="auto"/>
        <w:jc w:val="right"/>
        <w:rPr>
          <w:rFonts w:ascii="GHEA Grapalat" w:hAnsi="GHEA Grapalat" w:cs="Sylfaen"/>
          <w:i/>
          <w:lang w:val="hy-AM"/>
        </w:rPr>
      </w:pPr>
      <w:r w:rsidRPr="00C06F98">
        <w:rPr>
          <w:rFonts w:ascii="GHEA Grapalat" w:hAnsi="GHEA Grapalat"/>
          <w:b/>
          <w:lang w:val="hy-AM"/>
        </w:rPr>
        <w:br w:type="page"/>
      </w:r>
    </w:p>
    <w:p w14:paraId="24258978" w14:textId="1B95429D" w:rsidR="00091EBC" w:rsidRPr="00C06F98" w:rsidRDefault="00091EBC" w:rsidP="00091EBC">
      <w:pPr>
        <w:pStyle w:val="BodyTextIndent3"/>
        <w:spacing w:line="240" w:lineRule="auto"/>
        <w:jc w:val="right"/>
        <w:rPr>
          <w:rFonts w:ascii="GHEA Grapalat" w:hAnsi="GHEA Grapalat" w:cs="Arial"/>
          <w:b/>
          <w:lang w:val="hy-AM"/>
        </w:rPr>
      </w:pPr>
      <w:r w:rsidRPr="00C06F98">
        <w:rPr>
          <w:rFonts w:ascii="GHEA Grapalat" w:hAnsi="GHEA Grapalat" w:cs="Sylfaen"/>
          <w:b/>
          <w:lang w:val="hy-AM"/>
        </w:rPr>
        <w:lastRenderedPageBreak/>
        <w:t>Հավելված</w:t>
      </w:r>
      <w:r w:rsidRPr="00C06F98">
        <w:rPr>
          <w:rFonts w:ascii="GHEA Grapalat" w:hAnsi="GHEA Grapalat" w:cs="Arial"/>
          <w:b/>
          <w:lang w:val="hy-AM"/>
        </w:rPr>
        <w:t xml:space="preserve"> </w:t>
      </w:r>
      <w:r w:rsidR="00BF7D70" w:rsidRPr="00C06F98">
        <w:rPr>
          <w:rFonts w:ascii="GHEA Grapalat" w:hAnsi="GHEA Grapalat" w:cs="Arial"/>
          <w:b/>
          <w:lang w:val="hy-AM"/>
        </w:rPr>
        <w:t>5</w:t>
      </w:r>
    </w:p>
    <w:p w14:paraId="5C940626" w14:textId="7C706A5E" w:rsidR="00D96EA5" w:rsidRPr="00C06F98" w:rsidRDefault="00D96EA5" w:rsidP="00D96EA5">
      <w:pPr>
        <w:pStyle w:val="BodyTextIndent3"/>
        <w:spacing w:line="240" w:lineRule="auto"/>
        <w:jc w:val="right"/>
        <w:rPr>
          <w:rFonts w:ascii="GHEA Grapalat" w:hAnsi="GHEA Grapalat" w:cs="Arial"/>
          <w:b/>
          <w:lang w:val="hy-AM"/>
        </w:rPr>
      </w:pPr>
      <w:r w:rsidRPr="00C06F98">
        <w:rPr>
          <w:rFonts w:ascii="GHEA Grapalat" w:hAnsi="GHEA Grapalat"/>
          <w:sz w:val="24"/>
          <w:szCs w:val="24"/>
          <w:lang w:val="hy-AM"/>
        </w:rPr>
        <w:t>«</w:t>
      </w:r>
      <w:r w:rsidR="00C06F98">
        <w:rPr>
          <w:rFonts w:ascii="GHEA Grapalat" w:hAnsi="GHEA Grapalat"/>
          <w:b/>
          <w:lang w:val="hy-AM"/>
        </w:rPr>
        <w:t>ԵՔ-ԲՄԱՇՁԲ-</w:t>
      </w:r>
      <w:r w:rsidR="009D5900">
        <w:rPr>
          <w:rFonts w:ascii="GHEA Grapalat" w:hAnsi="GHEA Grapalat"/>
          <w:b/>
          <w:lang w:val="hy-AM"/>
        </w:rPr>
        <w:t>26/35</w:t>
      </w:r>
      <w:r w:rsidRPr="00C06F98">
        <w:rPr>
          <w:rFonts w:ascii="GHEA Grapalat" w:hAnsi="GHEA Grapalat"/>
          <w:sz w:val="24"/>
          <w:szCs w:val="24"/>
          <w:lang w:val="hy-AM"/>
        </w:rPr>
        <w:t>»</w:t>
      </w:r>
      <w:r w:rsidRPr="00C06F98">
        <w:rPr>
          <w:rFonts w:ascii="GHEA Grapalat" w:hAnsi="GHEA Grapalat" w:cs="Sylfaen"/>
          <w:b/>
          <w:lang w:val="hy-AM"/>
        </w:rPr>
        <w:t>*</w:t>
      </w:r>
      <w:r w:rsidRPr="00C06F98">
        <w:rPr>
          <w:rFonts w:ascii="GHEA Grapalat" w:hAnsi="GHEA Grapalat"/>
          <w:b/>
          <w:lang w:val="hy-AM"/>
        </w:rPr>
        <w:t xml:space="preserve">  </w:t>
      </w:r>
      <w:r w:rsidRPr="00C06F98">
        <w:rPr>
          <w:rFonts w:ascii="GHEA Grapalat" w:hAnsi="GHEA Grapalat" w:cs="Sylfaen"/>
          <w:b/>
          <w:lang w:val="hy-AM"/>
        </w:rPr>
        <w:t>ծածկագրով</w:t>
      </w:r>
    </w:p>
    <w:p w14:paraId="35BCC1D0" w14:textId="6BA32CAE" w:rsidR="00D96EA5" w:rsidRPr="00C06F98" w:rsidRDefault="00F57EA6" w:rsidP="00D96EA5">
      <w:pPr>
        <w:pStyle w:val="BodyTextIndent3"/>
        <w:spacing w:line="240" w:lineRule="auto"/>
        <w:jc w:val="right"/>
        <w:rPr>
          <w:rFonts w:ascii="GHEA Grapalat" w:hAnsi="GHEA Grapalat" w:cs="Sylfaen"/>
          <w:b/>
          <w:lang w:val="hy-AM"/>
        </w:rPr>
      </w:pPr>
      <w:r w:rsidRPr="00C06F98">
        <w:rPr>
          <w:rFonts w:ascii="GHEA Grapalat" w:hAnsi="GHEA Grapalat" w:cs="Sylfaen"/>
          <w:b/>
          <w:lang w:val="hy-AM"/>
        </w:rPr>
        <w:t>բաց մրցույթ</w:t>
      </w:r>
      <w:r w:rsidR="00D96EA5" w:rsidRPr="00C06F98">
        <w:rPr>
          <w:rFonts w:ascii="GHEA Grapalat" w:hAnsi="GHEA Grapalat" w:cs="Arial"/>
          <w:b/>
          <w:lang w:val="hy-AM"/>
        </w:rPr>
        <w:t xml:space="preserve">ի </w:t>
      </w:r>
      <w:r w:rsidR="00D96EA5" w:rsidRPr="00C06F98">
        <w:rPr>
          <w:rFonts w:ascii="GHEA Grapalat" w:hAnsi="GHEA Grapalat" w:cs="Sylfaen"/>
          <w:b/>
          <w:lang w:val="hy-AM"/>
        </w:rPr>
        <w:t>հրավերի</w:t>
      </w:r>
    </w:p>
    <w:p w14:paraId="5A7FD03F" w14:textId="77777777" w:rsidR="00091EBC" w:rsidRPr="00C06F98" w:rsidRDefault="00091EBC" w:rsidP="00091EBC">
      <w:pPr>
        <w:pStyle w:val="BodyTextIndent3"/>
        <w:spacing w:line="240" w:lineRule="auto"/>
        <w:jc w:val="right"/>
        <w:rPr>
          <w:rFonts w:ascii="GHEA Grapalat" w:hAnsi="GHEA Grapalat" w:cs="Sylfaen"/>
          <w:b/>
          <w:lang w:val="hy-AM"/>
        </w:rPr>
      </w:pPr>
    </w:p>
    <w:p w14:paraId="7464DB53" w14:textId="77777777" w:rsidR="00091EBC" w:rsidRPr="00C06F98"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C06F98">
        <w:rPr>
          <w:rStyle w:val="Strong"/>
          <w:rFonts w:ascii="GHEA Grapalat" w:hAnsi="GHEA Grapalat"/>
          <w:sz w:val="20"/>
          <w:szCs w:val="20"/>
          <w:lang w:val="hy-AM"/>
        </w:rPr>
        <w:t>ԵՐԱՇԽԻՔ N __________</w:t>
      </w:r>
    </w:p>
    <w:p w14:paraId="5C3EE235" w14:textId="77777777" w:rsidR="001C7C1A" w:rsidRPr="00C06F98" w:rsidRDefault="001C7C1A" w:rsidP="001C7C1A">
      <w:pPr>
        <w:jc w:val="center"/>
        <w:rPr>
          <w:rFonts w:ascii="GHEA Grapalat" w:hAnsi="GHEA Grapalat" w:cs="GHEA Grapalat"/>
          <w:b/>
          <w:sz w:val="20"/>
          <w:szCs w:val="20"/>
          <w:lang w:val="hy-AM"/>
        </w:rPr>
      </w:pPr>
      <w:r w:rsidRPr="00C06F98">
        <w:rPr>
          <w:rFonts w:ascii="GHEA Grapalat" w:hAnsi="GHEA Grapalat" w:cs="GHEA Grapalat"/>
          <w:b/>
          <w:sz w:val="18"/>
          <w:szCs w:val="18"/>
          <w:lang w:val="hy-AM"/>
        </w:rPr>
        <w:t xml:space="preserve">         (պայմանագրի ապահովում)</w:t>
      </w:r>
    </w:p>
    <w:p w14:paraId="7378EA2F" w14:textId="77777777" w:rsidR="00091EBC" w:rsidRPr="00C06F98" w:rsidRDefault="00091EBC" w:rsidP="00091EBC">
      <w:pPr>
        <w:pStyle w:val="NormalWeb"/>
        <w:shd w:val="clear" w:color="auto" w:fill="FFFFFF"/>
        <w:spacing w:before="0" w:beforeAutospacing="0" w:after="0" w:afterAutospacing="0"/>
        <w:ind w:firstLine="375"/>
        <w:rPr>
          <w:rStyle w:val="Strong"/>
          <w:lang w:val="hy-AM"/>
        </w:rPr>
      </w:pPr>
    </w:p>
    <w:p w14:paraId="00BD129A" w14:textId="77777777" w:rsidR="00091EBC" w:rsidRPr="00C06F98"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C06F98">
        <w:rPr>
          <w:rStyle w:val="Strong"/>
          <w:rFonts w:ascii="GHEA Grapalat" w:hAnsi="GHEA Grapalat"/>
          <w:b w:val="0"/>
          <w:bCs w:val="0"/>
          <w:sz w:val="20"/>
          <w:szCs w:val="20"/>
          <w:lang w:val="hy-AM"/>
        </w:rPr>
        <w:tab/>
        <w:t xml:space="preserve">1.Սույն երաշխիքը (այսուհետ՝ երաշխիք) հանդիսանում է </w:t>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p>
    <w:p w14:paraId="707F456E" w14:textId="77777777" w:rsidR="00091EBC" w:rsidRPr="00C06F98" w:rsidRDefault="00091EBC" w:rsidP="00091EBC">
      <w:pPr>
        <w:pStyle w:val="NormalWeb"/>
        <w:shd w:val="clear" w:color="auto" w:fill="FFFFFF"/>
        <w:spacing w:before="0" w:beforeAutospacing="0" w:after="0" w:afterAutospacing="0"/>
        <w:ind w:left="5664" w:firstLine="708"/>
        <w:rPr>
          <w:rStyle w:val="Strong"/>
          <w:lang w:val="hy-AM"/>
        </w:rPr>
      </w:pPr>
      <w:r w:rsidRPr="00C06F98">
        <w:rPr>
          <w:rFonts w:ascii="GHEA Grapalat" w:hAnsi="GHEA Grapalat" w:cs="Sylfaen"/>
          <w:vertAlign w:val="superscript"/>
          <w:lang w:val="hy-AM"/>
        </w:rPr>
        <w:t xml:space="preserve">          պատվիրատուի անվանումը</w:t>
      </w:r>
    </w:p>
    <w:p w14:paraId="5D978299" w14:textId="4841D9BF" w:rsidR="00091EBC" w:rsidRPr="00C06F98"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C06F98">
        <w:rPr>
          <w:rStyle w:val="Strong"/>
          <w:rFonts w:ascii="GHEA Grapalat" w:hAnsi="GHEA Grapalat"/>
          <w:b w:val="0"/>
          <w:bCs w:val="0"/>
          <w:sz w:val="20"/>
          <w:szCs w:val="20"/>
          <w:lang w:val="hy-AM"/>
        </w:rPr>
        <w:t xml:space="preserve">(այսուհետ՝ բենեֆիցիար) և </w:t>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00146D17" w:rsidRPr="00C06F98">
        <w:rPr>
          <w:rStyle w:val="Strong"/>
          <w:rFonts w:ascii="GHEA Grapalat" w:hAnsi="GHEA Grapalat"/>
          <w:b w:val="0"/>
          <w:bCs w:val="0"/>
          <w:sz w:val="20"/>
          <w:szCs w:val="20"/>
          <w:u w:val="single"/>
          <w:lang w:val="hy-AM"/>
        </w:rPr>
        <w:t xml:space="preserve">  </w:t>
      </w:r>
      <w:r w:rsidR="00ED1E15" w:rsidRPr="00C06F98">
        <w:rPr>
          <w:rStyle w:val="Strong"/>
          <w:rFonts w:ascii="GHEA Grapalat" w:hAnsi="GHEA Grapalat"/>
          <w:b w:val="0"/>
          <w:bCs w:val="0"/>
          <w:sz w:val="20"/>
          <w:szCs w:val="20"/>
          <w:lang w:val="hy-AM"/>
        </w:rPr>
        <w:t xml:space="preserve">(այսուհետ՝ պրինցիպալ) </w:t>
      </w:r>
      <w:r w:rsidRPr="00C06F98">
        <w:rPr>
          <w:rStyle w:val="Strong"/>
          <w:rFonts w:ascii="GHEA Grapalat" w:hAnsi="GHEA Grapalat"/>
          <w:b w:val="0"/>
          <w:bCs w:val="0"/>
          <w:sz w:val="20"/>
          <w:szCs w:val="20"/>
          <w:lang w:val="hy-AM"/>
        </w:rPr>
        <w:t xml:space="preserve"> միջև </w:t>
      </w:r>
      <w:r w:rsidRPr="00C06F98">
        <w:rPr>
          <w:rFonts w:cs="Sylfaen"/>
          <w:vertAlign w:val="superscript"/>
          <w:lang w:val="hy-AM"/>
        </w:rPr>
        <w:t xml:space="preserve">                       </w:t>
      </w:r>
      <w:r w:rsidRPr="00C06F98">
        <w:rPr>
          <w:rFonts w:cs="Sylfaen"/>
          <w:vertAlign w:val="superscript"/>
          <w:lang w:val="hy-AM"/>
        </w:rPr>
        <w:tab/>
      </w:r>
      <w:r w:rsidRPr="00C06F98">
        <w:rPr>
          <w:rFonts w:cs="Sylfaen"/>
          <w:vertAlign w:val="superscript"/>
          <w:lang w:val="hy-AM"/>
        </w:rPr>
        <w:tab/>
      </w:r>
      <w:r w:rsidRPr="00C06F98">
        <w:rPr>
          <w:rFonts w:cs="Sylfaen"/>
          <w:vertAlign w:val="superscript"/>
          <w:lang w:val="hy-AM"/>
        </w:rPr>
        <w:tab/>
      </w:r>
      <w:r w:rsidRPr="00C06F98">
        <w:rPr>
          <w:rFonts w:ascii="GHEA Grapalat" w:hAnsi="GHEA Grapalat" w:cs="Sylfaen"/>
          <w:vertAlign w:val="superscript"/>
          <w:lang w:val="hy-AM"/>
        </w:rPr>
        <w:t xml:space="preserve">ընտրված մասնակցի անվանումը </w:t>
      </w:r>
    </w:p>
    <w:p w14:paraId="187A13B5" w14:textId="77777777" w:rsidR="00091EBC" w:rsidRPr="00C06F98"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6F98">
        <w:rPr>
          <w:rStyle w:val="Strong"/>
          <w:rFonts w:ascii="GHEA Grapalat" w:hAnsi="GHEA Grapalat"/>
          <w:b w:val="0"/>
          <w:bCs w:val="0"/>
          <w:sz w:val="20"/>
          <w:szCs w:val="20"/>
          <w:lang w:val="hy-AM"/>
        </w:rPr>
        <w:t xml:space="preserve">կնքվելիք N </w:t>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lang w:val="hy-AM"/>
        </w:rPr>
        <w:t xml:space="preserve">  պայմանագրից բխող պրինցիպալի </w:t>
      </w:r>
    </w:p>
    <w:p w14:paraId="1E52BE5A" w14:textId="77777777" w:rsidR="00091EBC" w:rsidRPr="00C06F98"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Fonts w:ascii="GHEA Grapalat" w:hAnsi="GHEA Grapalat" w:cs="Sylfaen"/>
          <w:vertAlign w:val="superscript"/>
          <w:lang w:val="hy-AM"/>
        </w:rPr>
        <w:t xml:space="preserve">կնքվելիք պայմանագրի </w:t>
      </w:r>
      <w:r w:rsidR="007A5E2D" w:rsidRPr="00C06F98">
        <w:rPr>
          <w:rFonts w:ascii="GHEA Grapalat" w:hAnsi="GHEA Grapalat" w:cs="Sylfaen"/>
          <w:vertAlign w:val="superscript"/>
          <w:lang w:val="hy-AM"/>
        </w:rPr>
        <w:t>համարը</w:t>
      </w:r>
    </w:p>
    <w:p w14:paraId="675D53FE" w14:textId="77777777" w:rsidR="00091EBC" w:rsidRPr="00C06F98"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6F98">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01A56" w:rsidRPr="00C06F98">
        <w:rPr>
          <w:rStyle w:val="Strong"/>
          <w:rFonts w:ascii="GHEA Grapalat" w:hAnsi="GHEA Grapalat"/>
          <w:b w:val="0"/>
          <w:bCs w:val="0"/>
          <w:sz w:val="20"/>
          <w:szCs w:val="20"/>
          <w:lang w:val="hy-AM"/>
        </w:rPr>
        <w:t>ում</w:t>
      </w:r>
      <w:r w:rsidRPr="00C06F98">
        <w:rPr>
          <w:rStyle w:val="Strong"/>
          <w:rFonts w:ascii="GHEA Grapalat" w:hAnsi="GHEA Grapalat"/>
          <w:b w:val="0"/>
          <w:bCs w:val="0"/>
          <w:sz w:val="20"/>
          <w:szCs w:val="20"/>
          <w:lang w:val="hy-AM"/>
        </w:rPr>
        <w:t xml:space="preserve">: </w:t>
      </w:r>
    </w:p>
    <w:p w14:paraId="026C1430" w14:textId="77777777" w:rsidR="00091EBC" w:rsidRPr="00C06F98"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C06F98">
        <w:rPr>
          <w:rStyle w:val="Strong"/>
          <w:rFonts w:ascii="GHEA Grapalat" w:hAnsi="GHEA Grapalat"/>
          <w:b w:val="0"/>
          <w:bCs w:val="0"/>
          <w:sz w:val="20"/>
          <w:szCs w:val="20"/>
          <w:lang w:val="hy-AM"/>
        </w:rPr>
        <w:t xml:space="preserve">2. Երաշխիքով </w:t>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lang w:val="hy-AM"/>
        </w:rPr>
        <w:t xml:space="preserve"> (այսուհետ՝ երաշխիք տվող </w:t>
      </w:r>
    </w:p>
    <w:p w14:paraId="074F31E9" w14:textId="77777777" w:rsidR="00091EBC" w:rsidRPr="00C06F98"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r>
      <w:r w:rsidRPr="00C06F98">
        <w:rPr>
          <w:rStyle w:val="Strong"/>
          <w:rFonts w:ascii="GHEA Grapalat" w:hAnsi="GHEA Grapalat"/>
          <w:b w:val="0"/>
          <w:bCs w:val="0"/>
          <w:sz w:val="20"/>
          <w:szCs w:val="20"/>
          <w:lang w:val="hy-AM"/>
        </w:rPr>
        <w:tab/>
        <w:t xml:space="preserve">                         </w:t>
      </w:r>
      <w:r w:rsidRPr="00C06F98">
        <w:rPr>
          <w:rFonts w:ascii="GHEA Grapalat" w:hAnsi="GHEA Grapalat" w:cs="Sylfaen"/>
          <w:vertAlign w:val="superscript"/>
          <w:lang w:val="hy-AM"/>
        </w:rPr>
        <w:t>երաշխիքը տվող բանկի անվանումը</w:t>
      </w:r>
    </w:p>
    <w:p w14:paraId="043A5B2B" w14:textId="77777777" w:rsidR="00091EBC" w:rsidRPr="00C06F98"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06F98">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r w:rsidRPr="00C06F98">
        <w:rPr>
          <w:rStyle w:val="Strong"/>
          <w:rFonts w:ascii="GHEA Grapalat" w:hAnsi="GHEA Grapalat"/>
          <w:b w:val="0"/>
          <w:bCs w:val="0"/>
          <w:sz w:val="20"/>
          <w:szCs w:val="20"/>
          <w:u w:val="single"/>
          <w:lang w:val="hy-AM"/>
        </w:rPr>
        <w:tab/>
      </w:r>
    </w:p>
    <w:p w14:paraId="4DC82879" w14:textId="77777777" w:rsidR="00091EBC" w:rsidRPr="00C06F98"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C06F98">
        <w:rPr>
          <w:rFonts w:ascii="GHEA Grapalat" w:hAnsi="GHEA Grapalat" w:cs="Sylfaen"/>
          <w:vertAlign w:val="superscript"/>
          <w:lang w:val="hy-AM"/>
        </w:rPr>
        <w:t xml:space="preserve">   գումարը թվերով և տառերով</w:t>
      </w:r>
    </w:p>
    <w:p w14:paraId="12C58CD2" w14:textId="5942AF3A" w:rsidR="00091EBC" w:rsidRPr="00C06F98"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6F98">
        <w:rPr>
          <w:rStyle w:val="Strong"/>
          <w:rFonts w:ascii="GHEA Grapalat" w:hAnsi="GHEA Grapalat"/>
          <w:b w:val="0"/>
          <w:bCs w:val="0"/>
          <w:sz w:val="20"/>
          <w:szCs w:val="20"/>
          <w:lang w:val="hy-AM"/>
        </w:rPr>
        <w:t xml:space="preserve">(այսուհետ՝ երաշխիքի գումար)՝ պահանջն ստանալուց </w:t>
      </w:r>
      <w:r w:rsidR="005853D6" w:rsidRPr="00C06F98">
        <w:rPr>
          <w:rStyle w:val="Strong"/>
          <w:rFonts w:ascii="GHEA Grapalat" w:hAnsi="GHEA Grapalat"/>
          <w:b w:val="0"/>
          <w:bCs w:val="0"/>
          <w:sz w:val="20"/>
          <w:szCs w:val="20"/>
          <w:lang w:val="hy-AM"/>
        </w:rPr>
        <w:t>հինգ</w:t>
      </w:r>
      <w:r w:rsidRPr="00C06F98">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D96EA5" w:rsidRPr="00C06F98">
        <w:rPr>
          <w:rFonts w:ascii="GHEA Grapalat" w:hAnsi="GHEA Grapalat" w:cs="Arial"/>
          <w:b/>
          <w:sz w:val="20"/>
          <w:szCs w:val="20"/>
          <w:lang w:val="hy-AM"/>
        </w:rPr>
        <w:t>900015211429</w:t>
      </w:r>
      <w:r w:rsidR="0006003D" w:rsidRPr="00C06F98">
        <w:rPr>
          <w:rFonts w:ascii="GHEA Grapalat" w:hAnsi="GHEA Grapalat" w:cs="Arial"/>
          <w:b/>
          <w:sz w:val="20"/>
          <w:szCs w:val="20"/>
          <w:lang w:val="hy-AM"/>
        </w:rPr>
        <w:t xml:space="preserve"> </w:t>
      </w:r>
      <w:r w:rsidRPr="00C06F98">
        <w:rPr>
          <w:rStyle w:val="Strong"/>
          <w:rFonts w:ascii="GHEA Grapalat" w:hAnsi="GHEA Grapalat"/>
          <w:b w:val="0"/>
          <w:bCs w:val="0"/>
          <w:sz w:val="20"/>
          <w:szCs w:val="20"/>
          <w:lang w:val="hy-AM"/>
        </w:rPr>
        <w:t>հաշվեհամարին փոխանցման միջոցով:</w:t>
      </w:r>
    </w:p>
    <w:p w14:paraId="10C70A9F" w14:textId="77777777" w:rsidR="00091EBC" w:rsidRPr="00C06F98"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C06F98">
        <w:rPr>
          <w:rFonts w:ascii="GHEA Grapalat" w:hAnsi="GHEA Grapalat"/>
          <w:sz w:val="20"/>
          <w:szCs w:val="20"/>
          <w:lang w:val="hy-AM"/>
        </w:rPr>
        <w:t>3. Սույն երաշխիքն անհետկանչելի է:</w:t>
      </w:r>
    </w:p>
    <w:p w14:paraId="3EEF323B" w14:textId="77777777" w:rsidR="00091EBC" w:rsidRPr="00C06F98"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C06F98">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6CB4F" w14:textId="7D10FA33" w:rsidR="00B01CA2" w:rsidRPr="00C06F98" w:rsidRDefault="0024041A" w:rsidP="00B01CA2">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 xml:space="preserve">5. </w:t>
      </w:r>
      <w:r w:rsidR="00B01CA2" w:rsidRPr="00C06F98">
        <w:rPr>
          <w:rFonts w:ascii="GHEA Grapalat" w:hAnsi="GHEA Grapalat"/>
          <w:sz w:val="20"/>
          <w:szCs w:val="20"/>
          <w:lang w:val="hy-AM"/>
        </w:rPr>
        <w:t>Երաշխիքը գործում է</w:t>
      </w:r>
      <w:r w:rsidR="00651C76" w:rsidRPr="00C06F98">
        <w:rPr>
          <w:rFonts w:ascii="GHEA Grapalat" w:hAnsi="GHEA Grapalat"/>
          <w:sz w:val="20"/>
          <w:szCs w:val="20"/>
          <w:lang w:val="hy-AM"/>
        </w:rPr>
        <w:t xml:space="preserve"> թողարկման պահից և ուժի մեջ է</w:t>
      </w:r>
      <w:r w:rsidR="00B01CA2" w:rsidRPr="00C06F98">
        <w:rPr>
          <w:rFonts w:ascii="GHEA Grapalat" w:hAnsi="GHEA Grapalat"/>
          <w:sz w:val="20"/>
          <w:szCs w:val="20"/>
          <w:lang w:val="hy-AM"/>
        </w:rPr>
        <w:t xml:space="preserve"> բենեֆիցիարի և պրից</w:t>
      </w:r>
      <w:r w:rsidR="00982A6B" w:rsidRPr="00C06F98">
        <w:rPr>
          <w:rFonts w:ascii="GHEA Grapalat" w:hAnsi="GHEA Grapalat"/>
          <w:sz w:val="20"/>
          <w:szCs w:val="20"/>
          <w:lang w:val="hy-AM"/>
        </w:rPr>
        <w:t>ն</w:t>
      </w:r>
      <w:r w:rsidR="00B01CA2" w:rsidRPr="00C06F98">
        <w:rPr>
          <w:rFonts w:ascii="GHEA Grapalat" w:hAnsi="GHEA Grapalat"/>
          <w:sz w:val="20"/>
          <w:szCs w:val="20"/>
          <w:lang w:val="hy-AM"/>
        </w:rPr>
        <w:t xml:space="preserve">իպալի միջև կնքվելիքN </w:t>
      </w:r>
      <w:r w:rsidR="00B01CA2" w:rsidRPr="00C06F98">
        <w:rPr>
          <w:rFonts w:ascii="GHEA Grapalat" w:hAnsi="GHEA Grapalat"/>
          <w:sz w:val="20"/>
          <w:szCs w:val="20"/>
          <w:u w:val="single"/>
          <w:lang w:val="hy-AM"/>
        </w:rPr>
        <w:tab/>
      </w:r>
      <w:r w:rsidR="00B01CA2" w:rsidRPr="00C06F98">
        <w:rPr>
          <w:rFonts w:ascii="GHEA Grapalat" w:hAnsi="GHEA Grapalat"/>
          <w:sz w:val="20"/>
          <w:szCs w:val="20"/>
          <w:u w:val="single"/>
          <w:lang w:val="hy-AM"/>
        </w:rPr>
        <w:tab/>
      </w:r>
      <w:r w:rsidR="00B01CA2" w:rsidRPr="00C06F98">
        <w:rPr>
          <w:rFonts w:ascii="GHEA Grapalat" w:hAnsi="GHEA Grapalat"/>
          <w:sz w:val="20"/>
          <w:szCs w:val="20"/>
          <w:u w:val="single"/>
          <w:lang w:val="hy-AM"/>
        </w:rPr>
        <w:tab/>
      </w:r>
      <w:r w:rsidR="00B01CA2" w:rsidRPr="00C06F98">
        <w:rPr>
          <w:rFonts w:ascii="GHEA Grapalat" w:hAnsi="GHEA Grapalat"/>
          <w:sz w:val="20"/>
          <w:szCs w:val="20"/>
          <w:u w:val="single"/>
          <w:lang w:val="hy-AM"/>
        </w:rPr>
        <w:tab/>
      </w:r>
    </w:p>
    <w:p w14:paraId="779299A5" w14:textId="77777777" w:rsidR="00B01CA2" w:rsidRPr="00C06F98"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C06F98">
        <w:rPr>
          <w:rFonts w:ascii="GHEA Grapalat" w:hAnsi="GHEA Grapalat" w:cs="Sylfaen"/>
          <w:vertAlign w:val="superscript"/>
          <w:lang w:val="hy-AM"/>
        </w:rPr>
        <w:t xml:space="preserve">                                   կնքվելիք պայմանագրի համարը </w:t>
      </w:r>
    </w:p>
    <w:p w14:paraId="4E1D4A33" w14:textId="77777777" w:rsidR="00B01CA2" w:rsidRPr="00C06F98" w:rsidRDefault="00B01CA2" w:rsidP="00B01CA2">
      <w:pPr>
        <w:pStyle w:val="ListParagraph"/>
        <w:tabs>
          <w:tab w:val="left" w:pos="0"/>
        </w:tabs>
        <w:ind w:left="0"/>
        <w:mirrorIndents/>
        <w:jc w:val="both"/>
        <w:rPr>
          <w:rFonts w:ascii="GHEA Grapalat" w:hAnsi="GHEA Grapalat"/>
          <w:sz w:val="20"/>
          <w:szCs w:val="20"/>
          <w:u w:val="single"/>
          <w:lang w:val="hy-AM"/>
        </w:rPr>
      </w:pPr>
      <w:r w:rsidRPr="00C06F98">
        <w:rPr>
          <w:rFonts w:ascii="GHEA Grapalat" w:hAnsi="GHEA Grapalat"/>
          <w:sz w:val="20"/>
          <w:szCs w:val="20"/>
          <w:lang w:val="hy-AM"/>
        </w:rPr>
        <w:t xml:space="preserve">պայմանագիրն ուժի մեջ մտնելու օրվանից մինչև </w:t>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25B5DC0E" w14:textId="3F5262EF" w:rsidR="00651C76" w:rsidRPr="00C06F98" w:rsidRDefault="00B01CA2" w:rsidP="00651C76">
      <w:pPr>
        <w:pStyle w:val="ListParagraph"/>
        <w:tabs>
          <w:tab w:val="left" w:pos="0"/>
        </w:tabs>
        <w:ind w:left="0"/>
        <w:mirrorIndents/>
        <w:jc w:val="both"/>
        <w:rPr>
          <w:rFonts w:ascii="GHEA Grapalat" w:eastAsia="Calibri" w:hAnsi="GHEA Grapalat"/>
          <w:color w:val="000000"/>
          <w:sz w:val="20"/>
          <w:szCs w:val="20"/>
          <w:lang w:val="hy-AM"/>
        </w:rPr>
      </w:pPr>
      <w:r w:rsidRPr="00C06F98">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651C76" w:rsidRPr="00C06F98">
        <w:rPr>
          <w:rFonts w:ascii="GHEA Grapalat" w:hAnsi="GHEA Grapalat"/>
          <w:sz w:val="20"/>
          <w:szCs w:val="20"/>
          <w:lang w:val="hy-AM"/>
        </w:rPr>
        <w:t>՝</w:t>
      </w:r>
      <w:r w:rsidRPr="00C06F98">
        <w:rPr>
          <w:rFonts w:ascii="GHEA Grapalat" w:hAnsi="GHEA Grapalat"/>
          <w:sz w:val="20"/>
          <w:szCs w:val="20"/>
          <w:lang w:val="hy-AM"/>
        </w:rPr>
        <w:t xml:space="preserve"> </w:t>
      </w:r>
      <w:hyperlink r:id="rId22" w:history="1">
        <w:r w:rsidR="00E977C6" w:rsidRPr="00C06F98">
          <w:rPr>
            <w:rStyle w:val="Hyperlink"/>
            <w:rFonts w:ascii="GHEA Grapalat" w:hAnsi="GHEA Grapalat"/>
            <w:sz w:val="20"/>
            <w:szCs w:val="20"/>
            <w:lang w:val="hy-AM"/>
          </w:rPr>
          <w:t>sergey.simonyan@yerevan.am</w:t>
        </w:r>
      </w:hyperlink>
      <w:r w:rsidR="00651C76" w:rsidRPr="00C06F98">
        <w:rPr>
          <w:rFonts w:ascii="GHEA Grapalat" w:hAnsi="GHEA Grapalat"/>
          <w:color w:val="000000"/>
          <w:sz w:val="20"/>
          <w:szCs w:val="20"/>
          <w:lang w:val="hy-AM"/>
        </w:rPr>
        <w:t xml:space="preserve">     </w:t>
      </w:r>
    </w:p>
    <w:p w14:paraId="54B458B9" w14:textId="1206711C" w:rsidR="00B01CA2" w:rsidRPr="00C06F98" w:rsidRDefault="00651C76" w:rsidP="00B01CA2">
      <w:pPr>
        <w:pStyle w:val="ListParagraph"/>
        <w:tabs>
          <w:tab w:val="left" w:pos="0"/>
        </w:tabs>
        <w:ind w:left="0"/>
        <w:mirrorIndents/>
        <w:jc w:val="both"/>
        <w:rPr>
          <w:rFonts w:ascii="GHEA Grapalat" w:hAnsi="GHEA Grapalat"/>
          <w:sz w:val="20"/>
          <w:szCs w:val="20"/>
          <w:lang w:val="hy-AM"/>
        </w:rPr>
      </w:pPr>
      <w:r w:rsidRPr="00C06F98">
        <w:rPr>
          <w:rFonts w:ascii="GHEA Grapalat" w:hAnsi="GHEA Grapalat"/>
          <w:color w:val="000000"/>
          <w:sz w:val="20"/>
          <w:szCs w:val="20"/>
          <w:lang w:val="hy-AM"/>
        </w:rPr>
        <w:t xml:space="preserve">էլեկտրոնային փոստի </w:t>
      </w:r>
      <w:r w:rsidR="00B01CA2" w:rsidRPr="00C06F98">
        <w:rPr>
          <w:rFonts w:ascii="GHEA Grapalat" w:hAnsi="GHEA Grapalat"/>
          <w:sz w:val="20"/>
          <w:szCs w:val="20"/>
          <w:lang w:val="hy-AM"/>
        </w:rPr>
        <w:t xml:space="preserve">հասցեին։     </w:t>
      </w:r>
    </w:p>
    <w:p w14:paraId="25BC9503" w14:textId="77777777" w:rsidR="00091EBC" w:rsidRPr="00C06F98" w:rsidRDefault="00091EBC" w:rsidP="00B93472">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EAD6BD5" w14:textId="77777777" w:rsidR="00DC3470" w:rsidRPr="00C06F98"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C06F98">
        <w:rPr>
          <w:rFonts w:ascii="GHEA Grapalat" w:hAnsi="GHEA Grapalat"/>
          <w:sz w:val="20"/>
          <w:szCs w:val="20"/>
          <w:lang w:val="hy-AM"/>
        </w:rPr>
        <w:t xml:space="preserve">1) </w:t>
      </w:r>
      <w:r w:rsidR="0091775C" w:rsidRPr="00C06F98">
        <w:rPr>
          <w:rFonts w:ascii="GHEA Grapalat" w:hAnsi="GHEA Grapalat"/>
          <w:sz w:val="20"/>
          <w:szCs w:val="20"/>
          <w:lang w:val="hy-AM"/>
        </w:rPr>
        <w:t xml:space="preserve">N </w:t>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0091775C" w:rsidRPr="00C06F98">
        <w:rPr>
          <w:rFonts w:ascii="GHEA Grapalat" w:hAnsi="GHEA Grapalat"/>
          <w:sz w:val="20"/>
          <w:szCs w:val="20"/>
          <w:u w:val="single"/>
          <w:lang w:val="hy-AM"/>
        </w:rPr>
        <w:tab/>
        <w:t xml:space="preserve">     </w:t>
      </w:r>
      <w:r w:rsidRPr="00C06F98">
        <w:rPr>
          <w:rFonts w:ascii="GHEA Grapalat" w:hAnsi="GHEA Grapalat"/>
          <w:sz w:val="20"/>
          <w:szCs w:val="20"/>
          <w:lang w:val="hy-AM"/>
        </w:rPr>
        <w:t xml:space="preserve"> պայմանագրի, ներառյալ նաև դրանում </w:t>
      </w:r>
      <w:r w:rsidR="0091775C" w:rsidRPr="00C06F98">
        <w:rPr>
          <w:rFonts w:ascii="GHEA Grapalat" w:hAnsi="GHEA Grapalat"/>
          <w:sz w:val="20"/>
          <w:szCs w:val="20"/>
          <w:lang w:val="hy-AM"/>
        </w:rPr>
        <w:t>կատարված</w:t>
      </w:r>
    </w:p>
    <w:p w14:paraId="6E0E98C0" w14:textId="77777777" w:rsidR="00DC3470" w:rsidRPr="00C06F98"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C06F98">
        <w:rPr>
          <w:rFonts w:ascii="GHEA Grapalat" w:hAnsi="GHEA Grapalat" w:cs="Sylfaen"/>
          <w:vertAlign w:val="superscript"/>
          <w:lang w:val="hy-AM"/>
        </w:rPr>
        <w:t xml:space="preserve">                          կնքվելիք պայմանագրի </w:t>
      </w:r>
      <w:r w:rsidR="0091775C" w:rsidRPr="00C06F98">
        <w:rPr>
          <w:rFonts w:ascii="GHEA Grapalat" w:hAnsi="GHEA Grapalat" w:cs="Sylfaen"/>
          <w:vertAlign w:val="superscript"/>
          <w:lang w:val="hy-AM"/>
        </w:rPr>
        <w:t>համարը</w:t>
      </w:r>
      <w:r w:rsidRPr="00C06F98">
        <w:rPr>
          <w:rFonts w:ascii="GHEA Grapalat" w:hAnsi="GHEA Grapalat" w:cs="Sylfaen"/>
          <w:vertAlign w:val="superscript"/>
          <w:lang w:val="hy-AM"/>
        </w:rPr>
        <w:t xml:space="preserve"> </w:t>
      </w:r>
    </w:p>
    <w:p w14:paraId="4106FDCD" w14:textId="214B3EA5" w:rsidR="00DC3470" w:rsidRPr="00C06F98"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C06F98">
        <w:rPr>
          <w:rFonts w:ascii="GHEA Grapalat" w:hAnsi="GHEA Grapalat"/>
          <w:sz w:val="20"/>
          <w:szCs w:val="20"/>
          <w:lang w:val="hy-AM"/>
        </w:rPr>
        <w:t xml:space="preserve"> փոփոխությունների, լրացուցիչ համաձայնագրերի պատճենները.</w:t>
      </w:r>
    </w:p>
    <w:p w14:paraId="44438BA5" w14:textId="77777777" w:rsidR="00DC3470" w:rsidRPr="00C06F98"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 xml:space="preserve">2) բենեֆիցիարի կողմից պայմանագիրը միակողմանի լուծելու մասին </w:t>
      </w:r>
      <w:hyperlink r:id="rId23" w:history="1">
        <w:r w:rsidRPr="00C06F98">
          <w:rPr>
            <w:rStyle w:val="Hyperlink"/>
            <w:rFonts w:ascii="GHEA Grapalat" w:hAnsi="GHEA Grapalat"/>
            <w:color w:val="auto"/>
            <w:sz w:val="20"/>
            <w:szCs w:val="20"/>
            <w:lang w:val="hy-AM"/>
          </w:rPr>
          <w:t>www.procurement.am</w:t>
        </w:r>
      </w:hyperlink>
      <w:r w:rsidRPr="00C06F98">
        <w:rPr>
          <w:rFonts w:ascii="GHEA Grapalat" w:hAnsi="GHEA Grapalat"/>
          <w:sz w:val="20"/>
          <w:szCs w:val="20"/>
          <w:lang w:val="hy-AM"/>
        </w:rPr>
        <w:t xml:space="preserve"> հասց</w:t>
      </w:r>
      <w:r w:rsidR="00BC0C24" w:rsidRPr="00C06F98">
        <w:rPr>
          <w:rFonts w:ascii="GHEA Grapalat" w:hAnsi="GHEA Grapalat"/>
          <w:sz w:val="20"/>
          <w:szCs w:val="20"/>
          <w:lang w:val="hy-AM"/>
        </w:rPr>
        <w:t>ե</w:t>
      </w:r>
      <w:r w:rsidRPr="00C06F98">
        <w:rPr>
          <w:rFonts w:ascii="GHEA Grapalat" w:hAnsi="GHEA Grapalat"/>
          <w:sz w:val="20"/>
          <w:szCs w:val="20"/>
          <w:lang w:val="hy-AM"/>
        </w:rPr>
        <w:t>ով գործող տեղեկագրում հրապարակած ծանուցումը</w:t>
      </w:r>
      <w:r w:rsidR="00CF2170" w:rsidRPr="00C06F98">
        <w:rPr>
          <w:rFonts w:ascii="GHEA Grapalat" w:hAnsi="GHEA Grapalat"/>
          <w:sz w:val="20"/>
          <w:szCs w:val="20"/>
          <w:lang w:val="hy-AM"/>
        </w:rPr>
        <w:t>:</w:t>
      </w:r>
    </w:p>
    <w:p w14:paraId="6E51218A" w14:textId="77777777" w:rsidR="00091EBC" w:rsidRPr="00C06F98"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7. Երաշխիք տվող անձը բենեֆիցիարի կողմից ներկայացված պահանջը և կից փաստաթղթերը ստանալու</w:t>
      </w:r>
      <w:r w:rsidR="00BC0C24" w:rsidRPr="00C06F98">
        <w:rPr>
          <w:rFonts w:ascii="GHEA Grapalat" w:hAnsi="GHEA Grapalat"/>
          <w:sz w:val="20"/>
          <w:szCs w:val="20"/>
          <w:lang w:val="hy-AM"/>
        </w:rPr>
        <w:t>ց</w:t>
      </w:r>
      <w:r w:rsidRPr="00C06F98">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809ADA" w14:textId="77777777" w:rsidR="00091EBC" w:rsidRPr="00C06F98" w:rsidRDefault="00A05038"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C06F98">
        <w:rPr>
          <w:rFonts w:ascii="GHEA Grapalat" w:hAnsi="GHEA Grapalat"/>
          <w:sz w:val="20"/>
          <w:szCs w:val="20"/>
          <w:lang w:val="hy-AM"/>
        </w:rPr>
        <w:t>8</w:t>
      </w:r>
      <w:r w:rsidR="00091EBC" w:rsidRPr="00C06F98">
        <w:rPr>
          <w:rFonts w:ascii="GHEA Grapalat" w:hAnsi="GHEA Grapalat"/>
          <w:sz w:val="20"/>
          <w:szCs w:val="20"/>
          <w:lang w:val="hy-AM"/>
        </w:rPr>
        <w:t>. Երաշխիք տվող անձը մերժում է բենեֆիցիարի պահանջը, եթե`</w:t>
      </w:r>
    </w:p>
    <w:p w14:paraId="15C17072" w14:textId="77777777" w:rsidR="00091EBC" w:rsidRPr="00C06F98"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1) պահանջը կամ կից փաստաթղթերը չեն համապատասխանում սույն երաշխիքի պայմաններին.</w:t>
      </w:r>
    </w:p>
    <w:p w14:paraId="39037153" w14:textId="77777777" w:rsidR="00091EBC" w:rsidRPr="00C06F98"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C06F98">
        <w:rPr>
          <w:rFonts w:ascii="GHEA Grapalat" w:hAnsi="GHEA Grapalat"/>
          <w:sz w:val="20"/>
          <w:szCs w:val="20"/>
          <w:lang w:val="hy-AM"/>
        </w:rPr>
        <w:t>2) պահանջը ներկայացվել է երաշխիքով սահմանված ժամկետի ավարտից հետո:</w:t>
      </w:r>
    </w:p>
    <w:p w14:paraId="541F4190" w14:textId="77777777" w:rsidR="00091EBC" w:rsidRPr="00C06F98" w:rsidRDefault="00A05038"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9</w:t>
      </w:r>
      <w:r w:rsidR="00091EBC" w:rsidRPr="00C06F98">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2304EF" w14:textId="77777777" w:rsidR="00091EBC" w:rsidRPr="00C06F98"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1</w:t>
      </w:r>
      <w:r w:rsidR="00A05038" w:rsidRPr="00C06F98">
        <w:rPr>
          <w:rFonts w:ascii="GHEA Grapalat" w:hAnsi="GHEA Grapalat"/>
          <w:sz w:val="20"/>
          <w:szCs w:val="20"/>
          <w:lang w:val="hy-AM"/>
        </w:rPr>
        <w:t>0</w:t>
      </w:r>
      <w:r w:rsidRPr="00C06F98">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811393" w14:textId="77777777" w:rsidR="00091EBC" w:rsidRPr="00C06F98"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lang w:val="hy-AM"/>
        </w:rPr>
        <w:t>1</w:t>
      </w:r>
      <w:r w:rsidR="00A05038" w:rsidRPr="00C06F98">
        <w:rPr>
          <w:rFonts w:ascii="GHEA Grapalat" w:hAnsi="GHEA Grapalat"/>
          <w:sz w:val="20"/>
          <w:szCs w:val="20"/>
          <w:lang w:val="hy-AM"/>
        </w:rPr>
        <w:t>1</w:t>
      </w:r>
      <w:r w:rsidRPr="00C06F98">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2D8C491" w14:textId="77777777" w:rsidR="00091EBC" w:rsidRPr="00C06F98"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0F9EA89" w14:textId="77777777" w:rsidR="00091EBC" w:rsidRPr="00C06F98"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06F98">
        <w:rPr>
          <w:rFonts w:ascii="GHEA Grapalat" w:hAnsi="GHEA Grapalat"/>
          <w:sz w:val="20"/>
          <w:szCs w:val="20"/>
          <w:lang w:val="hy-AM"/>
        </w:rPr>
        <w:t xml:space="preserve">Գործադիր </w:t>
      </w:r>
      <w:r w:rsidR="0070371B" w:rsidRPr="00C06F98">
        <w:rPr>
          <w:rFonts w:ascii="GHEA Grapalat" w:hAnsi="GHEA Grapalat"/>
          <w:sz w:val="20"/>
          <w:szCs w:val="20"/>
          <w:lang w:val="hy-AM"/>
        </w:rPr>
        <w:t>մարմնի ղեկավար</w:t>
      </w:r>
      <w:r w:rsidRPr="00C06F98">
        <w:rPr>
          <w:rFonts w:ascii="GHEA Grapalat" w:hAnsi="GHEA Grapalat"/>
          <w:sz w:val="20"/>
          <w:szCs w:val="20"/>
          <w:lang w:val="hy-AM"/>
        </w:rPr>
        <w:t xml:space="preserve"> </w:t>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p>
    <w:p w14:paraId="7EA746E8" w14:textId="77777777" w:rsidR="00091EBC" w:rsidRPr="00C06F98"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583ADF" w14:textId="77777777" w:rsidR="00091EBC" w:rsidRPr="00C06F98"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r w:rsidRPr="00C06F98">
        <w:rPr>
          <w:rFonts w:ascii="GHEA Grapalat" w:hAnsi="GHEA Grapalat"/>
          <w:sz w:val="20"/>
          <w:szCs w:val="20"/>
          <w:u w:val="single"/>
          <w:lang w:val="hy-AM"/>
        </w:rPr>
        <w:tab/>
      </w:r>
    </w:p>
    <w:p w14:paraId="3DD7824F" w14:textId="77777777" w:rsidR="00091EBC" w:rsidRPr="00C06F98"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C06F98">
        <w:rPr>
          <w:rFonts w:ascii="GHEA Grapalat" w:hAnsi="GHEA Grapalat" w:cs="Sylfaen"/>
          <w:vertAlign w:val="superscript"/>
          <w:lang w:val="hy-AM"/>
        </w:rPr>
        <w:t xml:space="preserve">                                                        ամիսը, ամսաթիվը, տարեթիվը</w:t>
      </w:r>
    </w:p>
    <w:p w14:paraId="0FAEEFF0" w14:textId="77777777" w:rsidR="00091EBC" w:rsidRPr="00C06F98" w:rsidRDefault="00091EBC" w:rsidP="00091EBC">
      <w:pPr>
        <w:pStyle w:val="BodyTextIndent3"/>
        <w:spacing w:line="240" w:lineRule="auto"/>
        <w:jc w:val="center"/>
        <w:rPr>
          <w:rFonts w:ascii="GHEA Grapalat" w:hAnsi="GHEA Grapalat" w:cs="Arial"/>
          <w:b/>
          <w:lang w:val="hy-AM"/>
        </w:rPr>
      </w:pPr>
    </w:p>
    <w:p w14:paraId="4537787E" w14:textId="7337CFA1" w:rsidR="00091EBC" w:rsidRPr="00C06F98" w:rsidRDefault="00091EBC" w:rsidP="00091EBC">
      <w:pPr>
        <w:pStyle w:val="BodyTextIndent3"/>
        <w:spacing w:line="240" w:lineRule="auto"/>
        <w:jc w:val="right"/>
        <w:rPr>
          <w:rFonts w:ascii="GHEA Grapalat" w:hAnsi="GHEA Grapalat"/>
          <w:szCs w:val="24"/>
          <w:lang w:val="hy-AM"/>
        </w:rPr>
      </w:pPr>
    </w:p>
    <w:p w14:paraId="1807A172" w14:textId="77777777" w:rsidR="005C432A" w:rsidRPr="00C06F98" w:rsidRDefault="005C432A" w:rsidP="005C432A">
      <w:pPr>
        <w:pStyle w:val="FootnoteText"/>
        <w:jc w:val="both"/>
        <w:rPr>
          <w:rFonts w:ascii="GHEA Grapalat" w:hAnsi="GHEA Grapalat"/>
          <w:i/>
          <w:sz w:val="18"/>
          <w:szCs w:val="18"/>
          <w:lang w:val="hy-AM"/>
        </w:rPr>
      </w:pPr>
      <w:r w:rsidRPr="00C06F98">
        <w:rPr>
          <w:rFonts w:ascii="GHEA Grapalat" w:hAnsi="GHEA Grapalat"/>
          <w:i/>
          <w:sz w:val="18"/>
          <w:szCs w:val="18"/>
          <w:lang w:val="hy-AM"/>
        </w:rPr>
        <w:t>*լրացվում է հանձնաժողովի քարտուղարի կողմից` մինչև հրավերը տեղեկագրում հրապարակելը:</w:t>
      </w:r>
    </w:p>
    <w:p w14:paraId="3F25587D" w14:textId="16C076C6" w:rsidR="005C432A" w:rsidRPr="00C06F98" w:rsidRDefault="005C432A" w:rsidP="00091EBC">
      <w:pPr>
        <w:pStyle w:val="BodyTextIndent3"/>
        <w:spacing w:line="240" w:lineRule="auto"/>
        <w:jc w:val="right"/>
        <w:rPr>
          <w:rFonts w:ascii="GHEA Grapalat" w:hAnsi="GHEA Grapalat"/>
          <w:szCs w:val="24"/>
          <w:lang w:val="hy-AM"/>
        </w:rPr>
      </w:pPr>
    </w:p>
    <w:p w14:paraId="709948B8" w14:textId="43879CED" w:rsidR="005C432A" w:rsidRPr="00C06F98" w:rsidRDefault="005C432A" w:rsidP="00091EBC">
      <w:pPr>
        <w:pStyle w:val="BodyTextIndent3"/>
        <w:spacing w:line="240" w:lineRule="auto"/>
        <w:jc w:val="right"/>
        <w:rPr>
          <w:rFonts w:ascii="GHEA Grapalat" w:hAnsi="GHEA Grapalat"/>
          <w:szCs w:val="24"/>
          <w:lang w:val="hy-AM"/>
        </w:rPr>
      </w:pPr>
    </w:p>
    <w:p w14:paraId="449C0118" w14:textId="2FE2DD1F" w:rsidR="005C432A" w:rsidRPr="00C06F98" w:rsidRDefault="005C432A" w:rsidP="00091EBC">
      <w:pPr>
        <w:pStyle w:val="BodyTextIndent3"/>
        <w:spacing w:line="240" w:lineRule="auto"/>
        <w:jc w:val="right"/>
        <w:rPr>
          <w:rFonts w:ascii="GHEA Grapalat" w:hAnsi="GHEA Grapalat"/>
          <w:szCs w:val="24"/>
          <w:lang w:val="hy-AM"/>
        </w:rPr>
      </w:pPr>
    </w:p>
    <w:p w14:paraId="2D49BB37" w14:textId="009FF55E" w:rsidR="005C432A" w:rsidRPr="00C06F98" w:rsidRDefault="005C432A" w:rsidP="00091EBC">
      <w:pPr>
        <w:pStyle w:val="BodyTextIndent3"/>
        <w:spacing w:line="240" w:lineRule="auto"/>
        <w:jc w:val="right"/>
        <w:rPr>
          <w:rFonts w:ascii="GHEA Grapalat" w:hAnsi="GHEA Grapalat"/>
          <w:szCs w:val="24"/>
          <w:lang w:val="hy-AM"/>
        </w:rPr>
      </w:pPr>
    </w:p>
    <w:p w14:paraId="1394B619" w14:textId="4B1A913C" w:rsidR="005C432A" w:rsidRPr="00C06F98" w:rsidRDefault="005C432A" w:rsidP="00091EBC">
      <w:pPr>
        <w:pStyle w:val="BodyTextIndent3"/>
        <w:spacing w:line="240" w:lineRule="auto"/>
        <w:jc w:val="right"/>
        <w:rPr>
          <w:rFonts w:ascii="GHEA Grapalat" w:hAnsi="GHEA Grapalat"/>
          <w:szCs w:val="24"/>
          <w:lang w:val="hy-AM"/>
        </w:rPr>
      </w:pPr>
    </w:p>
    <w:p w14:paraId="554279F5" w14:textId="724D955A" w:rsidR="005C432A" w:rsidRPr="00C06F98" w:rsidRDefault="005C432A" w:rsidP="00091EBC">
      <w:pPr>
        <w:pStyle w:val="BodyTextIndent3"/>
        <w:spacing w:line="240" w:lineRule="auto"/>
        <w:jc w:val="right"/>
        <w:rPr>
          <w:rFonts w:ascii="GHEA Grapalat" w:hAnsi="GHEA Grapalat"/>
          <w:szCs w:val="24"/>
          <w:lang w:val="hy-AM"/>
        </w:rPr>
      </w:pPr>
    </w:p>
    <w:p w14:paraId="2567865F" w14:textId="0F9ABAEA" w:rsidR="005C432A" w:rsidRPr="00C06F98" w:rsidRDefault="005C432A" w:rsidP="00091EBC">
      <w:pPr>
        <w:pStyle w:val="BodyTextIndent3"/>
        <w:spacing w:line="240" w:lineRule="auto"/>
        <w:jc w:val="right"/>
        <w:rPr>
          <w:rFonts w:ascii="GHEA Grapalat" w:hAnsi="GHEA Grapalat"/>
          <w:szCs w:val="24"/>
          <w:lang w:val="hy-AM"/>
        </w:rPr>
      </w:pPr>
    </w:p>
    <w:p w14:paraId="3E0152AA" w14:textId="76E43031" w:rsidR="005C432A" w:rsidRPr="00C06F98" w:rsidRDefault="005C432A" w:rsidP="00091EBC">
      <w:pPr>
        <w:pStyle w:val="BodyTextIndent3"/>
        <w:spacing w:line="240" w:lineRule="auto"/>
        <w:jc w:val="right"/>
        <w:rPr>
          <w:rFonts w:ascii="GHEA Grapalat" w:hAnsi="GHEA Grapalat"/>
          <w:szCs w:val="24"/>
          <w:lang w:val="hy-AM"/>
        </w:rPr>
      </w:pPr>
    </w:p>
    <w:p w14:paraId="2B19C35C" w14:textId="16686822" w:rsidR="00927C52" w:rsidRPr="00C06F98" w:rsidRDefault="00927C52" w:rsidP="00091EBC">
      <w:pPr>
        <w:pStyle w:val="BodyTextIndent3"/>
        <w:spacing w:line="240" w:lineRule="auto"/>
        <w:jc w:val="right"/>
        <w:rPr>
          <w:rFonts w:ascii="GHEA Grapalat" w:hAnsi="GHEA Grapalat"/>
          <w:szCs w:val="24"/>
          <w:lang w:val="hy-AM"/>
        </w:rPr>
      </w:pPr>
    </w:p>
    <w:p w14:paraId="3E6F8D4F" w14:textId="588CE8F0" w:rsidR="00927C52" w:rsidRPr="00C06F98" w:rsidRDefault="00927C52" w:rsidP="00091EBC">
      <w:pPr>
        <w:pStyle w:val="BodyTextIndent3"/>
        <w:spacing w:line="240" w:lineRule="auto"/>
        <w:jc w:val="right"/>
        <w:rPr>
          <w:rFonts w:ascii="GHEA Grapalat" w:hAnsi="GHEA Grapalat"/>
          <w:szCs w:val="24"/>
          <w:lang w:val="hy-AM"/>
        </w:rPr>
      </w:pPr>
    </w:p>
    <w:p w14:paraId="30D125D7" w14:textId="62A57D19" w:rsidR="00927C52" w:rsidRPr="00C06F98" w:rsidRDefault="00927C52" w:rsidP="00091EBC">
      <w:pPr>
        <w:pStyle w:val="BodyTextIndent3"/>
        <w:spacing w:line="240" w:lineRule="auto"/>
        <w:jc w:val="right"/>
        <w:rPr>
          <w:rFonts w:ascii="GHEA Grapalat" w:hAnsi="GHEA Grapalat"/>
          <w:szCs w:val="24"/>
          <w:lang w:val="hy-AM"/>
        </w:rPr>
      </w:pPr>
    </w:p>
    <w:p w14:paraId="01BD19AD" w14:textId="4E8EC369" w:rsidR="00927C52" w:rsidRPr="00C06F98" w:rsidRDefault="00927C52" w:rsidP="00091EBC">
      <w:pPr>
        <w:pStyle w:val="BodyTextIndent3"/>
        <w:spacing w:line="240" w:lineRule="auto"/>
        <w:jc w:val="right"/>
        <w:rPr>
          <w:rFonts w:ascii="GHEA Grapalat" w:hAnsi="GHEA Grapalat"/>
          <w:szCs w:val="24"/>
          <w:lang w:val="hy-AM"/>
        </w:rPr>
      </w:pPr>
    </w:p>
    <w:p w14:paraId="55EB6A83" w14:textId="43620C7D" w:rsidR="00927C52" w:rsidRPr="00C06F98" w:rsidRDefault="00927C52" w:rsidP="00091EBC">
      <w:pPr>
        <w:pStyle w:val="BodyTextIndent3"/>
        <w:spacing w:line="240" w:lineRule="auto"/>
        <w:jc w:val="right"/>
        <w:rPr>
          <w:rFonts w:ascii="GHEA Grapalat" w:hAnsi="GHEA Grapalat"/>
          <w:szCs w:val="24"/>
          <w:lang w:val="hy-AM"/>
        </w:rPr>
      </w:pPr>
    </w:p>
    <w:p w14:paraId="2385FCA4" w14:textId="6639E243" w:rsidR="00927C52" w:rsidRPr="00C06F98" w:rsidRDefault="00927C52" w:rsidP="00091EBC">
      <w:pPr>
        <w:pStyle w:val="BodyTextIndent3"/>
        <w:spacing w:line="240" w:lineRule="auto"/>
        <w:jc w:val="right"/>
        <w:rPr>
          <w:rFonts w:ascii="GHEA Grapalat" w:hAnsi="GHEA Grapalat"/>
          <w:szCs w:val="24"/>
          <w:lang w:val="hy-AM"/>
        </w:rPr>
      </w:pPr>
    </w:p>
    <w:p w14:paraId="55AA1781" w14:textId="795490AB" w:rsidR="00927C52" w:rsidRPr="00C06F98" w:rsidRDefault="00927C52" w:rsidP="00091EBC">
      <w:pPr>
        <w:pStyle w:val="BodyTextIndent3"/>
        <w:spacing w:line="240" w:lineRule="auto"/>
        <w:jc w:val="right"/>
        <w:rPr>
          <w:rFonts w:ascii="GHEA Grapalat" w:hAnsi="GHEA Grapalat"/>
          <w:szCs w:val="24"/>
          <w:lang w:val="hy-AM"/>
        </w:rPr>
      </w:pPr>
    </w:p>
    <w:p w14:paraId="3C3EE409" w14:textId="53BF071C" w:rsidR="00927C52" w:rsidRPr="00C06F98" w:rsidRDefault="00927C52" w:rsidP="00091EBC">
      <w:pPr>
        <w:pStyle w:val="BodyTextIndent3"/>
        <w:spacing w:line="240" w:lineRule="auto"/>
        <w:jc w:val="right"/>
        <w:rPr>
          <w:rFonts w:ascii="GHEA Grapalat" w:hAnsi="GHEA Grapalat"/>
          <w:szCs w:val="24"/>
          <w:lang w:val="hy-AM"/>
        </w:rPr>
      </w:pPr>
    </w:p>
    <w:p w14:paraId="62808ED8" w14:textId="78F4CDDB" w:rsidR="00927C52" w:rsidRPr="00C06F98" w:rsidRDefault="00927C52" w:rsidP="00091EBC">
      <w:pPr>
        <w:pStyle w:val="BodyTextIndent3"/>
        <w:spacing w:line="240" w:lineRule="auto"/>
        <w:jc w:val="right"/>
        <w:rPr>
          <w:rFonts w:ascii="GHEA Grapalat" w:hAnsi="GHEA Grapalat"/>
          <w:szCs w:val="24"/>
          <w:lang w:val="hy-AM"/>
        </w:rPr>
      </w:pPr>
    </w:p>
    <w:p w14:paraId="628A3F25" w14:textId="6CA5608E" w:rsidR="00927C52" w:rsidRPr="00C06F98" w:rsidRDefault="00927C52" w:rsidP="00091EBC">
      <w:pPr>
        <w:pStyle w:val="BodyTextIndent3"/>
        <w:spacing w:line="240" w:lineRule="auto"/>
        <w:jc w:val="right"/>
        <w:rPr>
          <w:rFonts w:ascii="GHEA Grapalat" w:hAnsi="GHEA Grapalat"/>
          <w:szCs w:val="24"/>
          <w:lang w:val="hy-AM"/>
        </w:rPr>
      </w:pPr>
    </w:p>
    <w:p w14:paraId="1F7619EE" w14:textId="10CD7A22" w:rsidR="00927C52" w:rsidRPr="00C06F98" w:rsidRDefault="00927C52" w:rsidP="00091EBC">
      <w:pPr>
        <w:pStyle w:val="BodyTextIndent3"/>
        <w:spacing w:line="240" w:lineRule="auto"/>
        <w:jc w:val="right"/>
        <w:rPr>
          <w:rFonts w:ascii="GHEA Grapalat" w:hAnsi="GHEA Grapalat"/>
          <w:szCs w:val="24"/>
          <w:lang w:val="hy-AM"/>
        </w:rPr>
      </w:pPr>
    </w:p>
    <w:p w14:paraId="35D32672" w14:textId="0076B0D2" w:rsidR="00927C52" w:rsidRPr="00C06F98" w:rsidRDefault="00927C52" w:rsidP="00091EBC">
      <w:pPr>
        <w:pStyle w:val="BodyTextIndent3"/>
        <w:spacing w:line="240" w:lineRule="auto"/>
        <w:jc w:val="right"/>
        <w:rPr>
          <w:rFonts w:ascii="GHEA Grapalat" w:hAnsi="GHEA Grapalat"/>
          <w:szCs w:val="24"/>
          <w:lang w:val="hy-AM"/>
        </w:rPr>
      </w:pPr>
    </w:p>
    <w:p w14:paraId="646A0DC0" w14:textId="539E780F" w:rsidR="00927C52" w:rsidRPr="00C06F98" w:rsidRDefault="00927C52" w:rsidP="00091EBC">
      <w:pPr>
        <w:pStyle w:val="BodyTextIndent3"/>
        <w:spacing w:line="240" w:lineRule="auto"/>
        <w:jc w:val="right"/>
        <w:rPr>
          <w:rFonts w:ascii="GHEA Grapalat" w:hAnsi="GHEA Grapalat"/>
          <w:szCs w:val="24"/>
          <w:lang w:val="hy-AM"/>
        </w:rPr>
      </w:pPr>
    </w:p>
    <w:p w14:paraId="0170BFAE" w14:textId="5D761CB9" w:rsidR="00927C52" w:rsidRPr="00C06F98" w:rsidRDefault="00927C52" w:rsidP="00091EBC">
      <w:pPr>
        <w:pStyle w:val="BodyTextIndent3"/>
        <w:spacing w:line="240" w:lineRule="auto"/>
        <w:jc w:val="right"/>
        <w:rPr>
          <w:rFonts w:ascii="GHEA Grapalat" w:hAnsi="GHEA Grapalat"/>
          <w:szCs w:val="24"/>
          <w:lang w:val="hy-AM"/>
        </w:rPr>
      </w:pPr>
    </w:p>
    <w:p w14:paraId="1738CCFD" w14:textId="791CB470" w:rsidR="00927C52" w:rsidRPr="00C06F98" w:rsidRDefault="00927C52" w:rsidP="00091EBC">
      <w:pPr>
        <w:pStyle w:val="BodyTextIndent3"/>
        <w:spacing w:line="240" w:lineRule="auto"/>
        <w:jc w:val="right"/>
        <w:rPr>
          <w:rFonts w:ascii="GHEA Grapalat" w:hAnsi="GHEA Grapalat"/>
          <w:szCs w:val="24"/>
          <w:lang w:val="hy-AM"/>
        </w:rPr>
      </w:pPr>
    </w:p>
    <w:p w14:paraId="5D43252C" w14:textId="73F5E5D1" w:rsidR="00927C52" w:rsidRPr="00C06F98" w:rsidRDefault="00927C52" w:rsidP="00091EBC">
      <w:pPr>
        <w:pStyle w:val="BodyTextIndent3"/>
        <w:spacing w:line="240" w:lineRule="auto"/>
        <w:jc w:val="right"/>
        <w:rPr>
          <w:rFonts w:ascii="GHEA Grapalat" w:hAnsi="GHEA Grapalat"/>
          <w:szCs w:val="24"/>
          <w:lang w:val="hy-AM"/>
        </w:rPr>
      </w:pPr>
    </w:p>
    <w:p w14:paraId="3B7E8527" w14:textId="7FC6F751" w:rsidR="00927C52" w:rsidRPr="00C06F98" w:rsidRDefault="00927C52" w:rsidP="00091EBC">
      <w:pPr>
        <w:pStyle w:val="BodyTextIndent3"/>
        <w:spacing w:line="240" w:lineRule="auto"/>
        <w:jc w:val="right"/>
        <w:rPr>
          <w:rFonts w:ascii="GHEA Grapalat" w:hAnsi="GHEA Grapalat"/>
          <w:szCs w:val="24"/>
          <w:lang w:val="hy-AM"/>
        </w:rPr>
      </w:pPr>
    </w:p>
    <w:p w14:paraId="0F0AC994" w14:textId="2BE3DCA7" w:rsidR="00927C52" w:rsidRPr="00C06F98" w:rsidRDefault="00927C52" w:rsidP="00091EBC">
      <w:pPr>
        <w:pStyle w:val="BodyTextIndent3"/>
        <w:spacing w:line="240" w:lineRule="auto"/>
        <w:jc w:val="right"/>
        <w:rPr>
          <w:rFonts w:ascii="GHEA Grapalat" w:hAnsi="GHEA Grapalat"/>
          <w:szCs w:val="24"/>
          <w:lang w:val="hy-AM"/>
        </w:rPr>
      </w:pPr>
    </w:p>
    <w:p w14:paraId="5F94BABF" w14:textId="67CD278C" w:rsidR="00927C52" w:rsidRPr="00C06F98" w:rsidRDefault="00927C52" w:rsidP="00091EBC">
      <w:pPr>
        <w:pStyle w:val="BodyTextIndent3"/>
        <w:spacing w:line="240" w:lineRule="auto"/>
        <w:jc w:val="right"/>
        <w:rPr>
          <w:rFonts w:ascii="GHEA Grapalat" w:hAnsi="GHEA Grapalat"/>
          <w:szCs w:val="24"/>
          <w:lang w:val="hy-AM"/>
        </w:rPr>
      </w:pPr>
    </w:p>
    <w:p w14:paraId="447310DB" w14:textId="0D5A8A16" w:rsidR="00927C52" w:rsidRPr="00C06F98" w:rsidRDefault="00927C52" w:rsidP="00091EBC">
      <w:pPr>
        <w:pStyle w:val="BodyTextIndent3"/>
        <w:spacing w:line="240" w:lineRule="auto"/>
        <w:jc w:val="right"/>
        <w:rPr>
          <w:rFonts w:ascii="GHEA Grapalat" w:hAnsi="GHEA Grapalat"/>
          <w:szCs w:val="24"/>
          <w:lang w:val="hy-AM"/>
        </w:rPr>
      </w:pPr>
    </w:p>
    <w:p w14:paraId="65703060" w14:textId="1BFCD088" w:rsidR="00927C52" w:rsidRPr="00C06F98" w:rsidRDefault="00927C52" w:rsidP="00091EBC">
      <w:pPr>
        <w:pStyle w:val="BodyTextIndent3"/>
        <w:spacing w:line="240" w:lineRule="auto"/>
        <w:jc w:val="right"/>
        <w:rPr>
          <w:rFonts w:ascii="GHEA Grapalat" w:hAnsi="GHEA Grapalat"/>
          <w:szCs w:val="24"/>
          <w:lang w:val="hy-AM"/>
        </w:rPr>
      </w:pPr>
    </w:p>
    <w:p w14:paraId="4CD8BC56" w14:textId="31BDFB4C" w:rsidR="00927C52" w:rsidRPr="00C06F98" w:rsidRDefault="00927C52" w:rsidP="00091EBC">
      <w:pPr>
        <w:pStyle w:val="BodyTextIndent3"/>
        <w:spacing w:line="240" w:lineRule="auto"/>
        <w:jc w:val="right"/>
        <w:rPr>
          <w:rFonts w:ascii="GHEA Grapalat" w:hAnsi="GHEA Grapalat"/>
          <w:szCs w:val="24"/>
          <w:lang w:val="hy-AM"/>
        </w:rPr>
      </w:pPr>
    </w:p>
    <w:p w14:paraId="605E5418" w14:textId="1DCD137C" w:rsidR="00927C52" w:rsidRPr="00C06F98" w:rsidRDefault="00927C52" w:rsidP="00091EBC">
      <w:pPr>
        <w:pStyle w:val="BodyTextIndent3"/>
        <w:spacing w:line="240" w:lineRule="auto"/>
        <w:jc w:val="right"/>
        <w:rPr>
          <w:rFonts w:ascii="GHEA Grapalat" w:hAnsi="GHEA Grapalat"/>
          <w:szCs w:val="24"/>
          <w:lang w:val="hy-AM"/>
        </w:rPr>
      </w:pPr>
    </w:p>
    <w:p w14:paraId="5F712BB3" w14:textId="13A65FF3" w:rsidR="00927C52" w:rsidRPr="00C06F98" w:rsidRDefault="00927C52" w:rsidP="00091EBC">
      <w:pPr>
        <w:pStyle w:val="BodyTextIndent3"/>
        <w:spacing w:line="240" w:lineRule="auto"/>
        <w:jc w:val="right"/>
        <w:rPr>
          <w:rFonts w:ascii="GHEA Grapalat" w:hAnsi="GHEA Grapalat"/>
          <w:szCs w:val="24"/>
          <w:lang w:val="hy-AM"/>
        </w:rPr>
      </w:pPr>
    </w:p>
    <w:p w14:paraId="70BBB2A9" w14:textId="6BC1DEE0" w:rsidR="00927C52" w:rsidRPr="00C06F98" w:rsidRDefault="00927C52" w:rsidP="00091EBC">
      <w:pPr>
        <w:pStyle w:val="BodyTextIndent3"/>
        <w:spacing w:line="240" w:lineRule="auto"/>
        <w:jc w:val="right"/>
        <w:rPr>
          <w:rFonts w:ascii="GHEA Grapalat" w:hAnsi="GHEA Grapalat"/>
          <w:szCs w:val="24"/>
          <w:lang w:val="hy-AM"/>
        </w:rPr>
      </w:pPr>
    </w:p>
    <w:p w14:paraId="07901D5B" w14:textId="3EC2E7C7" w:rsidR="00927C52" w:rsidRPr="00C06F98" w:rsidRDefault="00927C52" w:rsidP="00091EBC">
      <w:pPr>
        <w:pStyle w:val="BodyTextIndent3"/>
        <w:spacing w:line="240" w:lineRule="auto"/>
        <w:jc w:val="right"/>
        <w:rPr>
          <w:rFonts w:ascii="GHEA Grapalat" w:hAnsi="GHEA Grapalat"/>
          <w:szCs w:val="24"/>
          <w:lang w:val="hy-AM"/>
        </w:rPr>
      </w:pPr>
    </w:p>
    <w:p w14:paraId="56428E37" w14:textId="5256B46A" w:rsidR="00927C52" w:rsidRPr="00C06F98" w:rsidRDefault="00927C52" w:rsidP="00091EBC">
      <w:pPr>
        <w:pStyle w:val="BodyTextIndent3"/>
        <w:spacing w:line="240" w:lineRule="auto"/>
        <w:jc w:val="right"/>
        <w:rPr>
          <w:rFonts w:ascii="GHEA Grapalat" w:hAnsi="GHEA Grapalat"/>
          <w:szCs w:val="24"/>
          <w:lang w:val="hy-AM"/>
        </w:rPr>
      </w:pPr>
    </w:p>
    <w:p w14:paraId="63541794" w14:textId="2C197723" w:rsidR="00927C52" w:rsidRPr="00C06F98" w:rsidRDefault="00927C52" w:rsidP="00091EBC">
      <w:pPr>
        <w:pStyle w:val="BodyTextIndent3"/>
        <w:spacing w:line="240" w:lineRule="auto"/>
        <w:jc w:val="right"/>
        <w:rPr>
          <w:rFonts w:ascii="GHEA Grapalat" w:hAnsi="GHEA Grapalat"/>
          <w:szCs w:val="24"/>
          <w:lang w:val="hy-AM"/>
        </w:rPr>
      </w:pPr>
    </w:p>
    <w:p w14:paraId="67FC428B" w14:textId="5391BD9D" w:rsidR="00927C52" w:rsidRPr="00C06F98" w:rsidRDefault="00927C52" w:rsidP="00091EBC">
      <w:pPr>
        <w:pStyle w:val="BodyTextIndent3"/>
        <w:spacing w:line="240" w:lineRule="auto"/>
        <w:jc w:val="right"/>
        <w:rPr>
          <w:rFonts w:ascii="GHEA Grapalat" w:hAnsi="GHEA Grapalat"/>
          <w:szCs w:val="24"/>
          <w:lang w:val="hy-AM"/>
        </w:rPr>
      </w:pPr>
    </w:p>
    <w:p w14:paraId="19241830" w14:textId="18C0AF59" w:rsidR="00927C52" w:rsidRPr="00C06F98" w:rsidRDefault="00927C52" w:rsidP="00091EBC">
      <w:pPr>
        <w:pStyle w:val="BodyTextIndent3"/>
        <w:spacing w:line="240" w:lineRule="auto"/>
        <w:jc w:val="right"/>
        <w:rPr>
          <w:rFonts w:ascii="GHEA Grapalat" w:hAnsi="GHEA Grapalat"/>
          <w:szCs w:val="24"/>
          <w:lang w:val="hy-AM"/>
        </w:rPr>
      </w:pPr>
    </w:p>
    <w:p w14:paraId="3313AEDE" w14:textId="152843B5" w:rsidR="00927C52" w:rsidRPr="00C06F98" w:rsidRDefault="00927C52" w:rsidP="00091EBC">
      <w:pPr>
        <w:pStyle w:val="BodyTextIndent3"/>
        <w:spacing w:line="240" w:lineRule="auto"/>
        <w:jc w:val="right"/>
        <w:rPr>
          <w:rFonts w:ascii="GHEA Grapalat" w:hAnsi="GHEA Grapalat"/>
          <w:szCs w:val="24"/>
          <w:lang w:val="hy-AM"/>
        </w:rPr>
      </w:pPr>
    </w:p>
    <w:p w14:paraId="44BA2E0D" w14:textId="35858483" w:rsidR="00927C52" w:rsidRPr="00C06F98" w:rsidRDefault="00927C52" w:rsidP="00091EBC">
      <w:pPr>
        <w:pStyle w:val="BodyTextIndent3"/>
        <w:spacing w:line="240" w:lineRule="auto"/>
        <w:jc w:val="right"/>
        <w:rPr>
          <w:rFonts w:ascii="GHEA Grapalat" w:hAnsi="GHEA Grapalat"/>
          <w:szCs w:val="24"/>
          <w:lang w:val="hy-AM"/>
        </w:rPr>
      </w:pPr>
    </w:p>
    <w:p w14:paraId="5E395C9F" w14:textId="59A32118" w:rsidR="00927C52" w:rsidRPr="00C06F98" w:rsidRDefault="00927C52" w:rsidP="00091EBC">
      <w:pPr>
        <w:pStyle w:val="BodyTextIndent3"/>
        <w:spacing w:line="240" w:lineRule="auto"/>
        <w:jc w:val="right"/>
        <w:rPr>
          <w:rFonts w:ascii="GHEA Grapalat" w:hAnsi="GHEA Grapalat"/>
          <w:szCs w:val="24"/>
          <w:lang w:val="hy-AM"/>
        </w:rPr>
      </w:pPr>
    </w:p>
    <w:p w14:paraId="62396DAF" w14:textId="5031B5DB" w:rsidR="00927C52" w:rsidRPr="00C06F98" w:rsidRDefault="00927C52" w:rsidP="00091EBC">
      <w:pPr>
        <w:pStyle w:val="BodyTextIndent3"/>
        <w:spacing w:line="240" w:lineRule="auto"/>
        <w:jc w:val="right"/>
        <w:rPr>
          <w:rFonts w:ascii="GHEA Grapalat" w:hAnsi="GHEA Grapalat"/>
          <w:szCs w:val="24"/>
          <w:lang w:val="hy-AM"/>
        </w:rPr>
      </w:pPr>
    </w:p>
    <w:p w14:paraId="1E1A5FE3" w14:textId="74DD4C52" w:rsidR="00927C52" w:rsidRPr="00C06F98" w:rsidRDefault="00927C52" w:rsidP="00091EBC">
      <w:pPr>
        <w:pStyle w:val="BodyTextIndent3"/>
        <w:spacing w:line="240" w:lineRule="auto"/>
        <w:jc w:val="right"/>
        <w:rPr>
          <w:rFonts w:ascii="GHEA Grapalat" w:hAnsi="GHEA Grapalat"/>
          <w:szCs w:val="24"/>
          <w:lang w:val="hy-AM"/>
        </w:rPr>
      </w:pPr>
    </w:p>
    <w:p w14:paraId="68C5E338" w14:textId="0AAAB7E2" w:rsidR="00927C52" w:rsidRPr="00C06F98" w:rsidRDefault="00927C52" w:rsidP="00091EBC">
      <w:pPr>
        <w:pStyle w:val="BodyTextIndent3"/>
        <w:spacing w:line="240" w:lineRule="auto"/>
        <w:jc w:val="right"/>
        <w:rPr>
          <w:rFonts w:ascii="GHEA Grapalat" w:hAnsi="GHEA Grapalat"/>
          <w:szCs w:val="24"/>
          <w:lang w:val="hy-AM"/>
        </w:rPr>
      </w:pPr>
    </w:p>
    <w:p w14:paraId="525D1917" w14:textId="589865D7" w:rsidR="00927C52" w:rsidRPr="00C06F98" w:rsidRDefault="00927C52" w:rsidP="00091EBC">
      <w:pPr>
        <w:pStyle w:val="BodyTextIndent3"/>
        <w:spacing w:line="240" w:lineRule="auto"/>
        <w:jc w:val="right"/>
        <w:rPr>
          <w:rFonts w:ascii="GHEA Grapalat" w:hAnsi="GHEA Grapalat"/>
          <w:szCs w:val="24"/>
          <w:lang w:val="hy-AM"/>
        </w:rPr>
      </w:pPr>
    </w:p>
    <w:p w14:paraId="6987C4D1" w14:textId="77777777" w:rsidR="00927C52" w:rsidRPr="00C06F98" w:rsidRDefault="00927C52" w:rsidP="00091EBC">
      <w:pPr>
        <w:pStyle w:val="BodyTextIndent3"/>
        <w:spacing w:line="240" w:lineRule="auto"/>
        <w:jc w:val="right"/>
        <w:rPr>
          <w:rFonts w:ascii="GHEA Grapalat" w:hAnsi="GHEA Grapalat"/>
          <w:szCs w:val="24"/>
          <w:lang w:val="hy-AM"/>
        </w:rPr>
      </w:pPr>
    </w:p>
    <w:p w14:paraId="7C37E7CE" w14:textId="07C4D1AF" w:rsidR="005C432A" w:rsidRPr="00C06F98" w:rsidRDefault="005C432A" w:rsidP="00091EBC">
      <w:pPr>
        <w:pStyle w:val="BodyTextIndent3"/>
        <w:spacing w:line="240" w:lineRule="auto"/>
        <w:jc w:val="right"/>
        <w:rPr>
          <w:rFonts w:ascii="GHEA Grapalat" w:hAnsi="GHEA Grapalat"/>
          <w:szCs w:val="24"/>
          <w:lang w:val="hy-AM"/>
        </w:rPr>
      </w:pPr>
    </w:p>
    <w:p w14:paraId="24ACE631" w14:textId="77777777" w:rsidR="005C432A" w:rsidRPr="00C06F98" w:rsidRDefault="005C432A" w:rsidP="00091EBC">
      <w:pPr>
        <w:pStyle w:val="BodyTextIndent3"/>
        <w:spacing w:line="240" w:lineRule="auto"/>
        <w:jc w:val="right"/>
        <w:rPr>
          <w:rFonts w:ascii="GHEA Grapalat" w:hAnsi="GHEA Grapalat"/>
          <w:szCs w:val="24"/>
          <w:lang w:val="hy-AM"/>
        </w:rPr>
      </w:pPr>
    </w:p>
    <w:p w14:paraId="7C165D5A" w14:textId="77777777" w:rsidR="00631658" w:rsidRPr="00C06F98" w:rsidRDefault="00631658" w:rsidP="00631658">
      <w:pPr>
        <w:jc w:val="right"/>
        <w:rPr>
          <w:rFonts w:ascii="GHEA Grapalat" w:hAnsi="GHEA Grapalat" w:cs="GHEA Grapalat"/>
          <w:i/>
          <w:sz w:val="18"/>
          <w:szCs w:val="18"/>
          <w:lang w:val="hy-AM"/>
        </w:rPr>
      </w:pPr>
    </w:p>
    <w:p w14:paraId="062A126A" w14:textId="77777777" w:rsidR="0006003D" w:rsidRPr="00C06F98" w:rsidRDefault="0006003D" w:rsidP="00631658">
      <w:pPr>
        <w:pStyle w:val="BodyTextIndent3"/>
        <w:spacing w:line="240" w:lineRule="auto"/>
        <w:jc w:val="right"/>
        <w:rPr>
          <w:rFonts w:ascii="GHEA Grapalat" w:hAnsi="GHEA Grapalat" w:cs="Sylfaen"/>
          <w:b/>
          <w:lang w:val="hy-AM"/>
        </w:rPr>
      </w:pPr>
    </w:p>
    <w:p w14:paraId="4B1059E4" w14:textId="77777777" w:rsidR="008D2826" w:rsidRPr="00C06F98" w:rsidRDefault="008D2826" w:rsidP="00494F74">
      <w:pPr>
        <w:pStyle w:val="BodyTextIndent3"/>
        <w:spacing w:line="240" w:lineRule="auto"/>
        <w:ind w:firstLine="0"/>
        <w:rPr>
          <w:rFonts w:ascii="GHEA Grapalat" w:hAnsi="GHEA Grapalat" w:cs="Sylfaen"/>
          <w:b/>
          <w:lang w:val="hy-AM"/>
        </w:rPr>
      </w:pPr>
    </w:p>
    <w:p w14:paraId="616BA39D" w14:textId="77777777" w:rsidR="008D2826" w:rsidRPr="00C06F98" w:rsidRDefault="008D2826" w:rsidP="003A7CCB">
      <w:pPr>
        <w:pStyle w:val="BodyTextIndent3"/>
        <w:spacing w:line="240" w:lineRule="auto"/>
        <w:jc w:val="right"/>
        <w:rPr>
          <w:rFonts w:ascii="GHEA Grapalat" w:hAnsi="GHEA Grapalat" w:cs="Sylfaen"/>
          <w:b/>
          <w:lang w:val="hy-AM"/>
        </w:rPr>
      </w:pPr>
    </w:p>
    <w:p w14:paraId="09E38822" w14:textId="4D556E0C" w:rsidR="003A7CCB" w:rsidRPr="00C06F98" w:rsidRDefault="003A7CCB" w:rsidP="003A7CCB">
      <w:pPr>
        <w:pStyle w:val="BodyTextIndent3"/>
        <w:spacing w:line="240" w:lineRule="auto"/>
        <w:jc w:val="right"/>
        <w:rPr>
          <w:rFonts w:ascii="GHEA Grapalat" w:hAnsi="GHEA Grapalat" w:cs="Sylfaen"/>
          <w:b/>
          <w:lang w:val="hy-AM"/>
        </w:rPr>
      </w:pPr>
      <w:r w:rsidRPr="00C06F98">
        <w:rPr>
          <w:rFonts w:ascii="GHEA Grapalat" w:hAnsi="GHEA Grapalat" w:cs="Sylfaen"/>
          <w:b/>
          <w:lang w:val="hy-AM"/>
        </w:rPr>
        <w:lastRenderedPageBreak/>
        <w:t>Հավելված 7</w:t>
      </w:r>
    </w:p>
    <w:p w14:paraId="78EA3F97" w14:textId="40841469" w:rsidR="003A7CCB" w:rsidRPr="00C06F98" w:rsidRDefault="003A7CCB" w:rsidP="003A7CCB">
      <w:pPr>
        <w:pStyle w:val="BodyTextIndent3"/>
        <w:spacing w:line="240" w:lineRule="auto"/>
        <w:jc w:val="right"/>
        <w:rPr>
          <w:rFonts w:ascii="GHEA Grapalat" w:hAnsi="GHEA Grapalat" w:cs="Sylfaen"/>
          <w:b/>
          <w:lang w:val="hy-AM"/>
        </w:rPr>
      </w:pPr>
      <w:r w:rsidRPr="00C06F98">
        <w:rPr>
          <w:rFonts w:ascii="GHEA Grapalat" w:hAnsi="GHEA Grapalat" w:cs="Sylfaen"/>
          <w:b/>
          <w:lang w:val="hy-AM"/>
        </w:rPr>
        <w:t>«</w:t>
      </w:r>
      <w:r w:rsidR="00C06F98">
        <w:rPr>
          <w:rFonts w:ascii="GHEA Grapalat" w:hAnsi="GHEA Grapalat" w:cs="Sylfaen"/>
          <w:b/>
          <w:lang w:val="hy-AM"/>
        </w:rPr>
        <w:t>ԵՔ-ԲՄԱՇՁԲ-</w:t>
      </w:r>
      <w:r w:rsidR="009D5900">
        <w:rPr>
          <w:rFonts w:ascii="GHEA Grapalat" w:hAnsi="GHEA Grapalat" w:cs="Sylfaen"/>
          <w:b/>
          <w:lang w:val="hy-AM"/>
        </w:rPr>
        <w:t>26/35</w:t>
      </w:r>
      <w:r w:rsidRPr="00C06F98">
        <w:rPr>
          <w:rFonts w:ascii="GHEA Grapalat" w:hAnsi="GHEA Grapalat" w:cs="Sylfaen"/>
          <w:b/>
          <w:lang w:val="hy-AM"/>
        </w:rPr>
        <w:t>»*  ծածկագրով</w:t>
      </w:r>
    </w:p>
    <w:p w14:paraId="4D966962" w14:textId="13D9C5E9" w:rsidR="003A7CCB" w:rsidRPr="00C06F98" w:rsidRDefault="00F57EA6" w:rsidP="003A7CCB">
      <w:pPr>
        <w:pStyle w:val="BodyTextIndent3"/>
        <w:spacing w:line="240" w:lineRule="auto"/>
        <w:jc w:val="right"/>
        <w:rPr>
          <w:rFonts w:ascii="GHEA Grapalat" w:hAnsi="GHEA Grapalat" w:cs="Sylfaen"/>
          <w:b/>
          <w:lang w:val="hy-AM"/>
        </w:rPr>
      </w:pPr>
      <w:r w:rsidRPr="00C06F98">
        <w:rPr>
          <w:rFonts w:ascii="GHEA Grapalat" w:hAnsi="GHEA Grapalat" w:cs="Sylfaen"/>
          <w:b/>
          <w:lang w:val="hy-AM"/>
        </w:rPr>
        <w:t>բաց մրցույթ</w:t>
      </w:r>
      <w:r w:rsidR="003A7CCB" w:rsidRPr="00C06F98">
        <w:rPr>
          <w:rFonts w:ascii="GHEA Grapalat" w:hAnsi="GHEA Grapalat" w:cs="Sylfaen"/>
          <w:b/>
          <w:lang w:val="hy-AM"/>
        </w:rPr>
        <w:t>ի հրավերի</w:t>
      </w:r>
    </w:p>
    <w:p w14:paraId="1E55B33D" w14:textId="77777777" w:rsidR="003A7CCB" w:rsidRPr="00C06F98" w:rsidRDefault="003A7CCB" w:rsidP="003A7CCB">
      <w:pPr>
        <w:jc w:val="right"/>
        <w:rPr>
          <w:rFonts w:ascii="GHEA Grapalat" w:hAnsi="GHEA Grapalat"/>
          <w:lang w:val="hy-AM"/>
        </w:rPr>
      </w:pPr>
    </w:p>
    <w:p w14:paraId="58C9EE72" w14:textId="77777777" w:rsidR="003A7CCB" w:rsidRPr="00C06F98" w:rsidRDefault="003A7CCB" w:rsidP="003A7CCB">
      <w:pPr>
        <w:tabs>
          <w:tab w:val="left" w:pos="2268"/>
        </w:tabs>
        <w:ind w:left="-284" w:firstLine="284"/>
        <w:jc w:val="right"/>
        <w:rPr>
          <w:rFonts w:ascii="GHEA Grapalat" w:hAnsi="GHEA Grapalat"/>
          <w:lang w:val="hy-AM"/>
        </w:rPr>
      </w:pPr>
    </w:p>
    <w:p w14:paraId="55CD6999" w14:textId="77777777" w:rsidR="003A7CCB" w:rsidRPr="00C06F98" w:rsidRDefault="003A7CCB" w:rsidP="003A7CCB">
      <w:pPr>
        <w:ind w:left="-142" w:firstLine="142"/>
        <w:jc w:val="center"/>
        <w:rPr>
          <w:rFonts w:ascii="GHEA Grapalat" w:hAnsi="GHEA Grapalat"/>
          <w:b/>
          <w:sz w:val="20"/>
          <w:szCs w:val="20"/>
          <w:lang w:val="hy-AM"/>
        </w:rPr>
      </w:pPr>
      <w:r w:rsidRPr="00C06F98">
        <w:rPr>
          <w:rFonts w:ascii="GHEA Grapalat" w:hAnsi="GHEA Grapalat" w:cs="Sylfaen"/>
          <w:b/>
          <w:sz w:val="20"/>
          <w:szCs w:val="20"/>
          <w:lang w:val="hy-AM"/>
        </w:rPr>
        <w:t>ԿԱՊԱԼԱՅԻՆ</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ԱՇԽԱՏԱՆՔՆԵՐԻ</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ԿԱՏԱՐՄԱՆ</w:t>
      </w:r>
    </w:p>
    <w:p w14:paraId="4458F8C9" w14:textId="77777777" w:rsidR="003A7CCB" w:rsidRPr="00C06F98" w:rsidRDefault="003A7CCB" w:rsidP="003A7CCB">
      <w:pPr>
        <w:ind w:left="-142" w:firstLine="142"/>
        <w:jc w:val="center"/>
        <w:rPr>
          <w:rFonts w:ascii="GHEA Grapalat" w:hAnsi="GHEA Grapalat" w:cs="Times Armenian"/>
          <w:b/>
          <w:sz w:val="20"/>
          <w:szCs w:val="20"/>
          <w:lang w:val="hy-AM"/>
        </w:rPr>
      </w:pPr>
      <w:r w:rsidRPr="00C06F98">
        <w:rPr>
          <w:rFonts w:ascii="GHEA Grapalat" w:hAnsi="GHEA Grapalat" w:cs="Sylfaen"/>
          <w:b/>
          <w:sz w:val="20"/>
          <w:szCs w:val="20"/>
          <w:lang w:val="hy-AM"/>
        </w:rPr>
        <w:t>ԳՆՄԱՆ</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ՊԱՅՄԱՆԱԳԻՐ</w:t>
      </w:r>
      <w:r w:rsidRPr="00C06F98">
        <w:rPr>
          <w:rFonts w:ascii="GHEA Grapalat" w:hAnsi="GHEA Grapalat" w:cs="Times Armenian"/>
          <w:b/>
          <w:sz w:val="20"/>
          <w:szCs w:val="20"/>
          <w:lang w:val="hy-AM"/>
        </w:rPr>
        <w:t xml:space="preserve">   </w:t>
      </w:r>
    </w:p>
    <w:p w14:paraId="244D0792" w14:textId="77777777" w:rsidR="003A7CCB" w:rsidRPr="00C06F98" w:rsidRDefault="003A7CCB" w:rsidP="003A7CCB">
      <w:pPr>
        <w:ind w:left="-142" w:firstLine="142"/>
        <w:jc w:val="center"/>
        <w:rPr>
          <w:rFonts w:ascii="GHEA Grapalat" w:hAnsi="GHEA Grapalat"/>
          <w:b/>
          <w:sz w:val="20"/>
          <w:szCs w:val="20"/>
          <w:u w:val="single"/>
          <w:lang w:val="hy-AM"/>
        </w:rPr>
      </w:pPr>
      <w:r w:rsidRPr="00C06F98">
        <w:rPr>
          <w:rFonts w:ascii="GHEA Grapalat" w:hAnsi="GHEA Grapalat"/>
          <w:b/>
          <w:sz w:val="20"/>
          <w:szCs w:val="20"/>
          <w:lang w:val="hy-AM"/>
        </w:rPr>
        <w:t xml:space="preserve">N </w:t>
      </w:r>
      <w:r w:rsidRPr="00C06F98">
        <w:rPr>
          <w:rFonts w:ascii="GHEA Grapalat" w:hAnsi="GHEA Grapalat"/>
          <w:b/>
          <w:sz w:val="20"/>
          <w:szCs w:val="20"/>
          <w:u w:val="single"/>
          <w:lang w:val="hy-AM"/>
        </w:rPr>
        <w:tab/>
      </w:r>
      <w:r w:rsidRPr="00C06F98">
        <w:rPr>
          <w:rFonts w:ascii="GHEA Grapalat" w:hAnsi="GHEA Grapalat"/>
          <w:b/>
          <w:sz w:val="20"/>
          <w:szCs w:val="20"/>
          <w:u w:val="single"/>
          <w:lang w:val="hy-AM"/>
        </w:rPr>
        <w:tab/>
      </w:r>
      <w:r w:rsidRPr="00C06F98">
        <w:rPr>
          <w:rFonts w:ascii="GHEA Grapalat" w:hAnsi="GHEA Grapalat"/>
          <w:b/>
          <w:sz w:val="20"/>
          <w:szCs w:val="20"/>
          <w:u w:val="single"/>
          <w:lang w:val="hy-AM"/>
        </w:rPr>
        <w:tab/>
      </w:r>
      <w:r w:rsidRPr="00C06F98">
        <w:rPr>
          <w:rFonts w:ascii="GHEA Grapalat" w:hAnsi="GHEA Grapalat"/>
          <w:b/>
          <w:sz w:val="20"/>
          <w:szCs w:val="20"/>
          <w:u w:val="single"/>
          <w:lang w:val="hy-AM"/>
        </w:rPr>
        <w:tab/>
      </w:r>
    </w:p>
    <w:p w14:paraId="3A2829A1" w14:textId="77777777" w:rsidR="003A7CCB" w:rsidRPr="00C06F98" w:rsidRDefault="003A7CCB" w:rsidP="003A7CCB">
      <w:pPr>
        <w:tabs>
          <w:tab w:val="left" w:pos="720"/>
          <w:tab w:val="left" w:pos="1440"/>
          <w:tab w:val="left" w:pos="8865"/>
        </w:tabs>
        <w:jc w:val="both"/>
        <w:rPr>
          <w:rFonts w:ascii="GHEA Grapalat" w:hAnsi="GHEA Grapalat" w:cs="Sylfaen"/>
          <w:sz w:val="20"/>
          <w:lang w:val="hy-AM"/>
        </w:rPr>
      </w:pPr>
      <w:r w:rsidRPr="00C06F98">
        <w:rPr>
          <w:rFonts w:ascii="GHEA Grapalat" w:hAnsi="GHEA Grapalat" w:cs="Sylfaen"/>
          <w:sz w:val="20"/>
          <w:lang w:val="hy-AM"/>
        </w:rPr>
        <w:t xml:space="preserve">         ք. </w:t>
      </w:r>
      <w:r w:rsidRPr="00C06F98">
        <w:rPr>
          <w:rFonts w:ascii="GHEA Grapalat" w:hAnsi="GHEA Grapalat" w:cs="Sylfaen"/>
          <w:sz w:val="20"/>
          <w:u w:val="single"/>
          <w:lang w:val="hy-AM"/>
        </w:rPr>
        <w:t xml:space="preserve">           </w:t>
      </w:r>
      <w:r w:rsidRPr="00C06F98">
        <w:rPr>
          <w:rFonts w:ascii="GHEA Grapalat" w:hAnsi="GHEA Grapalat" w:cs="Sylfaen"/>
          <w:sz w:val="20"/>
          <w:lang w:val="hy-AM"/>
        </w:rPr>
        <w:t xml:space="preserve">                                                                                                       </w:t>
      </w:r>
      <w:r w:rsidRPr="00C06F98">
        <w:rPr>
          <w:rFonts w:ascii="GHEA Grapalat" w:hAnsi="GHEA Grapalat"/>
          <w:lang w:val="hy-AM"/>
        </w:rPr>
        <w:t>«</w:t>
      </w:r>
      <w:r w:rsidRPr="00C06F98">
        <w:rPr>
          <w:rFonts w:ascii="GHEA Grapalat" w:hAnsi="GHEA Grapalat"/>
          <w:u w:val="single"/>
          <w:lang w:val="hy-AM"/>
        </w:rPr>
        <w:t xml:space="preserve">     </w:t>
      </w:r>
      <w:r w:rsidRPr="00C06F98">
        <w:rPr>
          <w:rFonts w:ascii="GHEA Grapalat" w:hAnsi="GHEA Grapalat"/>
          <w:lang w:val="hy-AM"/>
        </w:rPr>
        <w:t xml:space="preserve">» </w:t>
      </w:r>
      <w:r w:rsidRPr="00C06F98">
        <w:rPr>
          <w:rFonts w:ascii="GHEA Grapalat" w:hAnsi="GHEA Grapalat"/>
          <w:u w:val="single"/>
          <w:lang w:val="hy-AM"/>
        </w:rPr>
        <w:t xml:space="preserve">          </w:t>
      </w:r>
      <w:r w:rsidRPr="00C06F98">
        <w:rPr>
          <w:rFonts w:ascii="GHEA Grapalat" w:hAnsi="GHEA Grapalat"/>
          <w:lang w:val="hy-AM"/>
        </w:rPr>
        <w:t xml:space="preserve"> </w:t>
      </w:r>
      <w:r w:rsidRPr="00C06F98">
        <w:rPr>
          <w:rFonts w:ascii="GHEA Grapalat" w:hAnsi="GHEA Grapalat" w:cs="Sylfaen"/>
          <w:sz w:val="20"/>
          <w:lang w:val="hy-AM"/>
        </w:rPr>
        <w:t>20   թ.</w:t>
      </w:r>
    </w:p>
    <w:p w14:paraId="1773CDB2" w14:textId="77777777" w:rsidR="00F02279" w:rsidRPr="00C06F98" w:rsidRDefault="00F02279" w:rsidP="00F02279">
      <w:pPr>
        <w:jc w:val="both"/>
        <w:rPr>
          <w:rFonts w:ascii="GHEA Grapalat" w:hAnsi="GHEA Grapalat"/>
          <w:lang w:val="hy-AM"/>
        </w:rPr>
      </w:pPr>
    </w:p>
    <w:p w14:paraId="50A6D5FE" w14:textId="77777777" w:rsidR="00F02279" w:rsidRPr="00C06F98" w:rsidRDefault="00F02279" w:rsidP="00F02279">
      <w:pPr>
        <w:jc w:val="both"/>
        <w:rPr>
          <w:rFonts w:ascii="GHEA Grapalat" w:hAnsi="GHEA Grapalat"/>
          <w:lang w:val="hy-AM"/>
        </w:rPr>
      </w:pPr>
    </w:p>
    <w:p w14:paraId="2B6C512F" w14:textId="77777777" w:rsidR="00F02279" w:rsidRPr="00C06F98" w:rsidRDefault="00F02279" w:rsidP="00F02279">
      <w:pPr>
        <w:ind w:firstLine="720"/>
        <w:jc w:val="both"/>
        <w:rPr>
          <w:rFonts w:ascii="GHEA Grapalat" w:hAnsi="GHEA Grapalat" w:cs="Sylfaen"/>
          <w:sz w:val="20"/>
          <w:szCs w:val="20"/>
          <w:lang w:val="hy-AM"/>
        </w:rPr>
      </w:pPr>
      <w:r w:rsidRPr="00C06F98">
        <w:rPr>
          <w:rFonts w:ascii="GHEA Grapalat" w:hAnsi="GHEA Grapalat" w:cs="Sylfaen"/>
          <w:sz w:val="20"/>
          <w:szCs w:val="20"/>
          <w:lang w:val="hy-AM"/>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C06F98" w:rsidRDefault="00F02279" w:rsidP="00F02279">
      <w:pPr>
        <w:ind w:firstLine="709"/>
        <w:jc w:val="both"/>
        <w:rPr>
          <w:rFonts w:ascii="GHEA Grapalat" w:hAnsi="GHEA Grapalat"/>
          <w:b/>
          <w:lang w:val="hy-AM"/>
        </w:rPr>
      </w:pPr>
    </w:p>
    <w:p w14:paraId="613A70C9" w14:textId="77777777" w:rsidR="00F02279" w:rsidRPr="00C06F98" w:rsidRDefault="00F02279" w:rsidP="00F02279">
      <w:pPr>
        <w:ind w:firstLine="720"/>
        <w:jc w:val="both"/>
        <w:rPr>
          <w:rFonts w:ascii="GHEA Grapalat" w:hAnsi="GHEA Grapalat"/>
          <w:b/>
          <w:sz w:val="20"/>
          <w:szCs w:val="20"/>
          <w:lang w:val="hy-AM"/>
        </w:rPr>
      </w:pPr>
      <w:r w:rsidRPr="00C06F98">
        <w:rPr>
          <w:rFonts w:ascii="GHEA Grapalat" w:hAnsi="GHEA Grapalat"/>
          <w:b/>
          <w:sz w:val="20"/>
          <w:szCs w:val="20"/>
          <w:lang w:val="hy-AM"/>
        </w:rPr>
        <w:t xml:space="preserve">1. </w:t>
      </w:r>
      <w:r w:rsidRPr="00C06F98">
        <w:rPr>
          <w:rFonts w:ascii="GHEA Grapalat" w:hAnsi="GHEA Grapalat" w:cs="Sylfaen"/>
          <w:b/>
          <w:sz w:val="20"/>
          <w:szCs w:val="20"/>
          <w:lang w:val="hy-AM"/>
        </w:rPr>
        <w:t>ՊԱՅՄԱՆԱԳՐԻ</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ԱՌԱՐԿԱՆ</w:t>
      </w:r>
    </w:p>
    <w:p w14:paraId="13CB4E70" w14:textId="09BE83B7" w:rsidR="003A7CCB" w:rsidRPr="00C06F98" w:rsidRDefault="003A7CCB" w:rsidP="003A7CCB">
      <w:pPr>
        <w:ind w:firstLine="720"/>
        <w:jc w:val="both"/>
        <w:rPr>
          <w:rFonts w:ascii="GHEA Grapalat" w:hAnsi="GHEA Grapalat"/>
          <w:vertAlign w:val="superscript"/>
          <w:lang w:val="hy-AM"/>
        </w:rPr>
      </w:pPr>
      <w:r w:rsidRPr="00C06F98">
        <w:rPr>
          <w:rFonts w:ascii="GHEA Grapalat" w:hAnsi="GHEA Grapalat"/>
          <w:sz w:val="20"/>
          <w:szCs w:val="20"/>
          <w:lang w:val="hy-AM"/>
        </w:rPr>
        <w:t>1.1</w:t>
      </w:r>
      <w:r w:rsidRPr="00C06F98">
        <w:rPr>
          <w:rFonts w:ascii="GHEA Grapalat" w:hAnsi="GHEA Grapalat"/>
          <w:sz w:val="20"/>
          <w:szCs w:val="20"/>
          <w:lang w:val="hy-AM"/>
        </w:rPr>
        <w:tab/>
      </w:r>
      <w:r w:rsidRPr="00C06F98">
        <w:rPr>
          <w:rFonts w:ascii="GHEA Grapalat" w:hAnsi="GHEA Grapalat" w:cs="Sylfaen"/>
          <w:sz w:val="20"/>
          <w:szCs w:val="20"/>
          <w:lang w:val="hy-AM"/>
        </w:rPr>
        <w:t>Կապալառուն</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պարտավորվում</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սույն</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պայմանագրով</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սահմանված</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կարգով</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ծավալներով</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ձևով</w:t>
      </w:r>
      <w:r w:rsidRPr="00C06F98">
        <w:rPr>
          <w:rFonts w:ascii="GHEA Grapalat" w:hAnsi="GHEA Grapalat"/>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ժամկետներում</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կատարել</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սույն</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պայմանագրի (այսուհետ` պայմանագիր)</w:t>
      </w:r>
      <w:r w:rsidRPr="00C06F98">
        <w:rPr>
          <w:rFonts w:ascii="GHEA Grapalat" w:hAnsi="GHEA Grapalat"/>
          <w:sz w:val="20"/>
          <w:szCs w:val="20"/>
          <w:lang w:val="hy-AM"/>
        </w:rPr>
        <w:t xml:space="preserve"> N 1 </w:t>
      </w:r>
      <w:r w:rsidRPr="00C06F98">
        <w:rPr>
          <w:rFonts w:ascii="GHEA Grapalat" w:hAnsi="GHEA Grapalat" w:cs="Sylfaen"/>
          <w:sz w:val="20"/>
          <w:szCs w:val="20"/>
          <w:lang w:val="hy-AM"/>
        </w:rPr>
        <w:t>Հավելվածով</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սահմանված</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ծավալաթերթ</w:t>
      </w:r>
      <w:r w:rsidRPr="00C06F98">
        <w:rPr>
          <w:rFonts w:ascii="GHEA Grapalat" w:hAnsi="GHEA Grapalat"/>
          <w:sz w:val="20"/>
          <w:szCs w:val="20"/>
          <w:lang w:val="hy-AM"/>
        </w:rPr>
        <w:t>-</w:t>
      </w:r>
      <w:r w:rsidRPr="00C06F98">
        <w:rPr>
          <w:rFonts w:ascii="GHEA Grapalat" w:hAnsi="GHEA Grapalat" w:cs="Sylfaen"/>
          <w:sz w:val="20"/>
          <w:szCs w:val="20"/>
          <w:lang w:val="hy-AM"/>
        </w:rPr>
        <w:t>նախահաշվով</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lang w:val="hy-AM"/>
        </w:rPr>
        <w:t xml:space="preserve"> </w:t>
      </w:r>
      <w:r w:rsidR="009D5900">
        <w:rPr>
          <w:rFonts w:ascii="GHEA Grapalat" w:eastAsia="MS Mincho" w:hAnsi="GHEA Grapalat" w:cs="Sylfaen"/>
          <w:b/>
          <w:sz w:val="20"/>
          <w:szCs w:val="22"/>
          <w:lang w:val="hy-AM" w:eastAsia="ja-JP"/>
        </w:rPr>
        <w:t>Երևան քաղաքի Էրեբունի վարչական շրջանի բակային տարածքների բարեկարգման և հիմնանանորգման աշխատանքներ</w:t>
      </w:r>
      <w:r w:rsidRPr="00C06F98">
        <w:rPr>
          <w:rFonts w:ascii="GHEA Grapalat" w:hAnsi="GHEA Grapalat" w:cs="Sylfaen"/>
          <w:sz w:val="20"/>
          <w:szCs w:val="20"/>
          <w:lang w:val="hy-AM"/>
        </w:rPr>
        <w:t>ը</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այսուհետ</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աշխատանք</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իսկ</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Պատվիրատուն</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պարտավորվում</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ընդունել</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կատարված</w:t>
      </w:r>
      <w:r w:rsidRPr="00C06F98">
        <w:rPr>
          <w:rFonts w:ascii="GHEA Grapalat" w:hAnsi="GHEA Grapalat"/>
          <w:sz w:val="20"/>
          <w:szCs w:val="20"/>
          <w:lang w:val="hy-AM"/>
        </w:rPr>
        <w:t xml:space="preserve"> ա</w:t>
      </w:r>
      <w:r w:rsidRPr="00C06F98">
        <w:rPr>
          <w:rFonts w:ascii="GHEA Grapalat" w:hAnsi="GHEA Grapalat" w:cs="Sylfaen"/>
          <w:sz w:val="20"/>
          <w:szCs w:val="20"/>
          <w:lang w:val="hy-AM"/>
        </w:rPr>
        <w:t>շխատանքը</w:t>
      </w:r>
      <w:r w:rsidRPr="00C06F98">
        <w:rPr>
          <w:rFonts w:ascii="GHEA Grapalat" w:hAnsi="GHEA Grapalat"/>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վարձատրել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դրա</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համար</w:t>
      </w:r>
      <w:r w:rsidRPr="00C06F98">
        <w:rPr>
          <w:rFonts w:ascii="GHEA Grapalat" w:hAnsi="GHEA Grapalat" w:cs="Tahoma"/>
          <w:sz w:val="20"/>
          <w:szCs w:val="20"/>
          <w:lang w:val="hy-AM"/>
        </w:rPr>
        <w:t>։</w:t>
      </w:r>
    </w:p>
    <w:p w14:paraId="00A85B00" w14:textId="6C279D92" w:rsidR="00F02279" w:rsidRPr="00C06F98" w:rsidRDefault="00F02279" w:rsidP="00F02279">
      <w:pPr>
        <w:tabs>
          <w:tab w:val="left" w:pos="1134"/>
        </w:tabs>
        <w:ind w:firstLine="720"/>
        <w:jc w:val="both"/>
        <w:rPr>
          <w:rFonts w:ascii="GHEA Grapalat" w:hAnsi="GHEA Grapalat"/>
          <w:sz w:val="20"/>
          <w:szCs w:val="20"/>
          <w:lang w:val="hy-AM"/>
        </w:rPr>
      </w:pPr>
      <w:r w:rsidRPr="00C06F98">
        <w:rPr>
          <w:rFonts w:ascii="GHEA Grapalat" w:hAnsi="GHEA Grapalat"/>
          <w:sz w:val="20"/>
          <w:szCs w:val="20"/>
          <w:lang w:val="hy-AM"/>
        </w:rPr>
        <w:t>1.2</w:t>
      </w:r>
      <w:r w:rsidRPr="00C06F98">
        <w:rPr>
          <w:rFonts w:ascii="GHEA Grapalat" w:hAnsi="GHEA Grapalat"/>
          <w:sz w:val="20"/>
          <w:szCs w:val="20"/>
          <w:lang w:val="hy-AM"/>
        </w:rPr>
        <w:tab/>
        <w:t>Պ</w:t>
      </w:r>
      <w:r w:rsidRPr="00C06F98">
        <w:rPr>
          <w:rFonts w:ascii="GHEA Grapalat" w:hAnsi="GHEA Grapalat" w:cs="Sylfaen"/>
          <w:sz w:val="20"/>
          <w:szCs w:val="20"/>
          <w:lang w:val="hy-AM"/>
        </w:rPr>
        <w:t>այմանագրով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Times Armenian"/>
          <w:sz w:val="20"/>
          <w:szCs w:val="20"/>
          <w:lang w:val="hy-AM"/>
        </w:rPr>
        <w:t xml:space="preserve"> ա</w:t>
      </w:r>
      <w:r w:rsidRPr="00C06F98">
        <w:rPr>
          <w:rFonts w:ascii="GHEA Grapalat" w:hAnsi="GHEA Grapalat" w:cs="Sylfaen"/>
          <w:sz w:val="20"/>
          <w:szCs w:val="20"/>
          <w:lang w:val="hy-AM"/>
        </w:rPr>
        <w:t>շխատանքները</w:t>
      </w:r>
      <w:r w:rsidRPr="00C06F98">
        <w:rPr>
          <w:rFonts w:ascii="GHEA Grapalat" w:hAnsi="GHEA Grapalat" w:cs="Times Armenian"/>
          <w:sz w:val="20"/>
          <w:szCs w:val="20"/>
          <w:lang w:val="hy-AM"/>
        </w:rPr>
        <w:t xml:space="preserve"> </w:t>
      </w:r>
      <w:r w:rsidR="00CF7AC3" w:rsidRPr="00C06F98">
        <w:rPr>
          <w:rFonts w:ascii="GHEA Grapalat" w:hAnsi="GHEA Grapalat" w:cs="Times Armenian"/>
          <w:sz w:val="20"/>
          <w:szCs w:val="20"/>
          <w:lang w:val="hy-AM"/>
        </w:rPr>
        <w:t xml:space="preserve">Կապալառուն </w:t>
      </w:r>
      <w:r w:rsidRPr="00C06F98">
        <w:rPr>
          <w:rFonts w:ascii="GHEA Grapalat" w:hAnsi="GHEA Grapalat" w:cs="Sylfaen"/>
          <w:sz w:val="20"/>
          <w:szCs w:val="20"/>
          <w:lang w:val="hy-AM"/>
        </w:rPr>
        <w:t>կատարում</w:t>
      </w:r>
      <w:r w:rsidRPr="00C06F98">
        <w:rPr>
          <w:rFonts w:ascii="GHEA Grapalat" w:hAnsi="GHEA Grapalat" w:cs="Times Armenian"/>
          <w:sz w:val="20"/>
          <w:szCs w:val="20"/>
          <w:lang w:val="hy-AM"/>
        </w:rPr>
        <w:t xml:space="preserve"> </w:t>
      </w:r>
      <w:r w:rsidR="00CF7AC3" w:rsidRPr="00C06F98">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C06F98">
        <w:rPr>
          <w:rFonts w:ascii="GHEA Grapalat" w:hAnsi="GHEA Grapalat" w:cs="Times Armenian"/>
          <w:sz w:val="20"/>
          <w:szCs w:val="20"/>
          <w:lang w:val="hy-AM"/>
        </w:rPr>
        <w:t xml:space="preserve"> </w:t>
      </w:r>
      <w:r w:rsidR="00CF7AC3" w:rsidRPr="00C06F98">
        <w:rPr>
          <w:rFonts w:ascii="GHEA Grapalat" w:hAnsi="GHEA Grapalat" w:cs="Sylfaen"/>
          <w:sz w:val="20"/>
          <w:szCs w:val="20"/>
          <w:lang w:val="hy-AM"/>
        </w:rPr>
        <w:t>սույն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անբաժանելի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մասը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կազմող</w:t>
      </w:r>
      <w:r w:rsidRPr="00C06F98">
        <w:rPr>
          <w:rFonts w:ascii="GHEA Grapalat" w:hAnsi="GHEA Grapalat" w:cs="Times Armenian"/>
          <w:sz w:val="20"/>
          <w:szCs w:val="20"/>
          <w:lang w:val="hy-AM"/>
        </w:rPr>
        <w:t xml:space="preserve"> ա</w:t>
      </w:r>
      <w:r w:rsidRPr="00C06F98">
        <w:rPr>
          <w:rFonts w:ascii="GHEA Grapalat" w:hAnsi="GHEA Grapalat" w:cs="Sylfaen"/>
          <w:sz w:val="20"/>
          <w:szCs w:val="20"/>
          <w:lang w:val="hy-AM"/>
        </w:rPr>
        <w:t>շխատանքի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ծավալաթերթ</w:t>
      </w:r>
      <w:r w:rsidRPr="00C06F98">
        <w:rPr>
          <w:rFonts w:ascii="GHEA Grapalat" w:hAnsi="GHEA Grapalat" w:cs="Times Armenian"/>
          <w:sz w:val="20"/>
          <w:szCs w:val="20"/>
          <w:lang w:val="hy-AM"/>
        </w:rPr>
        <w:t>-</w:t>
      </w:r>
      <w:r w:rsidRPr="00C06F98">
        <w:rPr>
          <w:rFonts w:ascii="GHEA Grapalat" w:hAnsi="GHEA Grapalat" w:cs="Sylfaen"/>
          <w:sz w:val="20"/>
          <w:szCs w:val="20"/>
          <w:lang w:val="hy-AM"/>
        </w:rPr>
        <w:t>նախահաշվին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համապատասխան</w:t>
      </w:r>
      <w:r w:rsidRPr="00C06F98">
        <w:rPr>
          <w:rFonts w:ascii="GHEA Grapalat" w:hAnsi="GHEA Grapalat" w:cs="Tahoma"/>
          <w:sz w:val="20"/>
          <w:szCs w:val="20"/>
          <w:lang w:val="hy-AM"/>
        </w:rPr>
        <w:t>։</w:t>
      </w:r>
    </w:p>
    <w:p w14:paraId="798A3619" w14:textId="39231512" w:rsidR="003A7CCB" w:rsidRPr="00C06F98" w:rsidRDefault="00F02279" w:rsidP="003A7CCB">
      <w:pPr>
        <w:tabs>
          <w:tab w:val="left" w:pos="1134"/>
        </w:tabs>
        <w:ind w:firstLine="720"/>
        <w:jc w:val="both"/>
        <w:rPr>
          <w:rFonts w:ascii="GHEA Grapalat" w:hAnsi="GHEA Grapalat" w:cs="Times Armenian"/>
          <w:sz w:val="22"/>
          <w:lang w:val="hy-AM"/>
        </w:rPr>
      </w:pPr>
      <w:r w:rsidRPr="00C06F98">
        <w:rPr>
          <w:rFonts w:ascii="GHEA Grapalat" w:hAnsi="GHEA Grapalat"/>
          <w:sz w:val="20"/>
          <w:szCs w:val="20"/>
          <w:lang w:val="hy-AM"/>
        </w:rPr>
        <w:t>1.3</w:t>
      </w:r>
      <w:r w:rsidRPr="00C06F98">
        <w:rPr>
          <w:rFonts w:ascii="GHEA Grapalat" w:hAnsi="GHEA Grapalat"/>
          <w:sz w:val="20"/>
          <w:szCs w:val="20"/>
          <w:lang w:val="hy-AM"/>
        </w:rPr>
        <w:tab/>
        <w:t>Պ</w:t>
      </w:r>
      <w:r w:rsidRPr="00C06F98">
        <w:rPr>
          <w:rFonts w:ascii="GHEA Grapalat" w:hAnsi="GHEA Grapalat" w:cs="Sylfaen"/>
          <w:sz w:val="20"/>
          <w:szCs w:val="20"/>
          <w:lang w:val="hy-AM"/>
        </w:rPr>
        <w:t>այմանագրով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Times Armenian"/>
          <w:sz w:val="20"/>
          <w:szCs w:val="20"/>
          <w:lang w:val="hy-AM"/>
        </w:rPr>
        <w:t xml:space="preserve"> ա</w:t>
      </w:r>
      <w:r w:rsidRPr="00C06F98">
        <w:rPr>
          <w:rFonts w:ascii="GHEA Grapalat" w:hAnsi="GHEA Grapalat" w:cs="Sylfaen"/>
          <w:sz w:val="20"/>
          <w:szCs w:val="20"/>
          <w:lang w:val="hy-AM"/>
        </w:rPr>
        <w:t>շխատանքները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սկսվում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են</w:t>
      </w:r>
      <w:r w:rsidRPr="00C06F98">
        <w:rPr>
          <w:rFonts w:ascii="GHEA Grapalat" w:hAnsi="GHEA Grapalat" w:cs="Times Armenian"/>
          <w:sz w:val="20"/>
          <w:szCs w:val="20"/>
          <w:lang w:val="hy-AM"/>
        </w:rPr>
        <w:t xml:space="preserve"> պ</w:t>
      </w:r>
      <w:r w:rsidRPr="00C06F98">
        <w:rPr>
          <w:rFonts w:ascii="GHEA Grapalat" w:hAnsi="GHEA Grapalat" w:cs="Sylfaen"/>
          <w:sz w:val="20"/>
          <w:szCs w:val="20"/>
          <w:lang w:val="hy-AM"/>
        </w:rPr>
        <w:t>այմանագիրն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ուժի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մեջ</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մտնելուց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հետո</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կատարման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ժամկետը</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սահմանվում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Times Armenian"/>
          <w:sz w:val="20"/>
          <w:szCs w:val="20"/>
          <w:lang w:val="hy-AM"/>
        </w:rPr>
        <w:t>`</w:t>
      </w:r>
      <w:r w:rsidRPr="00C06F98">
        <w:rPr>
          <w:rFonts w:ascii="GHEA Grapalat" w:hAnsi="GHEA Grapalat" w:cs="Times Armenian"/>
          <w:lang w:val="hy-AM"/>
        </w:rPr>
        <w:t xml:space="preserve">  </w:t>
      </w:r>
      <w:r w:rsidR="002F383F" w:rsidRPr="00C06F98">
        <w:rPr>
          <w:rFonts w:ascii="GHEA Grapalat" w:hAnsi="GHEA Grapalat" w:cs="Times Armenian"/>
          <w:lang w:val="hy-AM"/>
        </w:rPr>
        <w:t>հ</w:t>
      </w:r>
      <w:r w:rsidR="003A7CCB" w:rsidRPr="00C06F98">
        <w:rPr>
          <w:rFonts w:ascii="GHEA Grapalat" w:hAnsi="GHEA Grapalat" w:cs="Times Armenian"/>
          <w:sz w:val="22"/>
          <w:lang w:val="hy-AM"/>
        </w:rPr>
        <w:t xml:space="preserve">ամաձայն </w:t>
      </w:r>
      <w:r w:rsidR="002F383F" w:rsidRPr="00C06F98">
        <w:rPr>
          <w:rFonts w:ascii="GHEA Grapalat" w:hAnsi="GHEA Grapalat" w:cs="Sylfaen"/>
          <w:sz w:val="20"/>
          <w:szCs w:val="20"/>
          <w:lang w:val="hy-AM"/>
        </w:rPr>
        <w:t>հավելված 2</w:t>
      </w:r>
      <w:r w:rsidR="002F383F" w:rsidRPr="00C06F98">
        <w:rPr>
          <w:rFonts w:ascii="GHEA Grapalat" w:hAnsi="GHEA Grapalat" w:cs="Times Armenian"/>
          <w:sz w:val="22"/>
          <w:lang w:val="hy-AM"/>
        </w:rPr>
        <w:t>-ի:</w:t>
      </w:r>
    </w:p>
    <w:p w14:paraId="024C781F" w14:textId="4AC16D48" w:rsidR="00F02279" w:rsidRPr="00C06F98" w:rsidRDefault="00F02279" w:rsidP="003A7CCB">
      <w:pPr>
        <w:tabs>
          <w:tab w:val="left" w:pos="1134"/>
        </w:tabs>
        <w:ind w:firstLine="720"/>
        <w:jc w:val="both"/>
        <w:rPr>
          <w:rFonts w:ascii="GHEA Grapalat" w:hAnsi="GHEA Grapalat"/>
          <w:sz w:val="20"/>
          <w:szCs w:val="20"/>
          <w:lang w:val="hy-AM"/>
        </w:rPr>
      </w:pPr>
      <w:r w:rsidRPr="00C06F98">
        <w:rPr>
          <w:rFonts w:ascii="GHEA Grapalat" w:hAnsi="GHEA Grapalat" w:cs="Sylfaen"/>
          <w:sz w:val="20"/>
          <w:szCs w:val="20"/>
          <w:lang w:val="hy-AM"/>
        </w:rPr>
        <w:t>Պայմանագրով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առանձին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տեսակի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աշխատանքների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փուլերի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ծավալների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կատարման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ժամկետները</w:t>
      </w:r>
      <w:r w:rsidRPr="00C06F98">
        <w:rPr>
          <w:rFonts w:ascii="GHEA Grapalat" w:hAnsi="GHEA Grapalat" w:cs="Times Armenian"/>
          <w:sz w:val="20"/>
          <w:szCs w:val="20"/>
          <w:lang w:val="hy-AM"/>
        </w:rPr>
        <w:t xml:space="preserve"> </w:t>
      </w:r>
      <w:r w:rsidR="00CF7AC3" w:rsidRPr="00C06F98">
        <w:rPr>
          <w:rFonts w:ascii="GHEA Grapalat" w:hAnsi="GHEA Grapalat" w:cs="Sylfaen"/>
          <w:sz w:val="20"/>
          <w:szCs w:val="20"/>
          <w:lang w:val="hy-AM"/>
        </w:rPr>
        <w:t>սահմանված են սույն պայմանագրի հավելված 2-ում</w:t>
      </w:r>
      <w:r w:rsidRPr="00C06F98">
        <w:rPr>
          <w:rFonts w:ascii="GHEA Grapalat" w:hAnsi="GHEA Grapalat" w:cs="Times Armenian"/>
          <w:sz w:val="20"/>
          <w:szCs w:val="20"/>
          <w:lang w:val="hy-AM"/>
        </w:rPr>
        <w:t xml:space="preserve"> </w:t>
      </w:r>
      <w:r w:rsidR="00CF7AC3" w:rsidRPr="00C06F98">
        <w:rPr>
          <w:rFonts w:ascii="GHEA Grapalat" w:hAnsi="GHEA Grapalat" w:cs="Times Armenian"/>
          <w:sz w:val="20"/>
          <w:szCs w:val="20"/>
          <w:lang w:val="hy-AM"/>
        </w:rPr>
        <w:t xml:space="preserve">ներկայացված </w:t>
      </w:r>
      <w:r w:rsidRPr="00C06F98">
        <w:rPr>
          <w:rFonts w:ascii="GHEA Grapalat" w:hAnsi="GHEA Grapalat" w:cs="Sylfaen"/>
          <w:sz w:val="20"/>
          <w:szCs w:val="20"/>
          <w:lang w:val="hy-AM"/>
        </w:rPr>
        <w:t>օրացուցային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 xml:space="preserve">գրաֆիկով </w:t>
      </w:r>
      <w:r w:rsidRPr="00C06F98">
        <w:rPr>
          <w:rFonts w:ascii="GHEA Grapalat" w:hAnsi="GHEA Grapalat" w:cs="Tahoma"/>
          <w:sz w:val="20"/>
          <w:szCs w:val="20"/>
          <w:lang w:val="hy-AM"/>
        </w:rPr>
        <w:t>։</w:t>
      </w:r>
      <w:r w:rsidRPr="00C06F98">
        <w:rPr>
          <w:rFonts w:ascii="GHEA Grapalat" w:hAnsi="GHEA Grapalat" w:cs="Times Armenian"/>
          <w:sz w:val="20"/>
          <w:szCs w:val="20"/>
          <w:lang w:val="hy-AM"/>
        </w:rPr>
        <w:t xml:space="preserve"> </w:t>
      </w:r>
    </w:p>
    <w:p w14:paraId="4E172C1B" w14:textId="77777777" w:rsidR="00F02279" w:rsidRPr="00C06F98" w:rsidRDefault="00F02279" w:rsidP="00F02279">
      <w:pPr>
        <w:tabs>
          <w:tab w:val="left" w:pos="1276"/>
        </w:tabs>
        <w:ind w:firstLine="720"/>
        <w:jc w:val="both"/>
        <w:rPr>
          <w:rFonts w:ascii="GHEA Grapalat" w:hAnsi="GHEA Grapalat"/>
          <w:b/>
          <w:sz w:val="20"/>
          <w:szCs w:val="20"/>
          <w:lang w:val="hy-AM"/>
        </w:rPr>
      </w:pPr>
      <w:r w:rsidRPr="00C06F98">
        <w:rPr>
          <w:rFonts w:ascii="GHEA Grapalat" w:hAnsi="GHEA Grapalat"/>
          <w:b/>
          <w:sz w:val="20"/>
          <w:szCs w:val="20"/>
          <w:lang w:val="hy-AM"/>
        </w:rPr>
        <w:t xml:space="preserve">2. </w:t>
      </w:r>
      <w:r w:rsidRPr="00C06F98">
        <w:rPr>
          <w:rFonts w:ascii="GHEA Grapalat" w:hAnsi="GHEA Grapalat" w:cs="Sylfaen"/>
          <w:b/>
          <w:sz w:val="20"/>
          <w:szCs w:val="20"/>
          <w:lang w:val="hy-AM"/>
        </w:rPr>
        <w:t>ԿԱՊԱԼԱՌՈՒԻ</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ՄԻՋՈՑՆԵՐՈՎ</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ԱՇԽԱՏԱՆՔՆԵՐԸ</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ԿԱՏԱՐԵԼԸ</w:t>
      </w:r>
    </w:p>
    <w:p w14:paraId="6A03E937" w14:textId="197B20E1" w:rsidR="00F02279" w:rsidRPr="00C06F98" w:rsidRDefault="00F02279" w:rsidP="00F02279">
      <w:pPr>
        <w:ind w:firstLine="720"/>
        <w:jc w:val="both"/>
        <w:rPr>
          <w:rFonts w:ascii="GHEA Grapalat" w:hAnsi="GHEA Grapalat" w:cs="Times Armenian"/>
          <w:sz w:val="20"/>
          <w:szCs w:val="20"/>
          <w:lang w:val="hy-AM"/>
        </w:rPr>
      </w:pPr>
      <w:r w:rsidRPr="00C06F98">
        <w:rPr>
          <w:rFonts w:ascii="GHEA Grapalat" w:hAnsi="GHEA Grapalat"/>
          <w:sz w:val="20"/>
          <w:szCs w:val="20"/>
          <w:lang w:val="hy-AM"/>
        </w:rPr>
        <w:t xml:space="preserve">2.1   </w:t>
      </w:r>
      <w:r w:rsidRPr="00C06F98">
        <w:rPr>
          <w:rFonts w:ascii="GHEA Grapalat" w:hAnsi="GHEA Grapalat" w:cs="Sylfaen"/>
          <w:sz w:val="20"/>
          <w:szCs w:val="20"/>
          <w:lang w:val="hy-AM"/>
        </w:rPr>
        <w:t>Աշխատանքը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կատարվում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 xml:space="preserve">Կապալառուի </w:t>
      </w:r>
      <w:r w:rsidR="00E934F6" w:rsidRPr="00C06F98">
        <w:rPr>
          <w:rFonts w:ascii="GHEA Grapalat" w:hAnsi="GHEA Grapalat" w:cs="Sylfaen"/>
          <w:sz w:val="20"/>
          <w:szCs w:val="20"/>
          <w:lang w:val="hy-AM"/>
        </w:rPr>
        <w:t>աշխատանքային և տեխնիկական ռեսուրսով, շինարարական նյութերով</w:t>
      </w:r>
      <w:r w:rsidR="00E934F6" w:rsidRPr="00C06F98" w:rsidDel="00E934F6">
        <w:rPr>
          <w:rFonts w:ascii="GHEA Grapalat" w:hAnsi="GHEA Grapalat" w:cs="Sylfaen"/>
          <w:sz w:val="20"/>
          <w:szCs w:val="20"/>
          <w:lang w:val="hy-AM"/>
        </w:rPr>
        <w:t xml:space="preserve"> </w:t>
      </w:r>
      <w:r w:rsidRPr="00C06F98">
        <w:rPr>
          <w:rFonts w:ascii="GHEA Grapalat" w:hAnsi="GHEA Grapalat" w:cs="Sylfaen"/>
          <w:sz w:val="20"/>
          <w:szCs w:val="20"/>
          <w:lang w:val="hy-AM"/>
        </w:rPr>
        <w:t>և միջոցներով։</w:t>
      </w:r>
      <w:r w:rsidRPr="00C06F98">
        <w:rPr>
          <w:rFonts w:ascii="GHEA Grapalat" w:hAnsi="GHEA Grapalat" w:cs="Times Armenian"/>
          <w:sz w:val="20"/>
          <w:szCs w:val="20"/>
          <w:lang w:val="hy-AM"/>
        </w:rPr>
        <w:t xml:space="preserve"> </w:t>
      </w:r>
    </w:p>
    <w:p w14:paraId="3316C1EA" w14:textId="77777777"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sz w:val="20"/>
          <w:szCs w:val="20"/>
          <w:lang w:val="hy-AM"/>
        </w:rPr>
        <w:t>2.2</w:t>
      </w:r>
      <w:r w:rsidRPr="00C06F98">
        <w:rPr>
          <w:rFonts w:ascii="GHEA Grapalat" w:hAnsi="GHEA Grapalat"/>
          <w:sz w:val="20"/>
          <w:szCs w:val="20"/>
          <w:lang w:val="hy-AM"/>
        </w:rPr>
        <w:tab/>
      </w:r>
      <w:r w:rsidRPr="00C06F98">
        <w:rPr>
          <w:rFonts w:ascii="GHEA Grapalat" w:hAnsi="GHEA Grapalat" w:cs="Sylfaen"/>
          <w:sz w:val="20"/>
          <w:szCs w:val="20"/>
          <w:lang w:val="hy-AM"/>
        </w:rPr>
        <w:t>Կապալառուն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պատասխանատվություն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կրում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իր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տրամադրած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նյութերի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սարքավորումների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որակի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համար</w:t>
      </w:r>
      <w:r w:rsidRPr="00C06F98">
        <w:rPr>
          <w:rFonts w:ascii="GHEA Grapalat" w:hAnsi="GHEA Grapalat" w:cs="Tahoma"/>
          <w:sz w:val="20"/>
          <w:szCs w:val="20"/>
          <w:lang w:val="hy-AM"/>
        </w:rPr>
        <w:t>։</w:t>
      </w:r>
    </w:p>
    <w:p w14:paraId="0177F853" w14:textId="77777777" w:rsidR="00F02279" w:rsidRPr="00C06F98" w:rsidRDefault="00F02279" w:rsidP="00F02279">
      <w:pPr>
        <w:tabs>
          <w:tab w:val="left" w:pos="1276"/>
        </w:tabs>
        <w:ind w:firstLine="720"/>
        <w:jc w:val="both"/>
        <w:rPr>
          <w:rFonts w:ascii="GHEA Grapalat" w:hAnsi="GHEA Grapalat"/>
          <w:b/>
          <w:sz w:val="20"/>
          <w:szCs w:val="20"/>
          <w:lang w:val="hy-AM"/>
        </w:rPr>
      </w:pPr>
      <w:r w:rsidRPr="00C06F98">
        <w:rPr>
          <w:rFonts w:ascii="GHEA Grapalat" w:hAnsi="GHEA Grapalat"/>
          <w:b/>
          <w:sz w:val="20"/>
          <w:szCs w:val="20"/>
          <w:lang w:val="hy-AM"/>
        </w:rPr>
        <w:t xml:space="preserve">3. </w:t>
      </w:r>
      <w:r w:rsidRPr="00C06F98">
        <w:rPr>
          <w:rFonts w:ascii="GHEA Grapalat" w:hAnsi="GHEA Grapalat" w:cs="Sylfaen"/>
          <w:b/>
          <w:sz w:val="20"/>
          <w:szCs w:val="20"/>
          <w:lang w:val="hy-AM"/>
        </w:rPr>
        <w:t>ԿՈՂՄԵՐԻ</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ԻՐԱՎՈՒՆՔՆԵՐԸ</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ԵՎ</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ՊԱՐՏԱԿԱՆՈՒԹՅՈՒՆՆԵՐԸ</w:t>
      </w:r>
      <w:r w:rsidRPr="00C06F98">
        <w:rPr>
          <w:rFonts w:ascii="GHEA Grapalat" w:hAnsi="GHEA Grapalat" w:cs="Times Armenian"/>
          <w:b/>
          <w:sz w:val="20"/>
          <w:szCs w:val="20"/>
          <w:lang w:val="hy-AM"/>
        </w:rPr>
        <w:tab/>
      </w:r>
    </w:p>
    <w:p w14:paraId="727E497D" w14:textId="77777777" w:rsidR="00F02279" w:rsidRPr="00C06F98" w:rsidRDefault="00F02279" w:rsidP="00F02279">
      <w:pPr>
        <w:tabs>
          <w:tab w:val="left" w:pos="1276"/>
        </w:tabs>
        <w:ind w:firstLine="720"/>
        <w:jc w:val="both"/>
        <w:rPr>
          <w:rFonts w:ascii="GHEA Grapalat" w:hAnsi="GHEA Grapalat"/>
          <w:b/>
          <w:sz w:val="20"/>
          <w:szCs w:val="20"/>
          <w:lang w:val="hy-AM"/>
        </w:rPr>
      </w:pPr>
      <w:r w:rsidRPr="00C06F98">
        <w:rPr>
          <w:rFonts w:ascii="GHEA Grapalat" w:hAnsi="GHEA Grapalat"/>
          <w:b/>
          <w:sz w:val="20"/>
          <w:szCs w:val="20"/>
          <w:lang w:val="hy-AM"/>
        </w:rPr>
        <w:t xml:space="preserve">3.1. </w:t>
      </w:r>
      <w:r w:rsidRPr="00C06F98">
        <w:rPr>
          <w:rFonts w:ascii="GHEA Grapalat" w:hAnsi="GHEA Grapalat" w:cs="Sylfaen"/>
          <w:b/>
          <w:sz w:val="20"/>
          <w:szCs w:val="20"/>
          <w:lang w:val="hy-AM"/>
        </w:rPr>
        <w:t>Պատվիրատուն</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իրավունք</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ունի</w:t>
      </w:r>
      <w:r w:rsidRPr="00C06F98">
        <w:rPr>
          <w:rFonts w:ascii="GHEA Grapalat" w:hAnsi="GHEA Grapalat" w:cs="Times Armenian"/>
          <w:b/>
          <w:sz w:val="20"/>
          <w:szCs w:val="20"/>
          <w:lang w:val="hy-AM"/>
        </w:rPr>
        <w:t>`</w:t>
      </w:r>
    </w:p>
    <w:p w14:paraId="71D6293C" w14:textId="77777777"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sz w:val="20"/>
          <w:szCs w:val="20"/>
          <w:lang w:val="hy-AM"/>
        </w:rPr>
        <w:t>3.1.1</w:t>
      </w:r>
      <w:r w:rsidRPr="00C06F98">
        <w:rPr>
          <w:rFonts w:ascii="GHEA Grapalat" w:hAnsi="GHEA Grapalat"/>
          <w:sz w:val="20"/>
          <w:szCs w:val="20"/>
          <w:lang w:val="hy-AM"/>
        </w:rPr>
        <w:tab/>
      </w:r>
      <w:r w:rsidRPr="00C06F98">
        <w:rPr>
          <w:rFonts w:ascii="GHEA Grapalat" w:hAnsi="GHEA Grapalat" w:cs="Sylfaen"/>
          <w:sz w:val="20"/>
          <w:szCs w:val="20"/>
          <w:lang w:val="hy-AM"/>
        </w:rPr>
        <w:t>Ցանկացած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ժամանակ</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ստուգել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Կապալառուի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իրականացրած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աշխատանքի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ընթացքը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որակը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առանց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միջամտելու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վերջինիս</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գործունեությանը</w:t>
      </w:r>
      <w:r w:rsidRPr="00C06F98">
        <w:rPr>
          <w:rFonts w:ascii="GHEA Grapalat" w:hAnsi="GHEA Grapalat" w:cs="Times Armenian"/>
          <w:sz w:val="20"/>
          <w:szCs w:val="20"/>
          <w:lang w:val="hy-AM"/>
        </w:rPr>
        <w:t>.</w:t>
      </w:r>
    </w:p>
    <w:p w14:paraId="3FF8CCAC" w14:textId="77777777"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sz w:val="20"/>
          <w:szCs w:val="20"/>
          <w:lang w:val="hy-AM"/>
        </w:rPr>
        <w:t xml:space="preserve">3.1.2 </w:t>
      </w:r>
      <w:r w:rsidRPr="00C06F98">
        <w:rPr>
          <w:rFonts w:ascii="GHEA Grapalat" w:hAnsi="GHEA Grapalat" w:cs="Sylfaen"/>
          <w:sz w:val="20"/>
          <w:szCs w:val="20"/>
          <w:lang w:val="hy-AM"/>
        </w:rPr>
        <w:t>Կապալառուի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կողմից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պայմանագրի</w:t>
      </w:r>
      <w:r w:rsidRPr="00C06F98">
        <w:rPr>
          <w:rFonts w:ascii="GHEA Grapalat" w:hAnsi="GHEA Grapalat" w:cs="Times Armenian"/>
          <w:sz w:val="20"/>
          <w:szCs w:val="20"/>
          <w:lang w:val="hy-AM"/>
        </w:rPr>
        <w:t xml:space="preserve"> 1.3 </w:t>
      </w:r>
      <w:r w:rsidRPr="00C06F98">
        <w:rPr>
          <w:rFonts w:ascii="GHEA Grapalat" w:hAnsi="GHEA Grapalat" w:cs="Sylfaen"/>
          <w:sz w:val="20"/>
          <w:szCs w:val="20"/>
          <w:lang w:val="hy-AM"/>
        </w:rPr>
        <w:t>կետում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նշված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ժամկետի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ներառյալ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օրացուցային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գրաֆիկի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խախտման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դեպքում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իր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հայեցողությամբ</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սահմանել</w:t>
      </w:r>
      <w:r w:rsidRPr="00C06F98">
        <w:rPr>
          <w:rFonts w:ascii="GHEA Grapalat" w:hAnsi="GHEA Grapalat" w:cs="Times Armenian"/>
          <w:sz w:val="20"/>
          <w:szCs w:val="20"/>
          <w:lang w:val="hy-AM"/>
        </w:rPr>
        <w:t xml:space="preserve"> ա</w:t>
      </w:r>
      <w:r w:rsidRPr="00C06F98">
        <w:rPr>
          <w:rFonts w:ascii="GHEA Grapalat" w:hAnsi="GHEA Grapalat" w:cs="Sylfaen"/>
          <w:sz w:val="20"/>
          <w:szCs w:val="20"/>
          <w:lang w:val="hy-AM"/>
        </w:rPr>
        <w:t>շխատանքի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կատարման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նոր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ժամկետ</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պահանջել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Կապալառուից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վճարելու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պայմանագրի</w:t>
      </w:r>
      <w:r w:rsidRPr="00C06F98">
        <w:rPr>
          <w:rFonts w:ascii="GHEA Grapalat" w:hAnsi="GHEA Grapalat" w:cs="Times Armenian"/>
          <w:sz w:val="20"/>
          <w:szCs w:val="20"/>
          <w:lang w:val="hy-AM"/>
        </w:rPr>
        <w:t xml:space="preserve"> 6.2 </w:t>
      </w:r>
      <w:r w:rsidRPr="00C06F98">
        <w:rPr>
          <w:rFonts w:ascii="GHEA Grapalat" w:hAnsi="GHEA Grapalat" w:cs="Sylfaen"/>
          <w:sz w:val="20"/>
          <w:szCs w:val="20"/>
          <w:lang w:val="hy-AM"/>
        </w:rPr>
        <w:t>կետով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տույժը</w:t>
      </w:r>
      <w:r w:rsidRPr="00C06F98">
        <w:rPr>
          <w:rFonts w:ascii="GHEA Grapalat" w:hAnsi="GHEA Grapalat" w:cs="Tahoma"/>
          <w:sz w:val="20"/>
          <w:szCs w:val="20"/>
          <w:lang w:val="hy-AM"/>
        </w:rPr>
        <w:t>։</w:t>
      </w:r>
    </w:p>
    <w:p w14:paraId="46D0AF49" w14:textId="1B743D93"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sz w:val="20"/>
          <w:szCs w:val="20"/>
          <w:lang w:val="hy-AM"/>
        </w:rPr>
        <w:t>3.1.3</w:t>
      </w:r>
      <w:r w:rsidRPr="00C06F98">
        <w:rPr>
          <w:rFonts w:ascii="GHEA Grapalat" w:hAnsi="GHEA Grapalat"/>
          <w:sz w:val="20"/>
          <w:szCs w:val="20"/>
          <w:lang w:val="hy-AM"/>
        </w:rPr>
        <w:tab/>
        <w:t xml:space="preserve"> </w:t>
      </w:r>
      <w:r w:rsidRPr="00C06F98">
        <w:rPr>
          <w:rFonts w:ascii="GHEA Grapalat" w:hAnsi="GHEA Grapalat" w:cs="Sylfaen"/>
          <w:sz w:val="20"/>
          <w:szCs w:val="20"/>
          <w:lang w:val="hy-AM"/>
        </w:rPr>
        <w:t>Չընդունել</w:t>
      </w:r>
      <w:r w:rsidRPr="00C06F98">
        <w:rPr>
          <w:rFonts w:ascii="GHEA Grapalat" w:hAnsi="GHEA Grapalat" w:cs="Times Armenian"/>
          <w:sz w:val="20"/>
          <w:szCs w:val="20"/>
          <w:lang w:val="hy-AM"/>
        </w:rPr>
        <w:t xml:space="preserve"> ա</w:t>
      </w:r>
      <w:r w:rsidRPr="00C06F98">
        <w:rPr>
          <w:rFonts w:ascii="GHEA Grapalat" w:hAnsi="GHEA Grapalat" w:cs="Sylfaen"/>
          <w:sz w:val="20"/>
          <w:szCs w:val="20"/>
          <w:lang w:val="hy-AM"/>
        </w:rPr>
        <w:t>շխատանքի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արդյունքը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ՀՀ</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օրենսդրությամբ</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սահմանված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դրույթներին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պայմանագրի</w:t>
      </w:r>
      <w:r w:rsidRPr="00C06F98">
        <w:rPr>
          <w:rFonts w:ascii="GHEA Grapalat" w:hAnsi="GHEA Grapalat" w:cs="Times Armenian"/>
          <w:sz w:val="20"/>
          <w:szCs w:val="20"/>
          <w:lang w:val="hy-AM"/>
        </w:rPr>
        <w:t xml:space="preserve"> 1.2 </w:t>
      </w:r>
      <w:r w:rsidRPr="00C06F98">
        <w:rPr>
          <w:rFonts w:ascii="GHEA Grapalat" w:hAnsi="GHEA Grapalat" w:cs="Sylfaen"/>
          <w:sz w:val="20"/>
          <w:szCs w:val="20"/>
          <w:lang w:val="hy-AM"/>
        </w:rPr>
        <w:t>կետով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պահանջներին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չհամապատասխանելու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դեպքում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իր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հայեցողությամբ</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սահմանելով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թերությունների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անհատույց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վերացման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ողջամիտ</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ժամկետ</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պահանջել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Կապալառուից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վճարելու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պայմանագրի</w:t>
      </w:r>
      <w:r w:rsidRPr="00C06F98">
        <w:rPr>
          <w:rFonts w:ascii="GHEA Grapalat" w:hAnsi="GHEA Grapalat" w:cs="Times Armenian"/>
          <w:sz w:val="20"/>
          <w:szCs w:val="20"/>
          <w:lang w:val="hy-AM"/>
        </w:rPr>
        <w:t xml:space="preserve"> 6.2 </w:t>
      </w:r>
      <w:r w:rsidRPr="00C06F98">
        <w:rPr>
          <w:rFonts w:ascii="GHEA Grapalat" w:hAnsi="GHEA Grapalat" w:cs="Sylfaen"/>
          <w:sz w:val="20"/>
          <w:szCs w:val="20"/>
          <w:lang w:val="hy-AM"/>
        </w:rPr>
        <w:t>կետով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տույժը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ինչպես</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նաև</w:t>
      </w:r>
      <w:r w:rsidRPr="00C06F98">
        <w:rPr>
          <w:rFonts w:ascii="GHEA Grapalat" w:hAnsi="GHEA Grapalat" w:cs="Times Armenian"/>
          <w:sz w:val="20"/>
          <w:szCs w:val="20"/>
          <w:lang w:val="hy-AM"/>
        </w:rPr>
        <w:t xml:space="preserve"> 6.3 </w:t>
      </w:r>
      <w:r w:rsidRPr="00C06F98">
        <w:rPr>
          <w:rFonts w:ascii="GHEA Grapalat" w:hAnsi="GHEA Grapalat" w:cs="Sylfaen"/>
          <w:sz w:val="20"/>
          <w:szCs w:val="20"/>
          <w:lang w:val="hy-AM"/>
        </w:rPr>
        <w:t>կետով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տուգանքը</w:t>
      </w:r>
      <w:r w:rsidRPr="00C06F98">
        <w:rPr>
          <w:rFonts w:ascii="GHEA Grapalat" w:hAnsi="GHEA Grapalat" w:cs="Tahoma"/>
          <w:sz w:val="20"/>
          <w:szCs w:val="20"/>
          <w:lang w:val="hy-AM"/>
        </w:rPr>
        <w:t>։</w:t>
      </w:r>
      <w:r w:rsidRPr="00C06F98">
        <w:rPr>
          <w:rFonts w:ascii="GHEA Grapalat" w:hAnsi="GHEA Grapalat" w:cs="Times Armenian"/>
          <w:sz w:val="20"/>
          <w:szCs w:val="20"/>
          <w:lang w:val="hy-AM"/>
        </w:rPr>
        <w:t xml:space="preserve"> </w:t>
      </w:r>
    </w:p>
    <w:p w14:paraId="4EE16454" w14:textId="77777777"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sz w:val="20"/>
          <w:szCs w:val="20"/>
          <w:lang w:val="hy-AM"/>
        </w:rPr>
        <w:t>3.1.4</w:t>
      </w:r>
      <w:r w:rsidRPr="00C06F98">
        <w:rPr>
          <w:rFonts w:ascii="GHEA Grapalat" w:hAnsi="GHEA Grapalat"/>
          <w:sz w:val="20"/>
          <w:szCs w:val="20"/>
          <w:lang w:val="hy-AM"/>
        </w:rPr>
        <w:tab/>
        <w:t xml:space="preserve"> </w:t>
      </w:r>
      <w:r w:rsidRPr="00C06F98">
        <w:rPr>
          <w:rFonts w:ascii="GHEA Grapalat" w:hAnsi="GHEA Grapalat"/>
          <w:sz w:val="20"/>
          <w:szCs w:val="20"/>
          <w:lang w:val="hy-AM"/>
        </w:rPr>
        <w:tab/>
      </w:r>
      <w:r w:rsidRPr="00C06F98">
        <w:rPr>
          <w:rFonts w:ascii="GHEA Grapalat" w:hAnsi="GHEA Grapalat" w:cs="Sylfaen"/>
          <w:sz w:val="20"/>
          <w:szCs w:val="20"/>
          <w:lang w:val="hy-AM"/>
        </w:rPr>
        <w:t>Միակողմանի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լուծել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պայմանագիրը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պահանջել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հատուցելու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իրեն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պատճառված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վնասները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եթե</w:t>
      </w:r>
      <w:r w:rsidRPr="00C06F98">
        <w:rPr>
          <w:rFonts w:ascii="GHEA Grapalat" w:hAnsi="GHEA Grapalat" w:cs="Times Armenian"/>
          <w:sz w:val="20"/>
          <w:szCs w:val="20"/>
          <w:lang w:val="hy-AM"/>
        </w:rPr>
        <w:t>.</w:t>
      </w:r>
    </w:p>
    <w:p w14:paraId="37D2B811" w14:textId="77777777"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cs="Sylfaen"/>
          <w:sz w:val="20"/>
          <w:szCs w:val="20"/>
          <w:lang w:val="hy-AM"/>
        </w:rPr>
        <w:t>ա</w:t>
      </w:r>
      <w:r w:rsidRPr="00C06F98">
        <w:rPr>
          <w:rFonts w:ascii="GHEA Grapalat" w:hAnsi="GHEA Grapalat" w:cs="Times Armenian"/>
          <w:sz w:val="20"/>
          <w:szCs w:val="20"/>
          <w:lang w:val="hy-AM"/>
        </w:rPr>
        <w:t>)</w:t>
      </w:r>
      <w:r w:rsidRPr="00C06F98">
        <w:rPr>
          <w:rFonts w:ascii="GHEA Grapalat" w:hAnsi="GHEA Grapalat" w:cs="Times Armenian"/>
          <w:sz w:val="20"/>
          <w:szCs w:val="20"/>
          <w:lang w:val="hy-AM"/>
        </w:rPr>
        <w:tab/>
      </w:r>
      <w:r w:rsidRPr="00C06F98">
        <w:rPr>
          <w:rFonts w:ascii="GHEA Grapalat" w:hAnsi="GHEA Grapalat" w:cs="Sylfaen"/>
          <w:sz w:val="20"/>
          <w:szCs w:val="20"/>
          <w:lang w:val="hy-AM"/>
        </w:rPr>
        <w:t>Կապալառուն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ժամանակին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չի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սկսում</w:t>
      </w:r>
      <w:r w:rsidRPr="00C06F98">
        <w:rPr>
          <w:rFonts w:ascii="GHEA Grapalat" w:hAnsi="GHEA Grapalat" w:cs="Times Armenian"/>
          <w:sz w:val="20"/>
          <w:szCs w:val="20"/>
          <w:lang w:val="hy-AM"/>
        </w:rPr>
        <w:t xml:space="preserve"> ա</w:t>
      </w:r>
      <w:r w:rsidRPr="00C06F98">
        <w:rPr>
          <w:rFonts w:ascii="GHEA Grapalat" w:hAnsi="GHEA Grapalat" w:cs="Sylfaen"/>
          <w:sz w:val="20"/>
          <w:szCs w:val="20"/>
          <w:lang w:val="hy-AM"/>
        </w:rPr>
        <w:t>շխատանքի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կատարումը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կամ</w:t>
      </w:r>
      <w:r w:rsidRPr="00C06F98">
        <w:rPr>
          <w:rFonts w:ascii="GHEA Grapalat" w:hAnsi="GHEA Grapalat" w:cs="Times Armenian"/>
          <w:sz w:val="20"/>
          <w:szCs w:val="20"/>
          <w:lang w:val="hy-AM"/>
        </w:rPr>
        <w:t xml:space="preserve"> ա</w:t>
      </w:r>
      <w:r w:rsidRPr="00C06F98">
        <w:rPr>
          <w:rFonts w:ascii="GHEA Grapalat" w:hAnsi="GHEA Grapalat" w:cs="Sylfaen"/>
          <w:sz w:val="20"/>
          <w:szCs w:val="20"/>
          <w:lang w:val="hy-AM"/>
        </w:rPr>
        <w:t>շխատանքը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կատարում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այնքան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դանդաղ</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դրա</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ժամանակին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ավարտը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դառնում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ակնհայտ</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անհնար</w:t>
      </w:r>
      <w:r w:rsidRPr="00C06F98">
        <w:rPr>
          <w:rFonts w:ascii="GHEA Grapalat" w:hAnsi="GHEA Grapalat" w:cs="Times Armenian"/>
          <w:sz w:val="20"/>
          <w:szCs w:val="20"/>
          <w:lang w:val="hy-AM"/>
        </w:rPr>
        <w:t xml:space="preserve">, </w:t>
      </w:r>
    </w:p>
    <w:p w14:paraId="29EC3DF1" w14:textId="77777777"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cs="Sylfaen"/>
          <w:sz w:val="20"/>
          <w:szCs w:val="20"/>
          <w:lang w:val="hy-AM"/>
        </w:rPr>
        <w:t>բ</w:t>
      </w:r>
      <w:r w:rsidRPr="00C06F98">
        <w:rPr>
          <w:rFonts w:ascii="GHEA Grapalat" w:hAnsi="GHEA Grapalat" w:cs="Times Armenian"/>
          <w:sz w:val="20"/>
          <w:szCs w:val="20"/>
          <w:lang w:val="hy-AM"/>
        </w:rPr>
        <w:t>)</w:t>
      </w:r>
      <w:r w:rsidRPr="00C06F98">
        <w:rPr>
          <w:rFonts w:ascii="GHEA Grapalat" w:hAnsi="GHEA Grapalat" w:cs="Times Armenian"/>
          <w:sz w:val="20"/>
          <w:szCs w:val="20"/>
          <w:lang w:val="hy-AM"/>
        </w:rPr>
        <w:tab/>
      </w:r>
      <w:r w:rsidRPr="00C06F98">
        <w:rPr>
          <w:rFonts w:ascii="GHEA Grapalat" w:hAnsi="GHEA Grapalat" w:cs="Sylfaen"/>
          <w:sz w:val="20"/>
          <w:szCs w:val="20"/>
          <w:lang w:val="hy-AM"/>
        </w:rPr>
        <w:t>Կապալառուն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խախտել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պայմանագրի</w:t>
      </w:r>
      <w:r w:rsidRPr="00C06F98">
        <w:rPr>
          <w:rFonts w:ascii="GHEA Grapalat" w:hAnsi="GHEA Grapalat" w:cs="Times Armenian"/>
          <w:sz w:val="20"/>
          <w:szCs w:val="20"/>
          <w:lang w:val="hy-AM"/>
        </w:rPr>
        <w:t xml:space="preserve"> 1.3 </w:t>
      </w:r>
      <w:r w:rsidRPr="00C06F98">
        <w:rPr>
          <w:rFonts w:ascii="GHEA Grapalat" w:hAnsi="GHEA Grapalat" w:cs="Sylfaen"/>
          <w:sz w:val="20"/>
          <w:szCs w:val="20"/>
          <w:lang w:val="hy-AM"/>
        </w:rPr>
        <w:t>կետում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ժամկետը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ներառյալ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օրացուցային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գրաֆիկը</w:t>
      </w:r>
      <w:r w:rsidRPr="00C06F98">
        <w:rPr>
          <w:rFonts w:ascii="GHEA Grapalat" w:hAnsi="GHEA Grapalat" w:cs="Times Armenian"/>
          <w:sz w:val="20"/>
          <w:szCs w:val="20"/>
          <w:lang w:val="hy-AM"/>
        </w:rPr>
        <w:t>),</w:t>
      </w:r>
    </w:p>
    <w:p w14:paraId="67111141" w14:textId="77777777"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cs="Sylfaen"/>
          <w:sz w:val="20"/>
          <w:szCs w:val="20"/>
          <w:lang w:val="hy-AM"/>
        </w:rPr>
        <w:t>գ</w:t>
      </w:r>
      <w:r w:rsidRPr="00C06F98">
        <w:rPr>
          <w:rFonts w:ascii="GHEA Grapalat" w:hAnsi="GHEA Grapalat"/>
          <w:sz w:val="20"/>
          <w:szCs w:val="20"/>
          <w:lang w:val="hy-AM"/>
        </w:rPr>
        <w:t>)</w:t>
      </w:r>
      <w:r w:rsidRPr="00C06F98">
        <w:rPr>
          <w:rFonts w:ascii="GHEA Grapalat" w:hAnsi="GHEA Grapalat"/>
          <w:sz w:val="20"/>
          <w:szCs w:val="20"/>
          <w:lang w:val="hy-AM"/>
        </w:rPr>
        <w:tab/>
      </w:r>
      <w:r w:rsidRPr="00C06F98">
        <w:rPr>
          <w:rFonts w:ascii="GHEA Grapalat" w:hAnsi="GHEA Grapalat" w:cs="Sylfaen"/>
          <w:sz w:val="20"/>
          <w:szCs w:val="20"/>
          <w:lang w:val="hy-AM"/>
        </w:rPr>
        <w:t>Կապալառուի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կողմից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կատարված</w:t>
      </w:r>
      <w:r w:rsidRPr="00C06F98">
        <w:rPr>
          <w:rFonts w:ascii="GHEA Grapalat" w:hAnsi="GHEA Grapalat" w:cs="Times Armenian"/>
          <w:sz w:val="20"/>
          <w:szCs w:val="20"/>
          <w:lang w:val="hy-AM"/>
        </w:rPr>
        <w:t xml:space="preserve"> ա</w:t>
      </w:r>
      <w:r w:rsidRPr="00C06F98">
        <w:rPr>
          <w:rFonts w:ascii="GHEA Grapalat" w:hAnsi="GHEA Grapalat" w:cs="Sylfaen"/>
          <w:sz w:val="20"/>
          <w:szCs w:val="20"/>
          <w:lang w:val="hy-AM"/>
        </w:rPr>
        <w:t>շխատանքը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չի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համապատասխանում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նախագծանախահաշվային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փաստաթղթերով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սահմանված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պահանջներին</w:t>
      </w:r>
      <w:r w:rsidRPr="00C06F98">
        <w:rPr>
          <w:rFonts w:ascii="GHEA Grapalat" w:hAnsi="GHEA Grapalat" w:cs="Times Armenian"/>
          <w:sz w:val="20"/>
          <w:szCs w:val="20"/>
          <w:lang w:val="hy-AM"/>
        </w:rPr>
        <w:t>,</w:t>
      </w:r>
    </w:p>
    <w:p w14:paraId="14CFC820" w14:textId="77777777"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cs="Sylfaen"/>
          <w:sz w:val="20"/>
          <w:szCs w:val="20"/>
          <w:lang w:val="hy-AM"/>
        </w:rPr>
        <w:t>դ</w:t>
      </w:r>
      <w:r w:rsidRPr="00C06F98">
        <w:rPr>
          <w:rFonts w:ascii="GHEA Grapalat" w:hAnsi="GHEA Grapalat" w:cs="Times Armenian"/>
          <w:sz w:val="20"/>
          <w:szCs w:val="20"/>
          <w:lang w:val="hy-AM"/>
        </w:rPr>
        <w:t>)</w:t>
      </w:r>
      <w:r w:rsidRPr="00C06F98">
        <w:rPr>
          <w:rFonts w:ascii="GHEA Grapalat" w:hAnsi="GHEA Grapalat" w:cs="Times Armenian"/>
          <w:sz w:val="20"/>
          <w:szCs w:val="20"/>
          <w:lang w:val="hy-AM"/>
        </w:rPr>
        <w:tab/>
      </w:r>
      <w:r w:rsidRPr="00C06F98">
        <w:rPr>
          <w:rFonts w:ascii="GHEA Grapalat" w:hAnsi="GHEA Grapalat" w:cs="Sylfaen"/>
          <w:sz w:val="20"/>
          <w:szCs w:val="20"/>
          <w:lang w:val="hy-AM"/>
        </w:rPr>
        <w:t>Կապալառուի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կողմից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խախտվել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պայմանագրի</w:t>
      </w:r>
      <w:r w:rsidRPr="00C06F98">
        <w:rPr>
          <w:rFonts w:ascii="GHEA Grapalat" w:hAnsi="GHEA Grapalat" w:cs="Times Armenian"/>
          <w:sz w:val="20"/>
          <w:szCs w:val="20"/>
          <w:lang w:val="hy-AM"/>
        </w:rPr>
        <w:t xml:space="preserve"> 3.1.3 </w:t>
      </w:r>
      <w:r w:rsidRPr="00C06F98">
        <w:rPr>
          <w:rFonts w:ascii="GHEA Grapalat" w:hAnsi="GHEA Grapalat" w:cs="Sylfaen"/>
          <w:sz w:val="20"/>
          <w:szCs w:val="20"/>
          <w:lang w:val="hy-AM"/>
        </w:rPr>
        <w:t>կետով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հիմքերով</w:t>
      </w:r>
      <w:r w:rsidRPr="00C06F98">
        <w:rPr>
          <w:rFonts w:ascii="GHEA Grapalat" w:hAnsi="GHEA Grapalat" w:cs="Times Armenian"/>
          <w:sz w:val="20"/>
          <w:szCs w:val="20"/>
          <w:lang w:val="hy-AM"/>
        </w:rPr>
        <w:t xml:space="preserve"> ա</w:t>
      </w:r>
      <w:r w:rsidRPr="00C06F98">
        <w:rPr>
          <w:rFonts w:ascii="GHEA Grapalat" w:hAnsi="GHEA Grapalat" w:cs="Sylfaen"/>
          <w:sz w:val="20"/>
          <w:szCs w:val="20"/>
          <w:lang w:val="hy-AM"/>
        </w:rPr>
        <w:t>շխատանքի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թերությունների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անհատույց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վերացման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ողջամիտ</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ժամկետները</w:t>
      </w:r>
      <w:r w:rsidRPr="00C06F98">
        <w:rPr>
          <w:rFonts w:ascii="GHEA Grapalat" w:hAnsi="GHEA Grapalat" w:cs="Times Armenian"/>
          <w:sz w:val="20"/>
          <w:szCs w:val="20"/>
          <w:lang w:val="hy-AM"/>
        </w:rPr>
        <w:t>.</w:t>
      </w:r>
    </w:p>
    <w:p w14:paraId="023D417B" w14:textId="77777777"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sz w:val="20"/>
          <w:szCs w:val="20"/>
          <w:lang w:val="hy-AM"/>
        </w:rPr>
        <w:t>3.1.5</w:t>
      </w:r>
      <w:r w:rsidRPr="00C06F98">
        <w:rPr>
          <w:rFonts w:ascii="GHEA Grapalat" w:hAnsi="GHEA Grapalat"/>
          <w:sz w:val="20"/>
          <w:szCs w:val="20"/>
          <w:lang w:val="hy-AM"/>
        </w:rPr>
        <w:tab/>
        <w:t xml:space="preserve"> </w:t>
      </w:r>
      <w:r w:rsidRPr="00C06F98">
        <w:rPr>
          <w:rFonts w:ascii="GHEA Grapalat" w:hAnsi="GHEA Grapalat" w:cs="Sylfaen"/>
          <w:sz w:val="20"/>
          <w:szCs w:val="20"/>
          <w:lang w:val="hy-AM"/>
        </w:rPr>
        <w:t>Աշխատանքի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արդյունքի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թերությունների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հետ</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կապված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պահանջներ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ներկայացնել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երաշխիքային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ժամկետում</w:t>
      </w:r>
      <w:r w:rsidRPr="00C06F98">
        <w:rPr>
          <w:rFonts w:ascii="GHEA Grapalat" w:hAnsi="GHEA Grapalat" w:cs="Tahoma"/>
          <w:sz w:val="20"/>
          <w:szCs w:val="20"/>
          <w:lang w:val="hy-AM"/>
        </w:rPr>
        <w:t>։</w:t>
      </w:r>
    </w:p>
    <w:p w14:paraId="0305B499" w14:textId="77777777"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sz w:val="20"/>
          <w:szCs w:val="20"/>
          <w:lang w:val="hy-AM"/>
        </w:rPr>
        <w:lastRenderedPageBreak/>
        <w:t>3.1.6</w:t>
      </w:r>
      <w:r w:rsidRPr="00C06F98">
        <w:rPr>
          <w:rFonts w:ascii="GHEA Grapalat" w:hAnsi="GHEA Grapalat"/>
          <w:sz w:val="20"/>
          <w:szCs w:val="20"/>
          <w:lang w:val="hy-AM"/>
        </w:rPr>
        <w:tab/>
        <w:t xml:space="preserve"> </w:t>
      </w:r>
      <w:r w:rsidRPr="00C06F98">
        <w:rPr>
          <w:rFonts w:ascii="GHEA Grapalat" w:hAnsi="GHEA Grapalat" w:cs="Sylfaen"/>
          <w:sz w:val="20"/>
          <w:szCs w:val="20"/>
          <w:lang w:val="hy-AM"/>
        </w:rPr>
        <w:t>Լիազորել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այլ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անձի</w:t>
      </w:r>
      <w:r w:rsidRPr="00C06F98">
        <w:rPr>
          <w:rFonts w:ascii="GHEA Grapalat" w:hAnsi="GHEA Grapalat" w:cs="Times Armenian"/>
          <w:sz w:val="20"/>
          <w:szCs w:val="20"/>
          <w:lang w:val="hy-AM"/>
        </w:rPr>
        <w:t>` ա</w:t>
      </w:r>
      <w:r w:rsidRPr="00C06F98">
        <w:rPr>
          <w:rFonts w:ascii="GHEA Grapalat" w:hAnsi="GHEA Grapalat" w:cs="Sylfaen"/>
          <w:sz w:val="20"/>
          <w:szCs w:val="20"/>
          <w:lang w:val="hy-AM"/>
        </w:rPr>
        <w:t>շխատանքի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իրականացման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նկատմամբ</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տեխնիկական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հսկողություն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իրականացնելու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նպատակով</w:t>
      </w:r>
      <w:r w:rsidRPr="00C06F98">
        <w:rPr>
          <w:rFonts w:ascii="GHEA Grapalat" w:hAnsi="GHEA Grapalat" w:cs="Times Armenian"/>
          <w:sz w:val="20"/>
          <w:szCs w:val="20"/>
          <w:lang w:val="hy-AM"/>
        </w:rPr>
        <w:t>.</w:t>
      </w:r>
    </w:p>
    <w:p w14:paraId="0CEE0BCF" w14:textId="77777777" w:rsidR="00F02279" w:rsidRPr="00C06F98" w:rsidRDefault="00F02279" w:rsidP="00F02279">
      <w:pPr>
        <w:tabs>
          <w:tab w:val="left" w:pos="1276"/>
        </w:tabs>
        <w:ind w:firstLine="720"/>
        <w:jc w:val="both"/>
        <w:rPr>
          <w:rFonts w:ascii="GHEA Grapalat" w:hAnsi="GHEA Grapalat" w:cs="Times Armenian"/>
          <w:sz w:val="20"/>
          <w:szCs w:val="20"/>
          <w:lang w:val="hy-AM"/>
        </w:rPr>
      </w:pPr>
      <w:r w:rsidRPr="00C06F98">
        <w:rPr>
          <w:rFonts w:ascii="GHEA Grapalat" w:hAnsi="GHEA Grapalat"/>
          <w:sz w:val="20"/>
          <w:szCs w:val="20"/>
          <w:lang w:val="hy-AM"/>
        </w:rPr>
        <w:t>3.1.7</w:t>
      </w:r>
      <w:r w:rsidRPr="00C06F98">
        <w:rPr>
          <w:rFonts w:ascii="GHEA Grapalat" w:hAnsi="GHEA Grapalat"/>
          <w:sz w:val="20"/>
          <w:szCs w:val="20"/>
          <w:lang w:val="hy-AM"/>
        </w:rPr>
        <w:tab/>
      </w:r>
      <w:r w:rsidRPr="00C06F98">
        <w:rPr>
          <w:rFonts w:ascii="GHEA Grapalat" w:hAnsi="GHEA Grapalat" w:cs="Sylfaen"/>
          <w:sz w:val="20"/>
          <w:szCs w:val="20"/>
          <w:lang w:val="hy-AM"/>
        </w:rPr>
        <w:t>Մինչև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Պատվիրատուի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կողմից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Կապալառուի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կատարած</w:t>
      </w:r>
      <w:r w:rsidRPr="00C06F98">
        <w:rPr>
          <w:rFonts w:ascii="GHEA Grapalat" w:hAnsi="GHEA Grapalat" w:cs="Times Armenian"/>
          <w:sz w:val="20"/>
          <w:szCs w:val="20"/>
          <w:lang w:val="hy-AM"/>
        </w:rPr>
        <w:t xml:space="preserve"> ա</w:t>
      </w:r>
      <w:r w:rsidRPr="00C06F98">
        <w:rPr>
          <w:rFonts w:ascii="GHEA Grapalat" w:hAnsi="GHEA Grapalat" w:cs="Sylfaen"/>
          <w:sz w:val="20"/>
          <w:szCs w:val="20"/>
          <w:lang w:val="hy-AM"/>
        </w:rPr>
        <w:t>շխատանքի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արդյունքն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ընդունելը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պահանջել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իրեն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հանձնելու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անավարտ</w:t>
      </w:r>
      <w:r w:rsidRPr="00C06F98">
        <w:rPr>
          <w:rFonts w:ascii="GHEA Grapalat" w:hAnsi="GHEA Grapalat" w:cs="Times Armenian"/>
          <w:sz w:val="20"/>
          <w:szCs w:val="20"/>
          <w:lang w:val="hy-AM"/>
        </w:rPr>
        <w:t xml:space="preserve"> ա</w:t>
      </w:r>
      <w:r w:rsidRPr="00C06F98">
        <w:rPr>
          <w:rFonts w:ascii="GHEA Grapalat" w:hAnsi="GHEA Grapalat" w:cs="Sylfaen"/>
          <w:sz w:val="20"/>
          <w:szCs w:val="20"/>
          <w:lang w:val="hy-AM"/>
        </w:rPr>
        <w:t>շխատանքի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արդյունքը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պայմանագիրն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օրենքով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հիմքերով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դադարեցնելու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դեպքում</w:t>
      </w:r>
      <w:r w:rsidRPr="00C06F98">
        <w:rPr>
          <w:rFonts w:ascii="GHEA Grapalat" w:hAnsi="GHEA Grapalat" w:cs="Tahoma"/>
          <w:sz w:val="20"/>
          <w:szCs w:val="20"/>
          <w:lang w:val="hy-AM"/>
        </w:rPr>
        <w:t>։</w:t>
      </w:r>
    </w:p>
    <w:p w14:paraId="0FD71D20" w14:textId="77777777" w:rsidR="00F02279" w:rsidRPr="00C06F98" w:rsidRDefault="00F02279" w:rsidP="00F02279">
      <w:pPr>
        <w:tabs>
          <w:tab w:val="left" w:pos="1276"/>
        </w:tabs>
        <w:ind w:firstLine="720"/>
        <w:jc w:val="both"/>
        <w:rPr>
          <w:rFonts w:ascii="GHEA Grapalat" w:hAnsi="GHEA Grapalat" w:cs="Times Armenian"/>
          <w:b/>
          <w:sz w:val="20"/>
          <w:szCs w:val="20"/>
          <w:lang w:val="hy-AM"/>
        </w:rPr>
      </w:pPr>
      <w:r w:rsidRPr="00C06F98">
        <w:rPr>
          <w:rFonts w:ascii="GHEA Grapalat" w:hAnsi="GHEA Grapalat"/>
          <w:b/>
          <w:sz w:val="20"/>
          <w:szCs w:val="20"/>
          <w:lang w:val="hy-AM"/>
        </w:rPr>
        <w:t xml:space="preserve">3.2. </w:t>
      </w:r>
      <w:r w:rsidRPr="00C06F98">
        <w:rPr>
          <w:rFonts w:ascii="GHEA Grapalat" w:hAnsi="GHEA Grapalat" w:cs="Sylfaen"/>
          <w:b/>
          <w:sz w:val="20"/>
          <w:szCs w:val="20"/>
          <w:lang w:val="hy-AM"/>
        </w:rPr>
        <w:t>Պատվիրատուն</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պարտավոր</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է</w:t>
      </w:r>
      <w:r w:rsidRPr="00C06F98">
        <w:rPr>
          <w:rFonts w:ascii="GHEA Grapalat" w:hAnsi="GHEA Grapalat" w:cs="Times Armenian"/>
          <w:b/>
          <w:sz w:val="20"/>
          <w:szCs w:val="20"/>
          <w:lang w:val="hy-AM"/>
        </w:rPr>
        <w:t>`</w:t>
      </w:r>
    </w:p>
    <w:p w14:paraId="4A8502EE" w14:textId="77777777" w:rsidR="00F02279" w:rsidRPr="00C06F98" w:rsidRDefault="00F02279" w:rsidP="00F02279">
      <w:pPr>
        <w:tabs>
          <w:tab w:val="left" w:pos="1276"/>
        </w:tabs>
        <w:ind w:firstLine="720"/>
        <w:jc w:val="both"/>
        <w:rPr>
          <w:rFonts w:ascii="GHEA Grapalat" w:hAnsi="GHEA Grapalat" w:cs="Times Armenian"/>
          <w:sz w:val="20"/>
          <w:szCs w:val="20"/>
          <w:lang w:val="hy-AM"/>
        </w:rPr>
      </w:pPr>
      <w:r w:rsidRPr="00C06F98">
        <w:rPr>
          <w:rFonts w:ascii="GHEA Grapalat" w:hAnsi="GHEA Grapalat"/>
          <w:sz w:val="20"/>
          <w:szCs w:val="20"/>
          <w:lang w:val="hy-AM"/>
        </w:rPr>
        <w:t>3.2.1</w:t>
      </w:r>
      <w:r w:rsidRPr="00C06F98">
        <w:rPr>
          <w:rFonts w:ascii="GHEA Grapalat" w:hAnsi="GHEA Grapalat"/>
          <w:sz w:val="20"/>
          <w:szCs w:val="20"/>
          <w:lang w:val="hy-AM"/>
        </w:rPr>
        <w:tab/>
      </w:r>
      <w:r w:rsidRPr="00C06F98">
        <w:rPr>
          <w:rFonts w:ascii="GHEA Grapalat" w:hAnsi="GHEA Grapalat" w:cs="Sylfaen"/>
          <w:sz w:val="20"/>
          <w:szCs w:val="20"/>
          <w:lang w:val="hy-AM"/>
        </w:rPr>
        <w:t>Աշխատանքը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կատարելիս</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աջակցել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Կապալառուին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դեպքերում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ծավալով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կարգով</w:t>
      </w:r>
      <w:r w:rsidRPr="00C06F98">
        <w:rPr>
          <w:rFonts w:ascii="GHEA Grapalat" w:hAnsi="GHEA Grapalat" w:cs="Times Armenian"/>
          <w:sz w:val="20"/>
          <w:szCs w:val="20"/>
          <w:lang w:val="hy-AM"/>
        </w:rPr>
        <w:t>.</w:t>
      </w:r>
    </w:p>
    <w:p w14:paraId="6BCE480A" w14:textId="77777777" w:rsidR="00F02279" w:rsidRPr="00C06F98" w:rsidRDefault="00F02279" w:rsidP="00F02279">
      <w:pPr>
        <w:ind w:firstLine="720"/>
        <w:jc w:val="both"/>
        <w:rPr>
          <w:rFonts w:ascii="GHEA Grapalat" w:hAnsi="GHEA Grapalat"/>
          <w:sz w:val="20"/>
          <w:szCs w:val="20"/>
          <w:lang w:val="hy-AM"/>
        </w:rPr>
      </w:pPr>
      <w:r w:rsidRPr="00C06F98">
        <w:rPr>
          <w:rFonts w:ascii="GHEA Grapalat" w:hAnsi="GHEA Grapalat"/>
          <w:sz w:val="20"/>
          <w:szCs w:val="20"/>
          <w:lang w:val="hy-AM"/>
        </w:rPr>
        <w:t>3.2.2 Պ</w:t>
      </w:r>
      <w:r w:rsidRPr="00C06F98">
        <w:rPr>
          <w:rFonts w:ascii="GHEA Grapalat" w:hAnsi="GHEA Grapalat" w:cs="Sylfaen"/>
          <w:sz w:val="20"/>
          <w:szCs w:val="20"/>
          <w:lang w:val="hy-AM"/>
        </w:rPr>
        <w:t>այմանագրով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ժամկետում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կարգով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Կապալառուի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մասնակցությամբ</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զննել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ընդունել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կատարված</w:t>
      </w:r>
      <w:r w:rsidRPr="00C06F98">
        <w:rPr>
          <w:rFonts w:ascii="GHEA Grapalat" w:hAnsi="GHEA Grapalat" w:cs="Times Armenian"/>
          <w:sz w:val="20"/>
          <w:szCs w:val="20"/>
          <w:lang w:val="hy-AM"/>
        </w:rPr>
        <w:t xml:space="preserve"> ա</w:t>
      </w:r>
      <w:r w:rsidRPr="00C06F98">
        <w:rPr>
          <w:rFonts w:ascii="GHEA Grapalat" w:hAnsi="GHEA Grapalat" w:cs="Sylfaen"/>
          <w:sz w:val="20"/>
          <w:szCs w:val="20"/>
          <w:lang w:val="hy-AM"/>
        </w:rPr>
        <w:t>շխատանքը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դրա</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արդյունքը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իսկ</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պայմանագրից</w:t>
      </w:r>
      <w:r w:rsidRPr="00C06F98">
        <w:rPr>
          <w:rFonts w:ascii="GHEA Grapalat" w:hAnsi="GHEA Grapalat" w:cs="Times Armenian"/>
          <w:sz w:val="20"/>
          <w:szCs w:val="20"/>
          <w:lang w:val="hy-AM"/>
        </w:rPr>
        <w:t xml:space="preserve"> ա</w:t>
      </w:r>
      <w:r w:rsidRPr="00C06F98">
        <w:rPr>
          <w:rFonts w:ascii="GHEA Grapalat" w:hAnsi="GHEA Grapalat" w:cs="Sylfaen"/>
          <w:sz w:val="20"/>
          <w:szCs w:val="20"/>
          <w:lang w:val="hy-AM"/>
        </w:rPr>
        <w:t>շխատանքի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արդյունքը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վատթարացնող</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շեղումներ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կամ</w:t>
      </w:r>
      <w:r w:rsidRPr="00C06F98">
        <w:rPr>
          <w:rFonts w:ascii="GHEA Grapalat" w:hAnsi="GHEA Grapalat" w:cs="Times Armenian"/>
          <w:sz w:val="20"/>
          <w:szCs w:val="20"/>
          <w:lang w:val="hy-AM"/>
        </w:rPr>
        <w:t xml:space="preserve"> ա</w:t>
      </w:r>
      <w:r w:rsidRPr="00C06F98">
        <w:rPr>
          <w:rFonts w:ascii="GHEA Grapalat" w:hAnsi="GHEA Grapalat" w:cs="Sylfaen"/>
          <w:sz w:val="20"/>
          <w:szCs w:val="20"/>
          <w:lang w:val="hy-AM"/>
        </w:rPr>
        <w:t>շխատանքում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այլ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թերություններ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հայտնաբերելու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դեպքերում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այդ</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մասին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անհապաղ</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հայտնել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Կապալառուին</w:t>
      </w:r>
      <w:r w:rsidRPr="00C06F98">
        <w:rPr>
          <w:rFonts w:ascii="GHEA Grapalat" w:hAnsi="GHEA Grapalat" w:cs="Times Armenian"/>
          <w:sz w:val="20"/>
          <w:szCs w:val="20"/>
          <w:lang w:val="hy-AM"/>
        </w:rPr>
        <w:t>.</w:t>
      </w:r>
    </w:p>
    <w:p w14:paraId="63AE90D5" w14:textId="77777777"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sz w:val="20"/>
          <w:szCs w:val="20"/>
          <w:lang w:val="hy-AM"/>
        </w:rPr>
        <w:t>3.2.3</w:t>
      </w:r>
      <w:r w:rsidRPr="00C06F98">
        <w:rPr>
          <w:rFonts w:ascii="GHEA Grapalat" w:hAnsi="GHEA Grapalat"/>
          <w:sz w:val="20"/>
          <w:szCs w:val="20"/>
          <w:lang w:val="hy-AM"/>
        </w:rPr>
        <w:tab/>
        <w:t xml:space="preserve"> Պ</w:t>
      </w:r>
      <w:r w:rsidRPr="00C06F98">
        <w:rPr>
          <w:rFonts w:ascii="GHEA Grapalat" w:hAnsi="GHEA Grapalat" w:cs="Sylfaen"/>
          <w:sz w:val="20"/>
          <w:szCs w:val="20"/>
          <w:lang w:val="hy-AM"/>
        </w:rPr>
        <w:t>այմանագրի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ուժի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մեջ</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մտնելու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պահից</w:t>
      </w:r>
      <w:r w:rsidRPr="00C06F98">
        <w:rPr>
          <w:rFonts w:ascii="GHEA Grapalat" w:hAnsi="GHEA Grapalat" w:cs="Times Armenian"/>
          <w:sz w:val="20"/>
          <w:szCs w:val="20"/>
          <w:lang w:val="hy-AM"/>
        </w:rPr>
        <w:t xml:space="preserve"> 5 </w:t>
      </w:r>
      <w:r w:rsidRPr="00C06F98">
        <w:rPr>
          <w:rFonts w:ascii="GHEA Grapalat" w:hAnsi="GHEA Grapalat" w:cs="Sylfaen"/>
          <w:sz w:val="20"/>
          <w:szCs w:val="20"/>
          <w:lang w:val="hy-AM"/>
        </w:rPr>
        <w:t>աշխատանքային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օրվա</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ընթացքում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Կապալառուին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տրամադրել</w:t>
      </w:r>
      <w:r w:rsidRPr="00C06F98">
        <w:rPr>
          <w:rFonts w:ascii="GHEA Grapalat" w:hAnsi="GHEA Grapalat" w:cs="Times Armenian"/>
          <w:sz w:val="20"/>
          <w:szCs w:val="20"/>
          <w:lang w:val="hy-AM"/>
        </w:rPr>
        <w:t xml:space="preserve"> ա</w:t>
      </w:r>
      <w:r w:rsidRPr="00C06F98">
        <w:rPr>
          <w:rFonts w:ascii="GHEA Grapalat" w:hAnsi="GHEA Grapalat" w:cs="Sylfaen"/>
          <w:sz w:val="20"/>
          <w:szCs w:val="20"/>
          <w:lang w:val="hy-AM"/>
        </w:rPr>
        <w:t>շխատանքի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իրականացման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համար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համապատասխան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տարածք</w:t>
      </w:r>
      <w:r w:rsidRPr="00C06F98">
        <w:rPr>
          <w:rFonts w:ascii="GHEA Grapalat" w:hAnsi="GHEA Grapalat" w:cs="Times Armenian"/>
          <w:sz w:val="20"/>
          <w:szCs w:val="20"/>
          <w:lang w:val="hy-AM"/>
        </w:rPr>
        <w:t>.</w:t>
      </w:r>
    </w:p>
    <w:p w14:paraId="3AF7161E" w14:textId="77777777" w:rsidR="00F02279" w:rsidRPr="00C06F98" w:rsidRDefault="00F02279" w:rsidP="00F02279">
      <w:pPr>
        <w:tabs>
          <w:tab w:val="left" w:pos="1276"/>
        </w:tabs>
        <w:ind w:firstLine="720"/>
        <w:jc w:val="both"/>
        <w:rPr>
          <w:rFonts w:ascii="GHEA Grapalat" w:hAnsi="GHEA Grapalat" w:cs="Times Armenian"/>
          <w:sz w:val="20"/>
          <w:szCs w:val="20"/>
          <w:lang w:val="hy-AM"/>
        </w:rPr>
      </w:pPr>
      <w:r w:rsidRPr="00C06F98">
        <w:rPr>
          <w:rFonts w:ascii="GHEA Grapalat" w:hAnsi="GHEA Grapalat"/>
          <w:sz w:val="20"/>
          <w:szCs w:val="20"/>
          <w:lang w:val="hy-AM"/>
        </w:rPr>
        <w:t xml:space="preserve">3.2.4 </w:t>
      </w:r>
      <w:r w:rsidRPr="00C06F98">
        <w:rPr>
          <w:rFonts w:ascii="GHEA Grapalat" w:hAnsi="GHEA Grapalat"/>
          <w:sz w:val="20"/>
          <w:szCs w:val="20"/>
          <w:lang w:val="hy-AM"/>
        </w:rPr>
        <w:tab/>
        <w:t>Պ</w:t>
      </w:r>
      <w:r w:rsidRPr="00C06F98">
        <w:rPr>
          <w:rFonts w:ascii="GHEA Grapalat" w:hAnsi="GHEA Grapalat" w:cs="Sylfaen"/>
          <w:sz w:val="20"/>
          <w:szCs w:val="20"/>
          <w:lang w:val="hy-AM"/>
        </w:rPr>
        <w:t>այմանագրի</w:t>
      </w:r>
      <w:r w:rsidRPr="00C06F98">
        <w:rPr>
          <w:rFonts w:ascii="GHEA Grapalat" w:hAnsi="GHEA Grapalat" w:cs="Times Armenian"/>
          <w:sz w:val="20"/>
          <w:szCs w:val="20"/>
          <w:lang w:val="hy-AM"/>
        </w:rPr>
        <w:t xml:space="preserve"> 1.3 </w:t>
      </w:r>
      <w:r w:rsidRPr="00C06F98">
        <w:rPr>
          <w:rFonts w:ascii="GHEA Grapalat" w:hAnsi="GHEA Grapalat" w:cs="Sylfaen"/>
          <w:sz w:val="20"/>
          <w:szCs w:val="20"/>
          <w:lang w:val="hy-AM"/>
        </w:rPr>
        <w:t>կետով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ժամկետում</w:t>
      </w:r>
      <w:r w:rsidRPr="00C06F98">
        <w:rPr>
          <w:rFonts w:ascii="GHEA Grapalat" w:hAnsi="GHEA Grapalat" w:cs="Times Armenian"/>
          <w:sz w:val="20"/>
          <w:szCs w:val="20"/>
          <w:lang w:val="hy-AM"/>
        </w:rPr>
        <w:t xml:space="preserve"> ա</w:t>
      </w:r>
      <w:r w:rsidRPr="00C06F98">
        <w:rPr>
          <w:rFonts w:ascii="GHEA Grapalat" w:hAnsi="GHEA Grapalat" w:cs="Sylfaen"/>
          <w:sz w:val="20"/>
          <w:szCs w:val="20"/>
          <w:lang w:val="hy-AM"/>
        </w:rPr>
        <w:t>շխատանքի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արդյունքն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ընդունելու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դեպքում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Կապալառուին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վճարել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վերջինիս</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վճարման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ենթակա</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գումարները</w:t>
      </w:r>
      <w:r w:rsidRPr="00C06F98">
        <w:rPr>
          <w:rFonts w:ascii="GHEA Grapalat" w:hAnsi="GHEA Grapalat" w:cs="Tahoma"/>
          <w:sz w:val="20"/>
          <w:szCs w:val="20"/>
          <w:lang w:val="hy-AM"/>
        </w:rPr>
        <w:t>։</w:t>
      </w:r>
      <w:r w:rsidRPr="00C06F98">
        <w:rPr>
          <w:rFonts w:ascii="GHEA Grapalat" w:hAnsi="GHEA Grapalat" w:cs="Times Armenian"/>
          <w:sz w:val="20"/>
          <w:szCs w:val="20"/>
          <w:lang w:val="hy-AM"/>
        </w:rPr>
        <w:t xml:space="preserve"> </w:t>
      </w:r>
    </w:p>
    <w:p w14:paraId="24938488" w14:textId="77777777" w:rsidR="00F02279" w:rsidRPr="00C06F98" w:rsidRDefault="00F02279" w:rsidP="00F02279">
      <w:pPr>
        <w:tabs>
          <w:tab w:val="left" w:pos="1276"/>
        </w:tabs>
        <w:ind w:firstLine="720"/>
        <w:jc w:val="both"/>
        <w:rPr>
          <w:rFonts w:ascii="GHEA Grapalat" w:hAnsi="GHEA Grapalat"/>
          <w:b/>
          <w:sz w:val="20"/>
          <w:szCs w:val="20"/>
          <w:lang w:val="hy-AM"/>
        </w:rPr>
      </w:pPr>
      <w:r w:rsidRPr="00C06F98">
        <w:rPr>
          <w:rFonts w:ascii="GHEA Grapalat" w:hAnsi="GHEA Grapalat"/>
          <w:b/>
          <w:sz w:val="20"/>
          <w:szCs w:val="20"/>
          <w:lang w:val="hy-AM"/>
        </w:rPr>
        <w:t xml:space="preserve">3.3. </w:t>
      </w:r>
      <w:r w:rsidRPr="00C06F98">
        <w:rPr>
          <w:rFonts w:ascii="GHEA Grapalat" w:hAnsi="GHEA Grapalat" w:cs="Sylfaen"/>
          <w:b/>
          <w:sz w:val="20"/>
          <w:szCs w:val="20"/>
          <w:lang w:val="hy-AM"/>
        </w:rPr>
        <w:t>Կապալառուն</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իրավունք</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ունի</w:t>
      </w:r>
      <w:r w:rsidRPr="00C06F98">
        <w:rPr>
          <w:rFonts w:ascii="GHEA Grapalat" w:hAnsi="GHEA Grapalat" w:cs="Times Armenian"/>
          <w:b/>
          <w:sz w:val="20"/>
          <w:szCs w:val="20"/>
          <w:lang w:val="hy-AM"/>
        </w:rPr>
        <w:t>`</w:t>
      </w:r>
    </w:p>
    <w:p w14:paraId="4A502820" w14:textId="77777777"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sz w:val="20"/>
          <w:szCs w:val="20"/>
          <w:lang w:val="hy-AM"/>
        </w:rPr>
        <w:t>3.3.1</w:t>
      </w:r>
      <w:r w:rsidRPr="00C06F98">
        <w:rPr>
          <w:rFonts w:ascii="GHEA Grapalat" w:hAnsi="GHEA Grapalat"/>
          <w:sz w:val="20"/>
          <w:szCs w:val="20"/>
          <w:lang w:val="hy-AM"/>
        </w:rPr>
        <w:tab/>
        <w:t>Պ</w:t>
      </w:r>
      <w:r w:rsidRPr="00C06F98">
        <w:rPr>
          <w:rFonts w:ascii="GHEA Grapalat" w:hAnsi="GHEA Grapalat" w:cs="Sylfaen"/>
          <w:sz w:val="20"/>
          <w:szCs w:val="20"/>
          <w:lang w:val="hy-AM"/>
        </w:rPr>
        <w:t>այմանագրի</w:t>
      </w:r>
      <w:r w:rsidRPr="00C06F98">
        <w:rPr>
          <w:rFonts w:ascii="GHEA Grapalat" w:hAnsi="GHEA Grapalat" w:cs="Times Armenian"/>
          <w:sz w:val="20"/>
          <w:szCs w:val="20"/>
          <w:lang w:val="hy-AM"/>
        </w:rPr>
        <w:t xml:space="preserve"> 1.3 </w:t>
      </w:r>
      <w:r w:rsidRPr="00C06F98">
        <w:rPr>
          <w:rFonts w:ascii="GHEA Grapalat" w:hAnsi="GHEA Grapalat" w:cs="Sylfaen"/>
          <w:sz w:val="20"/>
          <w:szCs w:val="20"/>
          <w:lang w:val="hy-AM"/>
        </w:rPr>
        <w:t>կետով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ժամկետում</w:t>
      </w:r>
      <w:r w:rsidRPr="00C06F98">
        <w:rPr>
          <w:rFonts w:ascii="GHEA Grapalat" w:hAnsi="GHEA Grapalat" w:cs="Times Armenian"/>
          <w:sz w:val="20"/>
          <w:szCs w:val="20"/>
          <w:lang w:val="hy-AM"/>
        </w:rPr>
        <w:t xml:space="preserve"> ա</w:t>
      </w:r>
      <w:r w:rsidRPr="00C06F98">
        <w:rPr>
          <w:rFonts w:ascii="GHEA Grapalat" w:hAnsi="GHEA Grapalat" w:cs="Sylfaen"/>
          <w:sz w:val="20"/>
          <w:szCs w:val="20"/>
          <w:lang w:val="hy-AM"/>
        </w:rPr>
        <w:t>շխատանքի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արդյունքը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հանձնելու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դեպքում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Պատվիրատուից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պահանջել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վճարելու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պայմանագրի</w:t>
      </w:r>
      <w:r w:rsidRPr="00C06F98">
        <w:rPr>
          <w:rFonts w:ascii="GHEA Grapalat" w:hAnsi="GHEA Grapalat" w:cs="Times Armenian"/>
          <w:sz w:val="20"/>
          <w:szCs w:val="20"/>
          <w:lang w:val="hy-AM"/>
        </w:rPr>
        <w:t xml:space="preserve"> 5.1 </w:t>
      </w:r>
      <w:r w:rsidRPr="00C06F98">
        <w:rPr>
          <w:rFonts w:ascii="GHEA Grapalat" w:hAnsi="GHEA Grapalat" w:cs="Sylfaen"/>
          <w:sz w:val="20"/>
          <w:szCs w:val="20"/>
          <w:lang w:val="hy-AM"/>
        </w:rPr>
        <w:t>կետով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վճարման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ենթակա</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գումարը</w:t>
      </w:r>
      <w:r w:rsidRPr="00C06F98">
        <w:rPr>
          <w:rFonts w:ascii="GHEA Grapalat" w:hAnsi="GHEA Grapalat" w:cs="Tahoma"/>
          <w:sz w:val="20"/>
          <w:szCs w:val="20"/>
          <w:lang w:val="hy-AM"/>
        </w:rPr>
        <w:t>։</w:t>
      </w:r>
    </w:p>
    <w:p w14:paraId="002041D9" w14:textId="77777777" w:rsidR="00F02279" w:rsidRPr="00C06F98" w:rsidRDefault="00F02279" w:rsidP="00F02279">
      <w:pPr>
        <w:tabs>
          <w:tab w:val="left" w:pos="1276"/>
        </w:tabs>
        <w:ind w:firstLine="720"/>
        <w:jc w:val="both"/>
        <w:rPr>
          <w:rFonts w:ascii="GHEA Grapalat" w:hAnsi="GHEA Grapalat" w:cs="Times Armenian"/>
          <w:sz w:val="20"/>
          <w:szCs w:val="20"/>
          <w:lang w:val="hy-AM"/>
        </w:rPr>
      </w:pPr>
      <w:r w:rsidRPr="00C06F98">
        <w:rPr>
          <w:rFonts w:ascii="GHEA Grapalat" w:hAnsi="GHEA Grapalat"/>
          <w:sz w:val="20"/>
          <w:szCs w:val="20"/>
          <w:lang w:val="hy-AM"/>
        </w:rPr>
        <w:t>3.3.2</w:t>
      </w:r>
      <w:r w:rsidRPr="00C06F98">
        <w:rPr>
          <w:rFonts w:ascii="GHEA Grapalat" w:hAnsi="GHEA Grapalat"/>
          <w:sz w:val="20"/>
          <w:szCs w:val="20"/>
          <w:lang w:val="hy-AM"/>
        </w:rPr>
        <w:tab/>
        <w:t xml:space="preserve"> </w:t>
      </w:r>
      <w:r w:rsidRPr="00C06F98">
        <w:rPr>
          <w:rFonts w:ascii="GHEA Grapalat" w:hAnsi="GHEA Grapalat" w:cs="Sylfaen"/>
          <w:sz w:val="20"/>
          <w:szCs w:val="20"/>
          <w:lang w:val="hy-AM"/>
        </w:rPr>
        <w:t>Պատվիրատուի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կողմից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պայմանագրի</w:t>
      </w:r>
      <w:r w:rsidRPr="00C06F98">
        <w:rPr>
          <w:rFonts w:ascii="GHEA Grapalat" w:hAnsi="GHEA Grapalat" w:cs="Times Armenian"/>
          <w:sz w:val="20"/>
          <w:szCs w:val="20"/>
          <w:lang w:val="hy-AM"/>
        </w:rPr>
        <w:t xml:space="preserve"> 5.4 </w:t>
      </w:r>
      <w:r w:rsidRPr="00C06F98">
        <w:rPr>
          <w:rFonts w:ascii="GHEA Grapalat" w:hAnsi="GHEA Grapalat" w:cs="Sylfaen"/>
          <w:sz w:val="20"/>
          <w:szCs w:val="20"/>
          <w:lang w:val="hy-AM"/>
        </w:rPr>
        <w:t>կետում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նշված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ժամկետների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խախտման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դեպքում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Պատվիրատուից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պահանջել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վճարելու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իրեն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վճարման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ենթակա</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գումարները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պայմանագրի</w:t>
      </w:r>
      <w:r w:rsidRPr="00C06F98">
        <w:rPr>
          <w:rFonts w:ascii="GHEA Grapalat" w:hAnsi="GHEA Grapalat" w:cs="Times Armenian"/>
          <w:sz w:val="20"/>
          <w:szCs w:val="20"/>
          <w:lang w:val="hy-AM"/>
        </w:rPr>
        <w:t xml:space="preserve"> 6.5 </w:t>
      </w:r>
      <w:r w:rsidRPr="00C06F98">
        <w:rPr>
          <w:rFonts w:ascii="GHEA Grapalat" w:hAnsi="GHEA Grapalat" w:cs="Sylfaen"/>
          <w:sz w:val="20"/>
          <w:szCs w:val="20"/>
          <w:lang w:val="hy-AM"/>
        </w:rPr>
        <w:t>կետով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տույժը</w:t>
      </w:r>
      <w:r w:rsidRPr="00C06F98">
        <w:rPr>
          <w:rFonts w:ascii="GHEA Grapalat" w:hAnsi="GHEA Grapalat" w:cs="Tahoma"/>
          <w:sz w:val="20"/>
          <w:szCs w:val="20"/>
          <w:lang w:val="hy-AM"/>
        </w:rPr>
        <w:t>։</w:t>
      </w:r>
    </w:p>
    <w:p w14:paraId="1A429C92" w14:textId="7568CE43" w:rsidR="00F02279" w:rsidRPr="00C06F98" w:rsidRDefault="00F02279" w:rsidP="00F02279">
      <w:pPr>
        <w:tabs>
          <w:tab w:val="left" w:pos="1276"/>
        </w:tabs>
        <w:ind w:firstLine="720"/>
        <w:jc w:val="both"/>
        <w:rPr>
          <w:rFonts w:ascii="GHEA Grapalat" w:hAnsi="GHEA Grapalat"/>
          <w:b/>
          <w:sz w:val="20"/>
          <w:szCs w:val="20"/>
          <w:lang w:val="hy-AM"/>
        </w:rPr>
      </w:pPr>
      <w:r w:rsidRPr="00C06F98">
        <w:rPr>
          <w:rFonts w:ascii="GHEA Grapalat" w:hAnsi="GHEA Grapalat"/>
          <w:b/>
          <w:sz w:val="20"/>
          <w:szCs w:val="20"/>
          <w:lang w:val="hy-AM"/>
        </w:rPr>
        <w:t xml:space="preserve">3.4. </w:t>
      </w:r>
      <w:r w:rsidRPr="00C06F98">
        <w:rPr>
          <w:rFonts w:ascii="GHEA Grapalat" w:hAnsi="GHEA Grapalat" w:cs="Sylfaen"/>
          <w:b/>
          <w:sz w:val="20"/>
          <w:szCs w:val="20"/>
          <w:lang w:val="hy-AM"/>
        </w:rPr>
        <w:t>Կապալառուն</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պարտավոր</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է</w:t>
      </w:r>
      <w:r w:rsidRPr="00C06F98">
        <w:rPr>
          <w:rFonts w:ascii="GHEA Grapalat" w:hAnsi="GHEA Grapalat" w:cs="Times Armenian"/>
          <w:b/>
          <w:sz w:val="20"/>
          <w:szCs w:val="20"/>
          <w:lang w:val="hy-AM"/>
        </w:rPr>
        <w:t>`</w:t>
      </w:r>
    </w:p>
    <w:p w14:paraId="087D5C8B" w14:textId="3D957349" w:rsidR="00F02279" w:rsidRPr="00C06F98" w:rsidRDefault="00F02279" w:rsidP="00F02279">
      <w:pPr>
        <w:tabs>
          <w:tab w:val="left" w:pos="1276"/>
        </w:tabs>
        <w:ind w:firstLine="720"/>
        <w:jc w:val="both"/>
        <w:rPr>
          <w:rFonts w:ascii="GHEA Grapalat" w:hAnsi="GHEA Grapalat" w:cs="Times Armenian"/>
          <w:sz w:val="20"/>
          <w:szCs w:val="20"/>
          <w:lang w:val="hy-AM"/>
        </w:rPr>
      </w:pPr>
      <w:r w:rsidRPr="00C06F98">
        <w:rPr>
          <w:rFonts w:ascii="GHEA Grapalat" w:hAnsi="GHEA Grapalat"/>
          <w:sz w:val="20"/>
          <w:szCs w:val="20"/>
          <w:lang w:val="hy-AM"/>
        </w:rPr>
        <w:t>3.4.1</w:t>
      </w:r>
      <w:r w:rsidRPr="00C06F98">
        <w:rPr>
          <w:rFonts w:ascii="GHEA Grapalat" w:hAnsi="GHEA Grapalat"/>
          <w:sz w:val="20"/>
          <w:szCs w:val="20"/>
          <w:lang w:val="hy-AM"/>
        </w:rPr>
        <w:tab/>
      </w:r>
      <w:r w:rsidRPr="00C06F98">
        <w:rPr>
          <w:rFonts w:ascii="GHEA Grapalat" w:hAnsi="GHEA Grapalat" w:cs="Sylfaen"/>
          <w:sz w:val="20"/>
          <w:szCs w:val="20"/>
          <w:lang w:val="hy-AM"/>
        </w:rPr>
        <w:t>Աշխատանքների առնվազն ----- տոկոսը կատարել անձամբ, պայմանագրով նախատեսված կարգով և ժամկետներում, իր</w:t>
      </w:r>
      <w:r w:rsidR="005746E8" w:rsidRPr="00C06F98">
        <w:rPr>
          <w:rFonts w:ascii="GHEA Grapalat" w:hAnsi="GHEA Grapalat" w:cs="Sylfaen"/>
          <w:sz w:val="20"/>
          <w:szCs w:val="20"/>
          <w:lang w:val="hy-AM"/>
        </w:rPr>
        <w:t xml:space="preserve"> </w:t>
      </w:r>
      <w:r w:rsidR="00E934F6" w:rsidRPr="00C06F98">
        <w:rPr>
          <w:rFonts w:ascii="GHEA Grapalat" w:hAnsi="GHEA Grapalat" w:cs="Sylfaen"/>
          <w:sz w:val="20"/>
          <w:szCs w:val="20"/>
          <w:lang w:val="hy-AM"/>
        </w:rPr>
        <w:t>աշխատանքային և տեխնիկական ռեսուրսով</w:t>
      </w:r>
      <w:r w:rsidR="00E934F6" w:rsidRPr="00C06F98" w:rsidDel="00E934F6">
        <w:rPr>
          <w:rFonts w:ascii="GHEA Grapalat" w:hAnsi="GHEA Grapalat" w:cs="Sylfaen"/>
          <w:sz w:val="20"/>
          <w:szCs w:val="20"/>
          <w:lang w:val="hy-AM"/>
        </w:rPr>
        <w:t xml:space="preserve"> </w:t>
      </w:r>
      <w:r w:rsidRPr="00C06F98">
        <w:rPr>
          <w:rFonts w:ascii="GHEA Grapalat" w:hAnsi="GHEA Grapalat" w:cs="Sylfaen"/>
          <w:sz w:val="20"/>
          <w:szCs w:val="20"/>
          <w:lang w:val="hy-AM"/>
        </w:rPr>
        <w:t xml:space="preserve">, ինչպես նաև անհրաժեշտ </w:t>
      </w:r>
      <w:r w:rsidR="00E934F6" w:rsidRPr="00C06F98">
        <w:rPr>
          <w:rFonts w:ascii="GHEA Grapalat" w:hAnsi="GHEA Grapalat" w:cs="Sylfaen"/>
          <w:sz w:val="20"/>
          <w:szCs w:val="20"/>
          <w:lang w:val="hy-AM"/>
        </w:rPr>
        <w:t>շինարարական նյութերով, միջոցներով</w:t>
      </w:r>
      <w:r w:rsidR="00E934F6" w:rsidRPr="00C06F98" w:rsidDel="00E934F6">
        <w:rPr>
          <w:rFonts w:ascii="GHEA Grapalat" w:hAnsi="GHEA Grapalat" w:cs="Sylfaen"/>
          <w:sz w:val="20"/>
          <w:szCs w:val="20"/>
          <w:lang w:val="hy-AM"/>
        </w:rPr>
        <w:t xml:space="preserve"> </w:t>
      </w:r>
      <w:r w:rsidRPr="00C06F98">
        <w:rPr>
          <w:rFonts w:ascii="GHEA Grapalat" w:hAnsi="GHEA Grapalat" w:cs="Sylfaen"/>
          <w:sz w:val="20"/>
          <w:szCs w:val="20"/>
          <w:lang w:val="hy-AM"/>
        </w:rPr>
        <w:t>ու պատշաճ որակով` նախագծին և ծավալաթերթին համապատասխան։</w:t>
      </w:r>
    </w:p>
    <w:p w14:paraId="5637674B" w14:textId="0074626B" w:rsidR="006D3529" w:rsidRPr="00C06F98" w:rsidRDefault="00F02279" w:rsidP="00EC20A0">
      <w:pPr>
        <w:ind w:firstLine="709"/>
        <w:jc w:val="both"/>
        <w:rPr>
          <w:rFonts w:ascii="GHEA Grapalat" w:hAnsi="GHEA Grapalat" w:cs="Times Armenian"/>
          <w:sz w:val="20"/>
          <w:szCs w:val="20"/>
          <w:lang w:val="hy-AM"/>
        </w:rPr>
      </w:pPr>
      <w:r w:rsidRPr="00C06F98">
        <w:rPr>
          <w:rFonts w:ascii="GHEA Grapalat" w:hAnsi="GHEA Grapalat"/>
          <w:sz w:val="20"/>
          <w:szCs w:val="20"/>
          <w:lang w:val="hy-AM"/>
        </w:rPr>
        <w:t>3.4.2</w:t>
      </w:r>
      <w:r w:rsidRPr="00C06F98">
        <w:rPr>
          <w:rFonts w:ascii="GHEA Grapalat" w:hAnsi="GHEA Grapalat"/>
          <w:sz w:val="20"/>
          <w:szCs w:val="20"/>
          <w:lang w:val="hy-AM"/>
        </w:rPr>
        <w:tab/>
        <w:t xml:space="preserve"> </w:t>
      </w:r>
      <w:r w:rsidRPr="00C06F98">
        <w:rPr>
          <w:rFonts w:ascii="GHEA Grapalat" w:hAnsi="GHEA Grapalat" w:cs="Sylfaen"/>
          <w:sz w:val="20"/>
          <w:szCs w:val="20"/>
          <w:lang w:val="hy-AM"/>
        </w:rPr>
        <w:t>Կատարել</w:t>
      </w:r>
      <w:r w:rsidRPr="00C06F98">
        <w:rPr>
          <w:rFonts w:ascii="GHEA Grapalat" w:hAnsi="GHEA Grapalat" w:cs="Times Armenian"/>
          <w:sz w:val="20"/>
          <w:szCs w:val="20"/>
          <w:lang w:val="hy-AM"/>
        </w:rPr>
        <w:t xml:space="preserve"> ա</w:t>
      </w:r>
      <w:r w:rsidRPr="00C06F98">
        <w:rPr>
          <w:rFonts w:ascii="GHEA Grapalat" w:hAnsi="GHEA Grapalat" w:cs="Sylfaen"/>
          <w:sz w:val="20"/>
          <w:szCs w:val="20"/>
          <w:lang w:val="hy-AM"/>
        </w:rPr>
        <w:t>շխատանքի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վերաբերյալ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Պատվիրատուի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տված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ցուցումները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եթե</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դրանք</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չեն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հակասում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պայմաններին</w:t>
      </w:r>
      <w:r w:rsidRPr="00C06F98">
        <w:rPr>
          <w:rFonts w:ascii="GHEA Grapalat" w:hAnsi="GHEA Grapalat" w:cs="Tahoma"/>
          <w:sz w:val="20"/>
          <w:szCs w:val="20"/>
          <w:lang w:val="hy-AM"/>
        </w:rPr>
        <w:t>։</w:t>
      </w:r>
      <w:r w:rsidRPr="00C06F98">
        <w:rPr>
          <w:rFonts w:ascii="GHEA Grapalat" w:hAnsi="GHEA Grapalat" w:cs="Times Armenian"/>
          <w:sz w:val="20"/>
          <w:szCs w:val="20"/>
          <w:lang w:val="hy-AM"/>
        </w:rPr>
        <w:t xml:space="preserve">  </w:t>
      </w:r>
    </w:p>
    <w:p w14:paraId="4A285B9F" w14:textId="7F07C12A"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sz w:val="20"/>
          <w:szCs w:val="20"/>
          <w:lang w:val="hy-AM"/>
        </w:rPr>
        <w:t>3.4.3</w:t>
      </w:r>
      <w:r w:rsidRPr="00C06F98">
        <w:rPr>
          <w:rFonts w:ascii="GHEA Grapalat" w:hAnsi="GHEA Grapalat"/>
          <w:sz w:val="20"/>
          <w:szCs w:val="20"/>
          <w:lang w:val="hy-AM"/>
        </w:rPr>
        <w:tab/>
        <w:t xml:space="preserve"> </w:t>
      </w:r>
      <w:r w:rsidRPr="00C06F98">
        <w:rPr>
          <w:rFonts w:ascii="GHEA Grapalat" w:hAnsi="GHEA Grapalat" w:cs="Sylfaen"/>
          <w:sz w:val="20"/>
          <w:szCs w:val="20"/>
          <w:lang w:val="hy-AM"/>
        </w:rPr>
        <w:t>Ապահովել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շինմոնտաժային աշխատանքների կատարումը</w:t>
      </w:r>
      <w:r w:rsidR="006244AB" w:rsidRPr="00C06F98">
        <w:rPr>
          <w:rFonts w:ascii="GHEA Grapalat" w:hAnsi="GHEA Grapalat" w:cs="Sylfaen"/>
          <w:sz w:val="20"/>
          <w:szCs w:val="20"/>
          <w:lang w:val="hy-AM"/>
        </w:rPr>
        <w:t xml:space="preserve"> </w:t>
      </w:r>
      <w:r w:rsidR="00E6777B" w:rsidRPr="00C06F98">
        <w:rPr>
          <w:rFonts w:ascii="GHEA Grapalat" w:hAnsi="GHEA Grapalat" w:cs="Sylfaen"/>
          <w:sz w:val="20"/>
          <w:szCs w:val="20"/>
          <w:lang w:val="hy-AM"/>
        </w:rPr>
        <w:t xml:space="preserve">քաղաքաշինական նորմատիվատեխնիկական փաստաթղթերի և սույն պայմանագրի պայմաններին </w:t>
      </w:r>
      <w:r w:rsidRPr="00C06F98">
        <w:rPr>
          <w:rFonts w:ascii="GHEA Grapalat" w:hAnsi="GHEA Grapalat" w:cs="Sylfaen"/>
          <w:sz w:val="20"/>
          <w:szCs w:val="20"/>
          <w:lang w:val="hy-AM"/>
        </w:rPr>
        <w:t xml:space="preserve">համապատասխան, կատարել իր կողմից մոնտաժված </w:t>
      </w:r>
      <w:r w:rsidR="00E6777B" w:rsidRPr="00C06F98">
        <w:rPr>
          <w:rFonts w:ascii="GHEA Grapalat" w:hAnsi="GHEA Grapalat" w:cs="Sylfaen"/>
          <w:sz w:val="20"/>
          <w:szCs w:val="20"/>
          <w:lang w:val="hy-AM"/>
        </w:rPr>
        <w:t xml:space="preserve">ինժեներական հաղորդակցուղիների համակարգերի </w:t>
      </w:r>
      <w:r w:rsidRPr="00C06F98">
        <w:rPr>
          <w:rFonts w:ascii="GHEA Grapalat" w:hAnsi="GHEA Grapalat" w:cs="Sylfaen"/>
          <w:sz w:val="20"/>
          <w:szCs w:val="20"/>
          <w:lang w:val="hy-AM"/>
        </w:rPr>
        <w:t>(</w:t>
      </w:r>
      <w:r w:rsidR="00E6777B" w:rsidRPr="00C06F98">
        <w:rPr>
          <w:rFonts w:ascii="GHEA Grapalat" w:hAnsi="GHEA Grapalat" w:cs="Sylfaen"/>
          <w:sz w:val="20"/>
          <w:szCs w:val="20"/>
          <w:lang w:val="hy-AM"/>
        </w:rPr>
        <w:t xml:space="preserve"> էլեկտրամատակարարման</w:t>
      </w:r>
      <w:r w:rsidRPr="00C06F98">
        <w:rPr>
          <w:rFonts w:ascii="GHEA Grapalat" w:hAnsi="GHEA Grapalat" w:cs="Sylfaen"/>
          <w:sz w:val="20"/>
          <w:szCs w:val="20"/>
          <w:lang w:val="hy-AM"/>
        </w:rPr>
        <w:t xml:space="preserve">, ջեռուցման, ջրամատակարարման, կոյուղու, </w:t>
      </w:r>
      <w:r w:rsidR="00E6777B" w:rsidRPr="00C06F98">
        <w:rPr>
          <w:rFonts w:ascii="GHEA Grapalat" w:hAnsi="GHEA Grapalat" w:cs="Sylfaen"/>
          <w:sz w:val="20"/>
          <w:szCs w:val="20"/>
          <w:lang w:val="hy-AM"/>
        </w:rPr>
        <w:t>oդափոխության</w:t>
      </w:r>
      <w:r w:rsidRPr="00C06F98">
        <w:rPr>
          <w:rFonts w:ascii="GHEA Grapalat" w:hAnsi="GHEA Grapalat" w:cs="Sylfaen"/>
          <w:sz w:val="20"/>
          <w:szCs w:val="20"/>
          <w:lang w:val="hy-AM"/>
        </w:rPr>
        <w:t>և այլն) անհատական փորձարկում, մասնակցել սարքավորման համալիր փորձարկմանը։</w:t>
      </w:r>
    </w:p>
    <w:p w14:paraId="094FCA04" w14:textId="71C9B2E1" w:rsidR="00F02279" w:rsidRPr="00C06F98" w:rsidRDefault="00F02279" w:rsidP="00F02279">
      <w:pPr>
        <w:tabs>
          <w:tab w:val="left" w:pos="1276"/>
        </w:tabs>
        <w:ind w:firstLine="720"/>
        <w:jc w:val="both"/>
        <w:rPr>
          <w:rFonts w:ascii="GHEA Grapalat" w:hAnsi="GHEA Grapalat" w:cs="Sylfaen"/>
          <w:sz w:val="20"/>
          <w:szCs w:val="20"/>
          <w:lang w:val="hy-AM"/>
        </w:rPr>
      </w:pPr>
      <w:r w:rsidRPr="00C06F98">
        <w:rPr>
          <w:rFonts w:ascii="GHEA Grapalat" w:hAnsi="GHEA Grapalat"/>
          <w:sz w:val="20"/>
          <w:szCs w:val="20"/>
          <w:lang w:val="hy-AM"/>
        </w:rPr>
        <w:t xml:space="preserve">3.4.4 </w:t>
      </w:r>
      <w:r w:rsidRPr="00C06F98">
        <w:rPr>
          <w:rFonts w:ascii="GHEA Grapalat" w:hAnsi="GHEA Grapalat"/>
          <w:sz w:val="20"/>
          <w:szCs w:val="20"/>
          <w:lang w:val="hy-AM"/>
        </w:rPr>
        <w:tab/>
      </w:r>
      <w:r w:rsidRPr="00C06F98">
        <w:rPr>
          <w:rFonts w:ascii="GHEA Grapalat" w:hAnsi="GHEA Grapalat" w:cs="Sylfaen"/>
          <w:sz w:val="20"/>
          <w:szCs w:val="20"/>
          <w:lang w:val="hy-AM"/>
        </w:rPr>
        <w:t>Աշխատանքի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արդյունքը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Պատվիրատուին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հանձնելիս</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նրան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հայտնել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այն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պահանջների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կանոնների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մասին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 xml:space="preserve">որոնց պահպանումն անհրաժեշտ է աշխատանքի արդյունքի արդյունավետ և անվտանգ օգտագործման </w:t>
      </w:r>
      <w:r w:rsidR="00E92291" w:rsidRPr="00C06F98">
        <w:rPr>
          <w:rFonts w:ascii="GHEA Grapalat" w:hAnsi="GHEA Grapalat" w:cs="Sylfaen"/>
          <w:sz w:val="20"/>
          <w:szCs w:val="20"/>
          <w:lang w:val="hy-AM"/>
        </w:rPr>
        <w:t xml:space="preserve">(շահագործման) </w:t>
      </w:r>
      <w:r w:rsidRPr="00C06F98">
        <w:rPr>
          <w:rFonts w:ascii="GHEA Grapalat" w:hAnsi="GHEA Grapalat" w:cs="Sylfaen"/>
          <w:sz w:val="20"/>
          <w:szCs w:val="20"/>
          <w:lang w:val="hy-AM"/>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C06F98" w:rsidRDefault="00F02279" w:rsidP="00F02279">
      <w:pPr>
        <w:tabs>
          <w:tab w:val="left" w:pos="1276"/>
        </w:tabs>
        <w:ind w:firstLine="720"/>
        <w:jc w:val="both"/>
        <w:rPr>
          <w:rFonts w:ascii="GHEA Grapalat" w:hAnsi="GHEA Grapalat" w:cs="Times Armenian"/>
          <w:sz w:val="20"/>
          <w:szCs w:val="20"/>
          <w:lang w:val="hy-AM"/>
        </w:rPr>
      </w:pPr>
      <w:r w:rsidRPr="00C06F98">
        <w:rPr>
          <w:rFonts w:ascii="GHEA Grapalat" w:hAnsi="GHEA Grapalat" w:cs="Sylfaen"/>
          <w:sz w:val="20"/>
          <w:szCs w:val="20"/>
          <w:lang w:val="hy-AM"/>
        </w:rPr>
        <w:t>3.4.5</w:t>
      </w:r>
      <w:r w:rsidRPr="00C06F98">
        <w:rPr>
          <w:rFonts w:ascii="GHEA Grapalat" w:hAnsi="GHEA Grapalat" w:cs="Sylfaen"/>
          <w:sz w:val="20"/>
          <w:szCs w:val="20"/>
          <w:lang w:val="hy-AM"/>
        </w:rPr>
        <w:tab/>
        <w:t xml:space="preserve"> Պայմանագրի 1.3 կետում նշված ժամկետը (ներառյալ օրացուցային գրաֆիկը) խախտելու և Պատվիրատուի կողմից աշխատանքի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կատարման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նոր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ժամկետ</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սահմանվելու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դեպքում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ապահովել</w:t>
      </w:r>
      <w:r w:rsidRPr="00C06F98">
        <w:rPr>
          <w:rFonts w:ascii="GHEA Grapalat" w:hAnsi="GHEA Grapalat" w:cs="Times Armenian"/>
          <w:sz w:val="20"/>
          <w:szCs w:val="20"/>
          <w:lang w:val="hy-AM"/>
        </w:rPr>
        <w:t xml:space="preserve"> ա</w:t>
      </w:r>
      <w:r w:rsidRPr="00C06F98">
        <w:rPr>
          <w:rFonts w:ascii="GHEA Grapalat" w:hAnsi="GHEA Grapalat" w:cs="Sylfaen"/>
          <w:sz w:val="20"/>
          <w:szCs w:val="20"/>
          <w:lang w:val="hy-AM"/>
        </w:rPr>
        <w:t>շխատանքի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կատարումը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սահմանված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ժամկետում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յուրաքանչյուր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ուշացված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օրվա</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համար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վճարել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պայմանագրի</w:t>
      </w:r>
      <w:r w:rsidRPr="00C06F98">
        <w:rPr>
          <w:rFonts w:ascii="GHEA Grapalat" w:hAnsi="GHEA Grapalat" w:cs="Times Armenian"/>
          <w:sz w:val="20"/>
          <w:szCs w:val="20"/>
          <w:lang w:val="hy-AM"/>
        </w:rPr>
        <w:t xml:space="preserve">  6.2 </w:t>
      </w:r>
      <w:r w:rsidRPr="00C06F98">
        <w:rPr>
          <w:rFonts w:ascii="GHEA Grapalat" w:hAnsi="GHEA Grapalat" w:cs="Sylfaen"/>
          <w:sz w:val="20"/>
          <w:szCs w:val="20"/>
          <w:lang w:val="hy-AM"/>
        </w:rPr>
        <w:t>կետով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տույժը</w:t>
      </w:r>
      <w:r w:rsidRPr="00C06F98">
        <w:rPr>
          <w:rFonts w:ascii="GHEA Grapalat" w:hAnsi="GHEA Grapalat" w:cs="Tahoma"/>
          <w:sz w:val="20"/>
          <w:szCs w:val="20"/>
          <w:lang w:val="hy-AM"/>
        </w:rPr>
        <w:t>։</w:t>
      </w:r>
    </w:p>
    <w:p w14:paraId="57CF5E37" w14:textId="77777777"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sz w:val="20"/>
          <w:szCs w:val="20"/>
          <w:lang w:val="hy-AM"/>
        </w:rPr>
        <w:t>3.4.6</w:t>
      </w:r>
      <w:r w:rsidRPr="00C06F98">
        <w:rPr>
          <w:rFonts w:ascii="GHEA Grapalat" w:hAnsi="GHEA Grapalat"/>
          <w:sz w:val="20"/>
          <w:szCs w:val="20"/>
          <w:lang w:val="hy-AM"/>
        </w:rPr>
        <w:tab/>
        <w:t>Պ</w:t>
      </w:r>
      <w:r w:rsidRPr="00C06F98">
        <w:rPr>
          <w:rFonts w:ascii="GHEA Grapalat" w:hAnsi="GHEA Grapalat" w:cs="Sylfaen"/>
          <w:sz w:val="20"/>
          <w:szCs w:val="20"/>
          <w:lang w:val="hy-AM"/>
        </w:rPr>
        <w:t>այմանագրի</w:t>
      </w:r>
      <w:r w:rsidRPr="00C06F98">
        <w:rPr>
          <w:rFonts w:ascii="GHEA Grapalat" w:hAnsi="GHEA Grapalat" w:cs="Times Armenian"/>
          <w:sz w:val="20"/>
          <w:szCs w:val="20"/>
          <w:lang w:val="hy-AM"/>
        </w:rPr>
        <w:t xml:space="preserve"> 3.1.4 </w:t>
      </w:r>
      <w:r w:rsidRPr="00C06F98">
        <w:rPr>
          <w:rFonts w:ascii="GHEA Grapalat" w:hAnsi="GHEA Grapalat" w:cs="Sylfaen"/>
          <w:sz w:val="20"/>
          <w:szCs w:val="20"/>
          <w:lang w:val="hy-AM"/>
        </w:rPr>
        <w:t>կետով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հիմքերով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լուծման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դեպքում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հատուցել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Պատվիրատուին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պատճառված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վնասները և վճարել 6.3 կետով նախատեսված տուգանքը</w:t>
      </w:r>
      <w:r w:rsidRPr="00C06F98">
        <w:rPr>
          <w:rFonts w:ascii="GHEA Grapalat" w:hAnsi="GHEA Grapalat" w:cs="Tahoma"/>
          <w:sz w:val="20"/>
          <w:szCs w:val="20"/>
          <w:lang w:val="hy-AM"/>
        </w:rPr>
        <w:t>։</w:t>
      </w:r>
    </w:p>
    <w:p w14:paraId="495E4EE7" w14:textId="77777777"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sz w:val="20"/>
          <w:szCs w:val="20"/>
          <w:lang w:val="hy-AM"/>
        </w:rPr>
        <w:t xml:space="preserve">3.4.7 </w:t>
      </w:r>
      <w:r w:rsidRPr="00C06F98">
        <w:rPr>
          <w:rFonts w:ascii="GHEA Grapalat" w:hAnsi="GHEA Grapalat"/>
          <w:sz w:val="20"/>
          <w:szCs w:val="20"/>
          <w:lang w:val="hy-AM"/>
        </w:rPr>
        <w:tab/>
      </w:r>
      <w:r w:rsidRPr="00C06F98">
        <w:rPr>
          <w:rFonts w:ascii="GHEA Grapalat" w:hAnsi="GHEA Grapalat" w:cs="Sylfaen"/>
          <w:sz w:val="20"/>
          <w:szCs w:val="20"/>
          <w:lang w:val="hy-AM"/>
        </w:rPr>
        <w:t>Շինարարության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օբյեկտի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կոնսերվացման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անհրաժեշտության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ծագման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դեպքում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իր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միջոցներով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կատարել</w:t>
      </w:r>
      <w:r w:rsidRPr="00C06F98">
        <w:rPr>
          <w:rFonts w:ascii="GHEA Grapalat" w:hAnsi="GHEA Grapalat" w:cs="Times Armenian"/>
          <w:sz w:val="20"/>
          <w:szCs w:val="20"/>
          <w:lang w:val="hy-AM"/>
        </w:rPr>
        <w:t xml:space="preserve"> ա</w:t>
      </w:r>
      <w:r w:rsidRPr="00C06F98">
        <w:rPr>
          <w:rFonts w:ascii="GHEA Grapalat" w:hAnsi="GHEA Grapalat" w:cs="Sylfaen"/>
          <w:sz w:val="20"/>
          <w:szCs w:val="20"/>
          <w:lang w:val="hy-AM"/>
        </w:rPr>
        <w:t>շխատանքը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դադարեցնելու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շինարարությունը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կոնսերվացնելու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անհրաժեշտությունից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բխող</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ողջամիտ</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ծախսերը</w:t>
      </w:r>
      <w:r w:rsidRPr="00C06F98">
        <w:rPr>
          <w:rFonts w:ascii="GHEA Grapalat" w:hAnsi="GHEA Grapalat" w:cs="Tahoma"/>
          <w:sz w:val="20"/>
          <w:szCs w:val="20"/>
          <w:lang w:val="hy-AM"/>
        </w:rPr>
        <w:t>։</w:t>
      </w:r>
    </w:p>
    <w:p w14:paraId="4205D57A" w14:textId="2CF598CE"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sz w:val="20"/>
          <w:szCs w:val="20"/>
          <w:lang w:val="hy-AM"/>
        </w:rPr>
        <w:t xml:space="preserve">3.4.8 </w:t>
      </w:r>
      <w:r w:rsidRPr="00C06F98">
        <w:rPr>
          <w:rFonts w:ascii="GHEA Grapalat" w:hAnsi="GHEA Grapalat" w:cs="Sylfaen"/>
          <w:sz w:val="20"/>
          <w:szCs w:val="20"/>
          <w:lang w:val="hy-AM"/>
        </w:rPr>
        <w:t>Եթե</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շինարարական</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ծրագրերի</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կատարման</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արդյունքի</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կամ</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դրա</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առանձին</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բաղադրիչի</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համար</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սահմանված</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երաշխիքային</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ժամկետի</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ընթացքում</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ի</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հայտ</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են</w:t>
      </w:r>
      <w:r w:rsidRPr="00C06F98">
        <w:rPr>
          <w:rFonts w:ascii="GHEA Grapalat" w:hAnsi="GHEA Grapalat" w:cs="Arial"/>
          <w:sz w:val="20"/>
          <w:szCs w:val="20"/>
          <w:lang w:val="hy-AM"/>
        </w:rPr>
        <w:t xml:space="preserve"> եկել</w:t>
      </w:r>
      <w:r w:rsidRPr="00C06F98">
        <w:rPr>
          <w:rFonts w:ascii="GHEA Grapalat" w:hAnsi="GHEA Grapalat"/>
          <w:sz w:val="20"/>
          <w:szCs w:val="20"/>
          <w:lang w:val="hy-AM"/>
        </w:rPr>
        <w:t xml:space="preserve"> կատարված աշխատանքի </w:t>
      </w:r>
      <w:r w:rsidRPr="00C06F98">
        <w:rPr>
          <w:rFonts w:ascii="GHEA Grapalat" w:hAnsi="GHEA Grapalat" w:cs="Sylfaen"/>
          <w:sz w:val="20"/>
          <w:szCs w:val="20"/>
          <w:lang w:val="hy-AM"/>
        </w:rPr>
        <w:t>թերություններ</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ապա</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Կապալառուն</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պարտավոր</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իր</w:t>
      </w:r>
      <w:r w:rsidRPr="00C06F98">
        <w:rPr>
          <w:rFonts w:ascii="GHEA Grapalat" w:hAnsi="GHEA Grapalat" w:cs="Arial"/>
          <w:sz w:val="20"/>
          <w:szCs w:val="20"/>
          <w:lang w:val="hy-AM"/>
        </w:rPr>
        <w:t xml:space="preserve"> </w:t>
      </w:r>
      <w:r w:rsidR="00E92291" w:rsidRPr="00C06F98">
        <w:rPr>
          <w:rFonts w:ascii="GHEA Grapalat" w:hAnsi="GHEA Grapalat" w:cs="Arial"/>
          <w:sz w:val="20"/>
          <w:szCs w:val="20"/>
          <w:lang w:val="hy-AM"/>
        </w:rPr>
        <w:t xml:space="preserve">միջոցների </w:t>
      </w:r>
      <w:r w:rsidRPr="00C06F98">
        <w:rPr>
          <w:rFonts w:ascii="GHEA Grapalat" w:hAnsi="GHEA Grapalat" w:cs="Sylfaen"/>
          <w:sz w:val="20"/>
          <w:szCs w:val="20"/>
          <w:lang w:val="hy-AM"/>
        </w:rPr>
        <w:t>հաշվին</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Պատվիրատուի</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կողմից</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սահմանված</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ողջամիտ</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ժամկետում</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վերացնել</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թերությունները</w:t>
      </w:r>
      <w:r w:rsidRPr="00C06F98">
        <w:rPr>
          <w:rFonts w:ascii="GHEA Grapalat" w:hAnsi="GHEA Grapalat" w:cs="Tahoma"/>
          <w:sz w:val="20"/>
          <w:szCs w:val="20"/>
          <w:lang w:val="hy-AM"/>
        </w:rPr>
        <w:t>։</w:t>
      </w:r>
      <w:r w:rsidRPr="00C06F98">
        <w:rPr>
          <w:rFonts w:ascii="GHEA Grapalat" w:hAnsi="GHEA Grapalat"/>
          <w:sz w:val="20"/>
          <w:szCs w:val="20"/>
          <w:lang w:val="hy-AM"/>
        </w:rPr>
        <w:t xml:space="preserve"> </w:t>
      </w:r>
    </w:p>
    <w:p w14:paraId="74DB6FD3" w14:textId="1F7E5583" w:rsidR="00F02279" w:rsidRPr="00C06F98" w:rsidRDefault="00F02279" w:rsidP="00F02279">
      <w:pPr>
        <w:tabs>
          <w:tab w:val="left" w:pos="1276"/>
        </w:tabs>
        <w:ind w:firstLine="720"/>
        <w:jc w:val="both"/>
        <w:rPr>
          <w:rFonts w:ascii="GHEA Grapalat" w:hAnsi="GHEA Grapalat" w:cs="Times Armenian"/>
          <w:sz w:val="20"/>
          <w:szCs w:val="20"/>
          <w:lang w:val="hy-AM"/>
        </w:rPr>
      </w:pPr>
      <w:r w:rsidRPr="00C06F98">
        <w:rPr>
          <w:rFonts w:ascii="GHEA Grapalat" w:hAnsi="GHEA Grapalat"/>
          <w:sz w:val="20"/>
          <w:szCs w:val="20"/>
          <w:lang w:val="hy-AM"/>
        </w:rPr>
        <w:t>3.4.9 Պ</w:t>
      </w:r>
      <w:r w:rsidRPr="00C06F98">
        <w:rPr>
          <w:rFonts w:ascii="GHEA Grapalat" w:hAnsi="GHEA Grapalat" w:cs="Sylfaen"/>
          <w:sz w:val="20"/>
          <w:szCs w:val="20"/>
          <w:lang w:val="hy-AM"/>
        </w:rPr>
        <w:t>այմանագրով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երաշխիքային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ժամկետ</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սահմանվում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Պատվիրատուի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կողմից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ողջ</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ծավալով</w:t>
      </w:r>
      <w:r w:rsidRPr="00C06F98">
        <w:rPr>
          <w:rFonts w:ascii="GHEA Grapalat" w:hAnsi="GHEA Grapalat" w:cs="Times Armenian"/>
          <w:sz w:val="20"/>
          <w:szCs w:val="20"/>
          <w:lang w:val="hy-AM"/>
        </w:rPr>
        <w:t xml:space="preserve"> Ա</w:t>
      </w:r>
      <w:r w:rsidRPr="00C06F98">
        <w:rPr>
          <w:rFonts w:ascii="GHEA Grapalat" w:hAnsi="GHEA Grapalat" w:cs="Sylfaen"/>
          <w:sz w:val="20"/>
          <w:szCs w:val="20"/>
          <w:lang w:val="hy-AM"/>
        </w:rPr>
        <w:t>շխատանքն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ընդունվելու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օրվան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հաջորդող</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օրվանից</w:t>
      </w:r>
      <w:r w:rsidRPr="00C06F98">
        <w:rPr>
          <w:rFonts w:ascii="GHEA Grapalat" w:hAnsi="GHEA Grapalat" w:cs="Times Armenian"/>
          <w:sz w:val="20"/>
          <w:szCs w:val="20"/>
          <w:lang w:val="hy-AM"/>
        </w:rPr>
        <w:t xml:space="preserve"> </w:t>
      </w:r>
      <w:r w:rsidR="00967ED0" w:rsidRPr="00C06F98">
        <w:rPr>
          <w:rFonts w:ascii="GHEA Grapalat" w:hAnsi="GHEA Grapalat" w:cs="Sylfaen"/>
          <w:sz w:val="20"/>
          <w:szCs w:val="20"/>
          <w:lang w:val="hy-AM"/>
        </w:rPr>
        <w:t>հաջորդող</w:t>
      </w:r>
      <w:r w:rsidR="00967ED0" w:rsidRPr="00C06F98">
        <w:rPr>
          <w:rFonts w:ascii="GHEA Grapalat" w:hAnsi="GHEA Grapalat" w:cs="Times Armenian"/>
          <w:sz w:val="20"/>
          <w:szCs w:val="20"/>
          <w:lang w:val="hy-AM"/>
        </w:rPr>
        <w:t xml:space="preserve"> </w:t>
      </w:r>
      <w:r w:rsidR="00967ED0" w:rsidRPr="00C06F98">
        <w:rPr>
          <w:rFonts w:ascii="GHEA Grapalat" w:hAnsi="GHEA Grapalat" w:cs="Sylfaen"/>
          <w:sz w:val="20"/>
          <w:szCs w:val="20"/>
          <w:lang w:val="hy-AM"/>
        </w:rPr>
        <w:t>օրվանից</w:t>
      </w:r>
      <w:r w:rsidR="00967ED0" w:rsidRPr="00C06F98">
        <w:rPr>
          <w:rFonts w:ascii="GHEA Grapalat" w:hAnsi="GHEA Grapalat" w:cs="Times Armenian"/>
          <w:sz w:val="20"/>
          <w:szCs w:val="20"/>
          <w:lang w:val="hy-AM"/>
        </w:rPr>
        <w:t xml:space="preserve"> </w:t>
      </w:r>
      <w:r w:rsidR="00967ED0" w:rsidRPr="00C06F98">
        <w:rPr>
          <w:rFonts w:ascii="GHEA Grapalat" w:hAnsi="GHEA Grapalat" w:cs="Sylfaen"/>
          <w:sz w:val="20"/>
          <w:szCs w:val="20"/>
          <w:lang w:val="hy-AM"/>
        </w:rPr>
        <w:t xml:space="preserve">հաշված առնվազն </w:t>
      </w:r>
      <w:r w:rsidR="009C16E1">
        <w:rPr>
          <w:rFonts w:ascii="GHEA Grapalat" w:hAnsi="GHEA Grapalat" w:cs="Sylfaen"/>
          <w:b/>
          <w:bCs/>
          <w:sz w:val="20"/>
          <w:szCs w:val="20"/>
          <w:lang w:val="hy-AM"/>
        </w:rPr>
        <w:t>365</w:t>
      </w:r>
      <w:r w:rsidR="00C06F98" w:rsidRPr="00C06F98">
        <w:rPr>
          <w:rFonts w:ascii="GHEA Grapalat" w:hAnsi="GHEA Grapalat" w:cs="Sylfaen"/>
          <w:b/>
          <w:bCs/>
          <w:sz w:val="20"/>
          <w:szCs w:val="20"/>
          <w:lang w:val="hy-AM"/>
        </w:rPr>
        <w:t xml:space="preserve"> </w:t>
      </w:r>
      <w:r w:rsidR="00967ED0" w:rsidRPr="00C06F98">
        <w:rPr>
          <w:rFonts w:ascii="GHEA Grapalat" w:hAnsi="GHEA Grapalat" w:cs="Sylfaen"/>
          <w:b/>
          <w:bCs/>
          <w:sz w:val="20"/>
          <w:szCs w:val="20"/>
          <w:lang w:val="hy-AM"/>
        </w:rPr>
        <w:t xml:space="preserve"> օրացուցային օր</w:t>
      </w:r>
      <w:r w:rsidRPr="00C06F98">
        <w:rPr>
          <w:rFonts w:ascii="GHEA Grapalat" w:hAnsi="GHEA Grapalat" w:cs="Sylfaen"/>
          <w:sz w:val="20"/>
          <w:szCs w:val="20"/>
          <w:lang w:val="hy-AM"/>
        </w:rPr>
        <w:t xml:space="preserve">։ Եթե երաշխիքային ժամկետի ընթացքում ի հայտ են եկել </w:t>
      </w:r>
      <w:r w:rsidRPr="00C06F98">
        <w:rPr>
          <w:rFonts w:ascii="GHEA Grapalat" w:hAnsi="GHEA Grapalat"/>
          <w:sz w:val="20"/>
          <w:szCs w:val="20"/>
          <w:lang w:val="hy-AM"/>
        </w:rPr>
        <w:t xml:space="preserve">կատարված Աշխատանքի </w:t>
      </w:r>
      <w:r w:rsidRPr="00C06F98">
        <w:rPr>
          <w:rFonts w:ascii="GHEA Grapalat" w:hAnsi="GHEA Grapalat" w:cs="Sylfaen"/>
          <w:sz w:val="20"/>
          <w:szCs w:val="20"/>
          <w:lang w:val="hy-AM"/>
        </w:rPr>
        <w:t>թերություններ, ապա Կապալառուն պարտավոր է իր</w:t>
      </w:r>
      <w:r w:rsidR="00E92291" w:rsidRPr="00C06F98">
        <w:rPr>
          <w:rFonts w:ascii="GHEA Grapalat" w:hAnsi="GHEA Grapalat" w:cs="Sylfaen"/>
          <w:sz w:val="20"/>
          <w:szCs w:val="20"/>
          <w:lang w:val="hy-AM"/>
        </w:rPr>
        <w:t xml:space="preserve"> միջոցների</w:t>
      </w:r>
      <w:r w:rsidRPr="00C06F98">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607D12" w:rsidRPr="00C06F98">
        <w:rPr>
          <w:rStyle w:val="FootnoteReference"/>
          <w:rFonts w:ascii="GHEA Grapalat" w:hAnsi="GHEA Grapalat" w:cs="Sylfaen"/>
          <w:sz w:val="20"/>
          <w:szCs w:val="20"/>
          <w:lang w:val="hy-AM"/>
        </w:rPr>
        <w:footnoteReference w:id="19"/>
      </w:r>
    </w:p>
    <w:p w14:paraId="2BA41547" w14:textId="77777777" w:rsidR="00F02279" w:rsidRPr="00C06F98" w:rsidRDefault="00F02279" w:rsidP="00F02279">
      <w:pPr>
        <w:tabs>
          <w:tab w:val="left" w:pos="1276"/>
        </w:tabs>
        <w:ind w:firstLine="720"/>
        <w:jc w:val="both"/>
        <w:rPr>
          <w:rFonts w:ascii="GHEA Grapalat" w:hAnsi="GHEA Grapalat" w:cs="Tahoma"/>
          <w:sz w:val="20"/>
          <w:szCs w:val="20"/>
          <w:lang w:val="hy-AM"/>
        </w:rPr>
      </w:pPr>
      <w:r w:rsidRPr="00C06F98">
        <w:rPr>
          <w:rFonts w:ascii="GHEA Grapalat" w:hAnsi="GHEA Grapalat" w:cs="Times Armenian"/>
          <w:sz w:val="20"/>
          <w:szCs w:val="20"/>
          <w:lang w:val="hy-AM"/>
        </w:rPr>
        <w:lastRenderedPageBreak/>
        <w:t xml:space="preserve">3.4.11 </w:t>
      </w:r>
      <w:r w:rsidR="0019419E" w:rsidRPr="00C06F98">
        <w:rPr>
          <w:rFonts w:ascii="GHEA Grapalat" w:hAnsi="GHEA Grapalat" w:cs="Times Armenian"/>
          <w:sz w:val="20"/>
          <w:szCs w:val="20"/>
          <w:lang w:val="hy-AM"/>
        </w:rPr>
        <w:t>Որակավորման և պ</w:t>
      </w:r>
      <w:r w:rsidRPr="00C06F98">
        <w:rPr>
          <w:rFonts w:ascii="GHEA Grapalat" w:hAnsi="GHEA Grapalat" w:cs="Sylfaen"/>
          <w:sz w:val="20"/>
          <w:szCs w:val="20"/>
          <w:lang w:val="hy-AM"/>
        </w:rPr>
        <w:t>այմանագրի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կատարման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ապահովման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գործողության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ընթացքում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լուծարման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սնանկացման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գործընթաց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սկսելու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դեպքում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դրա</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մասին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նախապես</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գրավոր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տեղեկացնել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Պատվիրատուին</w:t>
      </w:r>
      <w:r w:rsidRPr="00C06F98">
        <w:rPr>
          <w:rFonts w:ascii="GHEA Grapalat" w:hAnsi="GHEA Grapalat" w:cs="Tahoma"/>
          <w:sz w:val="20"/>
          <w:szCs w:val="20"/>
          <w:lang w:val="hy-AM"/>
        </w:rPr>
        <w:t>։</w:t>
      </w:r>
    </w:p>
    <w:p w14:paraId="58B51019" w14:textId="77777777" w:rsidR="00634909" w:rsidRPr="00C06F98" w:rsidRDefault="00634909" w:rsidP="00F02279">
      <w:pPr>
        <w:tabs>
          <w:tab w:val="left" w:pos="1276"/>
        </w:tabs>
        <w:ind w:firstLine="720"/>
        <w:jc w:val="both"/>
        <w:rPr>
          <w:rFonts w:ascii="GHEA Grapalat" w:hAnsi="GHEA Grapalat"/>
          <w:sz w:val="20"/>
          <w:szCs w:val="20"/>
          <w:lang w:val="hy-AM"/>
        </w:rPr>
      </w:pPr>
    </w:p>
    <w:p w14:paraId="2D1F509C" w14:textId="77777777" w:rsidR="00F02279" w:rsidRPr="00C06F98" w:rsidRDefault="00F02279" w:rsidP="00F02279">
      <w:pPr>
        <w:tabs>
          <w:tab w:val="left" w:pos="1276"/>
        </w:tabs>
        <w:ind w:firstLine="720"/>
        <w:jc w:val="both"/>
        <w:rPr>
          <w:rFonts w:ascii="GHEA Grapalat" w:hAnsi="GHEA Grapalat"/>
          <w:b/>
          <w:sz w:val="20"/>
          <w:szCs w:val="20"/>
          <w:lang w:val="hy-AM"/>
        </w:rPr>
      </w:pPr>
      <w:r w:rsidRPr="00C06F98">
        <w:rPr>
          <w:rFonts w:ascii="GHEA Grapalat" w:hAnsi="GHEA Grapalat"/>
          <w:b/>
          <w:sz w:val="20"/>
          <w:szCs w:val="20"/>
          <w:lang w:val="hy-AM"/>
        </w:rPr>
        <w:t xml:space="preserve">4. </w:t>
      </w:r>
      <w:r w:rsidRPr="00C06F98">
        <w:rPr>
          <w:rFonts w:ascii="GHEA Grapalat" w:hAnsi="GHEA Grapalat" w:cs="Sylfaen"/>
          <w:b/>
          <w:sz w:val="20"/>
          <w:szCs w:val="20"/>
          <w:lang w:val="hy-AM"/>
        </w:rPr>
        <w:t>ԱՇԽԱՏԱՆՔԻ</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ՀԱՆՁՆՄԱՆ</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ԵՎ</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ԸՆԴՈՒՆՄԱՆ</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ԿԱՐԳԸ</w:t>
      </w:r>
    </w:p>
    <w:p w14:paraId="2564415F" w14:textId="35F24B82" w:rsidR="00F02279" w:rsidRPr="00C06F98" w:rsidRDefault="00F02279" w:rsidP="002D5ECD">
      <w:pPr>
        <w:ind w:firstLine="720"/>
        <w:jc w:val="both"/>
        <w:rPr>
          <w:rFonts w:ascii="GHEA Grapalat" w:hAnsi="GHEA Grapalat" w:cs="Sylfaen"/>
          <w:sz w:val="20"/>
          <w:szCs w:val="20"/>
          <w:lang w:val="hy-AM"/>
        </w:rPr>
      </w:pPr>
      <w:r w:rsidRPr="00C06F98">
        <w:rPr>
          <w:rFonts w:ascii="GHEA Grapalat" w:hAnsi="GHEA Grapalat" w:cs="Sylfaen"/>
          <w:sz w:val="20"/>
          <w:szCs w:val="20"/>
          <w:lang w:val="hy-AM"/>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31721B59" w:rsidR="006D3529" w:rsidRPr="00C06F98" w:rsidRDefault="00B436A9" w:rsidP="002D5ECD">
      <w:pPr>
        <w:tabs>
          <w:tab w:val="num" w:pos="0"/>
          <w:tab w:val="left" w:pos="720"/>
          <w:tab w:val="num" w:pos="900"/>
        </w:tabs>
        <w:jc w:val="both"/>
        <w:rPr>
          <w:rFonts w:ascii="GHEA Grapalat" w:hAnsi="GHEA Grapalat" w:cs="Sylfaen"/>
          <w:sz w:val="20"/>
          <w:szCs w:val="20"/>
          <w:lang w:val="hy-AM"/>
        </w:rPr>
      </w:pPr>
      <w:r w:rsidRPr="00C06F98">
        <w:rPr>
          <w:rFonts w:ascii="GHEA Grapalat" w:hAnsi="GHEA Grapalat" w:cs="Sylfaen"/>
          <w:sz w:val="20"/>
          <w:szCs w:val="20"/>
          <w:lang w:val="hy-AM"/>
        </w:rPr>
        <w:tab/>
        <w:t>Ընդ որում սույն պայմանագրի շրջանակ</w:t>
      </w:r>
      <w:r w:rsidR="00C7042B" w:rsidRPr="00C06F98">
        <w:rPr>
          <w:rFonts w:ascii="GHEA Grapalat" w:hAnsi="GHEA Grapalat" w:cs="Sylfaen"/>
          <w:sz w:val="20"/>
          <w:szCs w:val="20"/>
          <w:lang w:val="hy-AM"/>
        </w:rPr>
        <w:t>ներ</w:t>
      </w:r>
      <w:r w:rsidRPr="00C06F98">
        <w:rPr>
          <w:rFonts w:ascii="GHEA Grapalat" w:hAnsi="GHEA Grapalat" w:cs="Sylfaen"/>
          <w:sz w:val="20"/>
          <w:szCs w:val="20"/>
          <w:lang w:val="hy-AM"/>
        </w:rPr>
        <w:t>ում կատարված և Պատվիրատուին ներկայացված աշխատանքի  արդյունքի ընդունումն իրականացվում է, եթե Կապալառուն ամբողջությամբ</w:t>
      </w:r>
      <w:r w:rsidR="006D3529" w:rsidRPr="00C06F98">
        <w:rPr>
          <w:rFonts w:ascii="GHEA Grapalat" w:hAnsi="GHEA Grapalat" w:cs="Sylfaen"/>
          <w:sz w:val="20"/>
          <w:szCs w:val="20"/>
          <w:lang w:val="hy-AM"/>
        </w:rPr>
        <w:t>՝ ամենօրյա ռեժիմով</w:t>
      </w:r>
      <w:r w:rsidRPr="00C06F98">
        <w:rPr>
          <w:rFonts w:ascii="GHEA Grapalat" w:hAnsi="GHEA Grapalat" w:cs="Sylfaen"/>
          <w:sz w:val="20"/>
          <w:szCs w:val="20"/>
          <w:lang w:val="hy-AM"/>
        </w:rPr>
        <w:t xml:space="preserve"> ապահովել է </w:t>
      </w:r>
      <w:r w:rsidR="0002149F" w:rsidRPr="00C06F98">
        <w:rPr>
          <w:rFonts w:ascii="GHEA Grapalat" w:hAnsi="GHEA Grapalat" w:cs="Sylfaen"/>
          <w:sz w:val="20"/>
          <w:szCs w:val="20"/>
          <w:lang w:val="hy-AM"/>
        </w:rPr>
        <w:t xml:space="preserve">քաղաքաշինական նորմատիվատեխնիկական և հաստատված </w:t>
      </w:r>
      <w:r w:rsidR="006D3529" w:rsidRPr="00C06F98">
        <w:rPr>
          <w:rFonts w:ascii="GHEA Grapalat" w:hAnsi="GHEA Grapalat" w:cs="Sylfaen"/>
          <w:sz w:val="20"/>
          <w:szCs w:val="20"/>
          <w:lang w:val="hy-AM"/>
        </w:rPr>
        <w:t xml:space="preserve">նախագծանախահաշվային փաստաթղթերով սահմանված պահանջները, այդ թվում շինարարական հրապարակի պատշաճ կազմակերպումը, </w:t>
      </w:r>
      <w:r w:rsidR="00F166EA" w:rsidRPr="00C06F98">
        <w:rPr>
          <w:rFonts w:ascii="GHEA Grapalat" w:hAnsi="GHEA Grapalat" w:cs="Sylfaen"/>
          <w:sz w:val="20"/>
          <w:szCs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C06F98">
        <w:rPr>
          <w:rFonts w:ascii="GHEA Grapalat" w:hAnsi="GHEA Grapalat" w:cs="Sylfaen"/>
          <w:sz w:val="20"/>
          <w:szCs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C07E00" w:rsidRPr="00C06F98">
        <w:rPr>
          <w:rStyle w:val="FootnoteReference"/>
          <w:rFonts w:ascii="GHEA Grapalat" w:hAnsi="GHEA Grapalat" w:cs="Sylfaen"/>
          <w:sz w:val="20"/>
          <w:szCs w:val="20"/>
          <w:lang w:val="hy-AM"/>
        </w:rPr>
        <w:footnoteReference w:id="20"/>
      </w:r>
    </w:p>
    <w:p w14:paraId="122CA50B" w14:textId="77777777" w:rsidR="00F02279" w:rsidRPr="00C06F98" w:rsidRDefault="00F02279" w:rsidP="002D5ECD">
      <w:pPr>
        <w:ind w:firstLine="720"/>
        <w:jc w:val="both"/>
        <w:rPr>
          <w:rFonts w:ascii="GHEA Grapalat" w:hAnsi="GHEA Grapalat" w:cs="Sylfaen"/>
          <w:sz w:val="20"/>
          <w:szCs w:val="20"/>
          <w:lang w:val="hy-AM"/>
        </w:rPr>
      </w:pPr>
      <w:r w:rsidRPr="00C06F98">
        <w:rPr>
          <w:rFonts w:ascii="GHEA Grapalat" w:hAnsi="GHEA Grapalat"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404D91AB" w14:textId="5D053057" w:rsidR="003A7CCB" w:rsidRPr="00C06F98" w:rsidRDefault="003A7CCB" w:rsidP="003A7CCB">
      <w:pPr>
        <w:ind w:firstLine="720"/>
        <w:jc w:val="both"/>
        <w:rPr>
          <w:rFonts w:ascii="GHEA Grapalat" w:hAnsi="GHEA Grapalat" w:cs="Sylfaen"/>
          <w:sz w:val="20"/>
          <w:szCs w:val="20"/>
          <w:lang w:val="hy-AM"/>
        </w:rPr>
      </w:pPr>
      <w:r w:rsidRPr="00C06F98">
        <w:rPr>
          <w:rFonts w:ascii="GHEA Grapalat" w:hAnsi="GHEA Grapalat" w:cs="Sylfaen"/>
          <w:sz w:val="20"/>
          <w:szCs w:val="20"/>
          <w:lang w:val="hy-AM"/>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010F93">
        <w:rPr>
          <w:rFonts w:ascii="GHEA Grapalat" w:hAnsi="GHEA Grapalat" w:cs="Sylfaen"/>
          <w:b/>
          <w:bCs/>
          <w:sz w:val="20"/>
          <w:szCs w:val="20"/>
          <w:lang w:val="hy-AM"/>
        </w:rPr>
        <w:t>15</w:t>
      </w:r>
      <w:r w:rsidRPr="00C06F98">
        <w:rPr>
          <w:rFonts w:ascii="GHEA Grapalat" w:hAnsi="GHEA Grapalat" w:cs="Sylfaen"/>
          <w:b/>
          <w:bCs/>
          <w:sz w:val="20"/>
          <w:szCs w:val="20"/>
          <w:lang w:val="hy-AM"/>
        </w:rPr>
        <w:t xml:space="preserve"> աշխատանքային օրվա</w:t>
      </w:r>
      <w:r w:rsidRPr="00C06F98">
        <w:rPr>
          <w:rFonts w:ascii="GHEA Grapalat" w:hAnsi="GHEA Grapalat" w:cs="Sylfaen"/>
          <w:sz w:val="20"/>
          <w:szCs w:val="20"/>
          <w:lang w:val="hy-AM"/>
        </w:rPr>
        <w:t xml:space="preserve">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C06F98" w:rsidRDefault="00F02279" w:rsidP="00F02279">
      <w:pPr>
        <w:ind w:firstLine="720"/>
        <w:jc w:val="both"/>
        <w:rPr>
          <w:rFonts w:ascii="GHEA Grapalat" w:hAnsi="GHEA Grapalat" w:cs="Sylfaen"/>
          <w:sz w:val="20"/>
          <w:szCs w:val="20"/>
          <w:lang w:val="hy-AM"/>
        </w:rPr>
      </w:pPr>
      <w:r w:rsidRPr="00C06F98">
        <w:rPr>
          <w:rFonts w:ascii="GHEA Grapalat" w:hAnsi="GHEA Grapalat" w:cs="Sylfaen"/>
          <w:sz w:val="20"/>
          <w:szCs w:val="20"/>
          <w:lang w:val="hy-AM"/>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C06F98" w:rsidRDefault="00F02279" w:rsidP="00F02279">
      <w:pPr>
        <w:ind w:firstLine="720"/>
        <w:jc w:val="both"/>
        <w:rPr>
          <w:rFonts w:ascii="GHEA Grapalat" w:hAnsi="GHEA Grapalat" w:cs="Sylfaen"/>
          <w:sz w:val="20"/>
          <w:szCs w:val="20"/>
          <w:lang w:val="hy-AM"/>
        </w:rPr>
      </w:pPr>
      <w:r w:rsidRPr="00C06F98">
        <w:rPr>
          <w:rFonts w:ascii="GHEA Grapalat" w:hAnsi="GHEA Grapalat" w:cs="Sylfaen"/>
          <w:sz w:val="20"/>
          <w:szCs w:val="20"/>
          <w:lang w:val="hy-AM"/>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C06F98">
        <w:rPr>
          <w:rFonts w:ascii="GHEA Grapalat" w:hAnsi="GHEA Grapalat" w:cs="Sylfaen"/>
          <w:sz w:val="20"/>
          <w:szCs w:val="20"/>
          <w:lang w:val="hy-AM"/>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C06F98">
        <w:rPr>
          <w:rFonts w:ascii="GHEA Grapalat" w:hAnsi="GHEA Grapalat" w:cs="Sylfaen"/>
          <w:sz w:val="20"/>
          <w:szCs w:val="20"/>
          <w:lang w:val="hy-AM"/>
        </w:rPr>
        <w:softHyphen/>
        <w:t xml:space="preserve">գրությունը: </w:t>
      </w:r>
    </w:p>
    <w:p w14:paraId="093B41B3" w14:textId="77777777" w:rsidR="00F02279" w:rsidRPr="00C06F98" w:rsidRDefault="00F02279" w:rsidP="00F02279">
      <w:pPr>
        <w:ind w:firstLine="720"/>
        <w:jc w:val="both"/>
        <w:rPr>
          <w:rFonts w:ascii="GHEA Grapalat" w:hAnsi="GHEA Grapalat" w:cs="Times Armenian"/>
          <w:sz w:val="20"/>
          <w:szCs w:val="20"/>
          <w:lang w:val="hy-AM"/>
        </w:rPr>
      </w:pPr>
      <w:r w:rsidRPr="00C06F98">
        <w:rPr>
          <w:rFonts w:ascii="GHEA Grapalat" w:hAnsi="GHEA Grapalat"/>
          <w:sz w:val="20"/>
          <w:szCs w:val="20"/>
          <w:lang w:val="hy-AM"/>
        </w:rPr>
        <w:t>4.5</w:t>
      </w:r>
      <w:r w:rsidRPr="00C06F98">
        <w:rPr>
          <w:rFonts w:ascii="GHEA Grapalat" w:hAnsi="GHEA Grapalat"/>
          <w:sz w:val="20"/>
          <w:szCs w:val="20"/>
          <w:lang w:val="hy-AM"/>
        </w:rPr>
        <w:tab/>
      </w:r>
      <w:r w:rsidRPr="00C06F98">
        <w:rPr>
          <w:rFonts w:ascii="GHEA Grapalat" w:hAnsi="GHEA Grapalat" w:cs="Sylfaen"/>
          <w:sz w:val="20"/>
          <w:szCs w:val="20"/>
          <w:lang w:val="hy-AM"/>
        </w:rPr>
        <w:t>Աշխատանքի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օրացուցային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գրաֆիկով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առանձին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տեսակի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աշխատանքների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փուլերի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ծավալների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արդյունքները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նախագծանախահաշվային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փաստաթղթերին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չհամապատասխանելու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դեպքում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կողմերը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կազմում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երկկողմ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ակտ</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թվարկելով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թերությունների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վերացման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համար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պահանջվող</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կատարման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ենթակա</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լրացուցիչ</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աշխատանքները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ժամկետները</w:t>
      </w:r>
      <w:r w:rsidRPr="00C06F98">
        <w:rPr>
          <w:rFonts w:ascii="GHEA Grapalat" w:hAnsi="GHEA Grapalat" w:cs="Tahoma"/>
          <w:sz w:val="20"/>
          <w:szCs w:val="20"/>
          <w:lang w:val="hy-AM"/>
        </w:rPr>
        <w:t>։</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Կապալառուն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պարտավոր</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պայմանագրային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գնի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սահմաններում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առանց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լրացուցիչ</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վճարի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կատարել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անհրաժեշտ</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աշխատանքներ</w:t>
      </w:r>
      <w:r w:rsidRPr="00C06F98">
        <w:rPr>
          <w:rFonts w:ascii="GHEA Grapalat" w:hAnsi="GHEA Grapalat" w:cs="Tahoma"/>
          <w:sz w:val="20"/>
          <w:szCs w:val="20"/>
          <w:lang w:val="hy-AM"/>
        </w:rPr>
        <w:t>։</w:t>
      </w:r>
    </w:p>
    <w:p w14:paraId="41542C32" w14:textId="77777777" w:rsidR="00F02279" w:rsidRPr="00C06F98" w:rsidRDefault="00F02279" w:rsidP="00F02279">
      <w:pPr>
        <w:pStyle w:val="norm"/>
        <w:spacing w:line="240" w:lineRule="auto"/>
        <w:ind w:firstLine="0"/>
        <w:rPr>
          <w:rFonts w:ascii="GHEA Mariam" w:hAnsi="GHEA Mariam"/>
          <w:spacing w:val="-8"/>
          <w:sz w:val="20"/>
          <w:lang w:val="hy-AM"/>
        </w:rPr>
      </w:pPr>
      <w:r w:rsidRPr="00C06F98">
        <w:rPr>
          <w:rFonts w:ascii="GHEA Grapalat" w:hAnsi="GHEA Grapalat" w:cs="Sylfaen"/>
          <w:sz w:val="20"/>
          <w:lang w:val="hy-AM"/>
        </w:rPr>
        <w:t xml:space="preserve">         4.6 Աշխատանքն</w:t>
      </w:r>
      <w:r w:rsidRPr="00C06F98">
        <w:rPr>
          <w:rFonts w:ascii="GHEA Grapalat" w:hAnsi="GHEA Grapalat" w:cs="Arial"/>
          <w:sz w:val="20"/>
          <w:lang w:val="hy-AM"/>
        </w:rPr>
        <w:t xml:space="preserve"> </w:t>
      </w:r>
      <w:r w:rsidRPr="00C06F98">
        <w:rPr>
          <w:rFonts w:ascii="GHEA Grapalat" w:hAnsi="GHEA Grapalat" w:cs="Sylfaen"/>
          <w:sz w:val="20"/>
          <w:lang w:val="hy-AM"/>
        </w:rPr>
        <w:t>ընդունելիս կիրառվում են նաև հետևյալ պայմանները`</w:t>
      </w:r>
      <w:r w:rsidRPr="00C06F98">
        <w:rPr>
          <w:rFonts w:ascii="GHEA Mariam" w:hAnsi="GHEA Mariam"/>
          <w:spacing w:val="-8"/>
          <w:sz w:val="20"/>
          <w:lang w:val="hy-AM"/>
        </w:rPr>
        <w:t xml:space="preserve"> </w:t>
      </w:r>
    </w:p>
    <w:p w14:paraId="55304E88" w14:textId="768BAC8B" w:rsidR="00F02279" w:rsidRPr="00C06F98" w:rsidRDefault="00F02279" w:rsidP="00F02279">
      <w:pPr>
        <w:pStyle w:val="norm"/>
        <w:spacing w:line="240" w:lineRule="auto"/>
        <w:rPr>
          <w:rFonts w:ascii="GHEA Grapalat" w:hAnsi="GHEA Grapalat" w:cs="Sylfaen"/>
          <w:sz w:val="20"/>
          <w:lang w:val="hy-AM"/>
        </w:rPr>
      </w:pPr>
      <w:r w:rsidRPr="00C06F98">
        <w:rPr>
          <w:rFonts w:ascii="GHEA Grapalat" w:hAnsi="GHEA Grapalat" w:cs="Sylfaen"/>
          <w:sz w:val="20"/>
          <w:lang w:val="hy-AM"/>
        </w:rPr>
        <w:t xml:space="preserve">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F166EA" w:rsidRPr="00C06F98">
        <w:rPr>
          <w:rFonts w:ascii="GHEA Grapalat" w:hAnsi="GHEA Grapalat" w:cs="Sylfaen"/>
          <w:sz w:val="20"/>
          <w:lang w:val="hy-AM"/>
        </w:rPr>
        <w:t>ավարտված շինարարությունն ընդունող հանձնաժողով (այսուհետ՝ ընդունող Հանձնաժողով)</w:t>
      </w:r>
      <w:r w:rsidR="002D5ECD" w:rsidRPr="00C06F98">
        <w:rPr>
          <w:rFonts w:ascii="GHEA Grapalat" w:hAnsi="GHEA Grapalat" w:cs="Sylfaen"/>
          <w:sz w:val="20"/>
          <w:lang w:val="hy-AM"/>
        </w:rPr>
        <w:t xml:space="preserve"> </w:t>
      </w:r>
      <w:r w:rsidRPr="00C06F98">
        <w:rPr>
          <w:rFonts w:ascii="GHEA Grapalat" w:hAnsi="GHEA Grapalat" w:cs="Sylfaen"/>
          <w:sz w:val="20"/>
          <w:lang w:val="hy-AM"/>
        </w:rPr>
        <w:t>ձևավորելու և կատարված աշխատանքներն ընդունելու համար.</w:t>
      </w:r>
    </w:p>
    <w:p w14:paraId="3941A57A" w14:textId="0B166E21" w:rsidR="00F02279" w:rsidRPr="00C06F98" w:rsidRDefault="00F02279" w:rsidP="00F02279">
      <w:pPr>
        <w:pStyle w:val="norm"/>
        <w:spacing w:line="240" w:lineRule="auto"/>
        <w:rPr>
          <w:rFonts w:ascii="GHEA Grapalat" w:hAnsi="GHEA Grapalat" w:cs="Sylfaen"/>
          <w:sz w:val="20"/>
          <w:lang w:val="hy-AM"/>
        </w:rPr>
      </w:pPr>
      <w:r w:rsidRPr="00C06F98">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C06F98" w:rsidRDefault="00F02279" w:rsidP="00F02279">
      <w:pPr>
        <w:pStyle w:val="norm"/>
        <w:spacing w:line="240" w:lineRule="auto"/>
        <w:rPr>
          <w:rFonts w:ascii="GHEA Grapalat" w:hAnsi="GHEA Grapalat" w:cs="Sylfaen"/>
          <w:sz w:val="20"/>
          <w:lang w:val="hy-AM"/>
        </w:rPr>
      </w:pPr>
      <w:r w:rsidRPr="00C06F98">
        <w:rPr>
          <w:rFonts w:ascii="GHEA Grapalat" w:hAnsi="GHEA Grapalat" w:cs="Sylfaen"/>
          <w:sz w:val="20"/>
          <w:lang w:val="hy-AM"/>
        </w:rPr>
        <w:lastRenderedPageBreak/>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C06F98" w:rsidRDefault="00F02279" w:rsidP="00F02279">
      <w:pPr>
        <w:pStyle w:val="norm"/>
        <w:spacing w:line="240" w:lineRule="auto"/>
        <w:rPr>
          <w:rFonts w:ascii="GHEA Grapalat" w:hAnsi="GHEA Grapalat" w:cs="Sylfaen"/>
          <w:sz w:val="20"/>
          <w:lang w:val="hy-AM"/>
        </w:rPr>
      </w:pPr>
      <w:r w:rsidRPr="00C06F98">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C06F98" w:rsidRDefault="00F02279" w:rsidP="00F02279">
      <w:pPr>
        <w:pStyle w:val="norm"/>
        <w:spacing w:line="240" w:lineRule="auto"/>
        <w:rPr>
          <w:rFonts w:ascii="GHEA Grapalat" w:hAnsi="GHEA Grapalat" w:cs="Sylfaen"/>
          <w:sz w:val="20"/>
          <w:lang w:val="hy-AM"/>
        </w:rPr>
      </w:pPr>
      <w:r w:rsidRPr="00C06F98">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C06F98" w:rsidRDefault="00F02279" w:rsidP="00F02279">
      <w:pPr>
        <w:pStyle w:val="norm"/>
        <w:spacing w:line="240" w:lineRule="auto"/>
        <w:rPr>
          <w:rFonts w:ascii="GHEA Grapalat" w:hAnsi="GHEA Grapalat" w:cs="Sylfaen"/>
          <w:sz w:val="20"/>
          <w:lang w:val="hy-AM"/>
        </w:rPr>
      </w:pPr>
      <w:r w:rsidRPr="00C06F98">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C06F98" w:rsidRDefault="00F02279" w:rsidP="00F02279">
      <w:pPr>
        <w:pStyle w:val="norm"/>
        <w:spacing w:line="240" w:lineRule="auto"/>
        <w:rPr>
          <w:rFonts w:ascii="GHEA Grapalat" w:hAnsi="GHEA Grapalat" w:cs="Sylfaen"/>
          <w:sz w:val="20"/>
          <w:lang w:val="hy-AM"/>
        </w:rPr>
      </w:pPr>
      <w:r w:rsidRPr="00C06F98">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C06F98" w:rsidRDefault="00F02279" w:rsidP="00F02279">
      <w:pPr>
        <w:tabs>
          <w:tab w:val="left" w:pos="1276"/>
        </w:tabs>
        <w:ind w:firstLine="720"/>
        <w:jc w:val="both"/>
        <w:rPr>
          <w:rFonts w:ascii="GHEA Grapalat" w:hAnsi="GHEA Grapalat"/>
          <w:lang w:val="hy-AM"/>
        </w:rPr>
      </w:pPr>
    </w:p>
    <w:p w14:paraId="292BE9D0" w14:textId="77777777" w:rsidR="00F02279" w:rsidRPr="00C06F98" w:rsidRDefault="00F02279" w:rsidP="00F02279">
      <w:pPr>
        <w:tabs>
          <w:tab w:val="left" w:pos="1276"/>
        </w:tabs>
        <w:ind w:firstLine="720"/>
        <w:jc w:val="both"/>
        <w:rPr>
          <w:rFonts w:ascii="GHEA Grapalat" w:hAnsi="GHEA Grapalat"/>
          <w:b/>
          <w:sz w:val="20"/>
          <w:szCs w:val="20"/>
          <w:lang w:val="hy-AM"/>
        </w:rPr>
      </w:pPr>
      <w:r w:rsidRPr="00C06F98">
        <w:rPr>
          <w:rFonts w:ascii="GHEA Grapalat" w:hAnsi="GHEA Grapalat"/>
          <w:b/>
          <w:sz w:val="20"/>
          <w:szCs w:val="20"/>
          <w:lang w:val="hy-AM"/>
        </w:rPr>
        <w:t xml:space="preserve">5. </w:t>
      </w:r>
      <w:r w:rsidRPr="00C06F98">
        <w:rPr>
          <w:rFonts w:ascii="GHEA Grapalat" w:hAnsi="GHEA Grapalat" w:cs="Sylfaen"/>
          <w:b/>
          <w:sz w:val="20"/>
          <w:szCs w:val="20"/>
          <w:lang w:val="hy-AM"/>
        </w:rPr>
        <w:t>ԱՇԽԱՏԱՆՔԻ</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ԳԻՆԸ</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ԵՎ</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ՎԱՐՁԱՏՐՈՒԹՅՈՒՆԸ</w:t>
      </w:r>
    </w:p>
    <w:p w14:paraId="14B5A277" w14:textId="77777777" w:rsidR="00F02279" w:rsidRPr="00C06F98" w:rsidRDefault="00F02279" w:rsidP="00F02279">
      <w:pPr>
        <w:tabs>
          <w:tab w:val="left" w:pos="1276"/>
        </w:tabs>
        <w:ind w:firstLine="720"/>
        <w:jc w:val="both"/>
        <w:rPr>
          <w:rFonts w:ascii="GHEA Grapalat" w:hAnsi="GHEA Grapalat"/>
          <w:sz w:val="20"/>
          <w:szCs w:val="20"/>
          <w:lang w:val="hy-AM"/>
        </w:rPr>
      </w:pPr>
    </w:p>
    <w:p w14:paraId="25B756DB" w14:textId="77777777" w:rsidR="003A7CCB" w:rsidRPr="00C06F98" w:rsidRDefault="003A7CCB" w:rsidP="003A7CCB">
      <w:pPr>
        <w:tabs>
          <w:tab w:val="left" w:pos="1276"/>
        </w:tabs>
        <w:ind w:firstLine="720"/>
        <w:jc w:val="both"/>
        <w:rPr>
          <w:rFonts w:ascii="GHEA Grapalat" w:hAnsi="GHEA Grapalat"/>
          <w:sz w:val="20"/>
          <w:szCs w:val="20"/>
          <w:lang w:val="hy-AM"/>
        </w:rPr>
      </w:pPr>
      <w:r w:rsidRPr="00C06F98">
        <w:rPr>
          <w:rFonts w:ascii="GHEA Grapalat" w:hAnsi="GHEA Grapalat"/>
          <w:sz w:val="20"/>
          <w:szCs w:val="20"/>
          <w:lang w:val="hy-AM"/>
        </w:rPr>
        <w:t xml:space="preserve">5.1 Սույն </w:t>
      </w:r>
      <w:r w:rsidRPr="00C06F98">
        <w:rPr>
          <w:rFonts w:ascii="GHEA Grapalat" w:hAnsi="GHEA Grapalat" w:cs="Sylfaen"/>
          <w:sz w:val="20"/>
          <w:szCs w:val="20"/>
          <w:lang w:val="hy-AM"/>
        </w:rPr>
        <w:t>պայմանագրի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ընդհանուր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գինը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կազմում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Times Armenian"/>
          <w:sz w:val="20"/>
          <w:szCs w:val="20"/>
          <w:lang w:val="hy-AM"/>
        </w:rPr>
        <w:t xml:space="preserve"> -------------- (------------------)  </w:t>
      </w:r>
      <w:r w:rsidRPr="00C06F98">
        <w:rPr>
          <w:rFonts w:ascii="GHEA Grapalat" w:hAnsi="GHEA Grapalat" w:cs="Sylfaen"/>
          <w:sz w:val="20"/>
          <w:szCs w:val="20"/>
          <w:lang w:val="hy-AM"/>
        </w:rPr>
        <w:t>ՀՀ</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դրամ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որից</w:t>
      </w:r>
      <w:r w:rsidRPr="00C06F98">
        <w:rPr>
          <w:rFonts w:ascii="GHEA Grapalat" w:hAnsi="GHEA Grapalat" w:cs="Times Armenian"/>
          <w:sz w:val="20"/>
          <w:szCs w:val="20"/>
          <w:lang w:val="hy-AM"/>
        </w:rPr>
        <w:t xml:space="preserve"> ---------- (----------------------------------------) </w:t>
      </w:r>
      <w:r w:rsidRPr="00C06F98">
        <w:rPr>
          <w:rFonts w:ascii="GHEA Grapalat" w:hAnsi="GHEA Grapalat" w:cs="Sylfaen"/>
          <w:sz w:val="20"/>
          <w:szCs w:val="20"/>
          <w:lang w:val="hy-AM"/>
        </w:rPr>
        <w:t>ՀՀ</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դրամը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ԱԱՀ</w:t>
      </w:r>
      <w:r w:rsidRPr="00C06F98">
        <w:rPr>
          <w:rFonts w:ascii="GHEA Grapalat" w:hAnsi="GHEA Grapalat" w:cs="Times Armenian"/>
          <w:sz w:val="20"/>
          <w:szCs w:val="20"/>
          <w:lang w:val="hy-AM"/>
        </w:rPr>
        <w:t>-</w:t>
      </w:r>
      <w:r w:rsidRPr="00C06F98">
        <w:rPr>
          <w:rFonts w:ascii="GHEA Grapalat" w:hAnsi="GHEA Grapalat" w:cs="Sylfaen"/>
          <w:sz w:val="20"/>
          <w:szCs w:val="20"/>
          <w:lang w:val="hy-AM"/>
        </w:rPr>
        <w:t>ն</w:t>
      </w:r>
      <w:r w:rsidRPr="00C06F98">
        <w:rPr>
          <w:rFonts w:ascii="GHEA Grapalat" w:hAnsi="GHEA Grapalat" w:cs="Tahoma"/>
          <w:sz w:val="20"/>
          <w:szCs w:val="20"/>
          <w:lang w:val="hy-AM"/>
        </w:rPr>
        <w:t>։</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Գինը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ներառում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Կապալառուի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կողմից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իրականացվող</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բոլոր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ծախսերը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ընդ</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որում</w:t>
      </w:r>
      <w:r w:rsidRPr="00C06F98">
        <w:rPr>
          <w:rFonts w:ascii="GHEA Grapalat" w:hAnsi="GHEA Grapalat" w:cs="Times Armenian"/>
          <w:sz w:val="20"/>
          <w:szCs w:val="20"/>
          <w:lang w:val="hy-AM"/>
        </w:rPr>
        <w:t xml:space="preserve">` </w:t>
      </w:r>
    </w:p>
    <w:p w14:paraId="5454A64B" w14:textId="77777777" w:rsidR="00F02279" w:rsidRPr="00C06F98" w:rsidRDefault="00F02279" w:rsidP="00F02279">
      <w:pPr>
        <w:tabs>
          <w:tab w:val="num" w:pos="0"/>
          <w:tab w:val="left" w:pos="720"/>
          <w:tab w:val="num" w:pos="900"/>
        </w:tabs>
        <w:jc w:val="both"/>
        <w:rPr>
          <w:rFonts w:ascii="GHEA Grapalat" w:hAnsi="GHEA Grapalat"/>
          <w:sz w:val="20"/>
          <w:szCs w:val="20"/>
          <w:lang w:val="hy-AM"/>
        </w:rPr>
      </w:pPr>
      <w:r w:rsidRPr="00C06F98">
        <w:rPr>
          <w:rFonts w:ascii="GHEA Grapalat" w:hAnsi="GHEA Grapalat" w:cs="Sylfaen"/>
          <w:sz w:val="20"/>
          <w:szCs w:val="20"/>
          <w:lang w:val="hy-AM"/>
        </w:rPr>
        <w:t xml:space="preserve">        </w:t>
      </w:r>
      <w:r w:rsidRPr="00C06F98">
        <w:rPr>
          <w:rFonts w:ascii="GHEA Grapalat" w:hAnsi="GHEA Grapalat"/>
          <w:sz w:val="20"/>
          <w:szCs w:val="20"/>
          <w:lang w:val="hy-AM"/>
        </w:rPr>
        <w:t xml:space="preserve">5.2 </w:t>
      </w:r>
      <w:r w:rsidRPr="00C06F98">
        <w:rPr>
          <w:rFonts w:ascii="GHEA Grapalat" w:hAnsi="GHEA Grapalat" w:cs="Sylfaen"/>
          <w:sz w:val="20"/>
          <w:szCs w:val="20"/>
          <w:lang w:val="hy-AM"/>
        </w:rPr>
        <w:t>Աշխատանքի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գինը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կայուն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Կապալառուն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իրավունք</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չունի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պահանջել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ավելացնելու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իսկ</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Պատվիրատուն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նվազեցնելու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այդ</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գինը</w:t>
      </w:r>
      <w:r w:rsidRPr="00C06F98">
        <w:rPr>
          <w:rFonts w:ascii="GHEA Grapalat" w:hAnsi="GHEA Grapalat" w:cs="Tahoma"/>
          <w:sz w:val="20"/>
          <w:szCs w:val="20"/>
          <w:lang w:val="hy-AM"/>
        </w:rPr>
        <w:t>։</w:t>
      </w:r>
    </w:p>
    <w:p w14:paraId="6D0CF200" w14:textId="77777777" w:rsidR="00BF3BA4" w:rsidRPr="00C06F98" w:rsidRDefault="00F02279" w:rsidP="00F02279">
      <w:pPr>
        <w:tabs>
          <w:tab w:val="num" w:pos="0"/>
          <w:tab w:val="left" w:pos="720"/>
          <w:tab w:val="num" w:pos="900"/>
        </w:tabs>
        <w:jc w:val="both"/>
        <w:rPr>
          <w:rFonts w:ascii="GHEA Grapalat" w:hAnsi="GHEA Grapalat" w:cs="Sylfaen"/>
          <w:sz w:val="20"/>
          <w:szCs w:val="20"/>
          <w:lang w:val="hy-AM"/>
        </w:rPr>
      </w:pPr>
      <w:r w:rsidRPr="00C06F98">
        <w:rPr>
          <w:rFonts w:ascii="GHEA Grapalat" w:hAnsi="GHEA Grapalat" w:cs="Sylfaen"/>
          <w:sz w:val="20"/>
          <w:szCs w:val="20"/>
          <w:lang w:val="hy-AM"/>
        </w:rPr>
        <w:t xml:space="preserve">       5.3</w:t>
      </w:r>
      <w:r w:rsidRPr="00C06F98">
        <w:rPr>
          <w:rFonts w:ascii="GHEA Grapalat" w:hAnsi="GHEA Grapalat" w:cs="Sylfaen"/>
          <w:sz w:val="20"/>
          <w:szCs w:val="20"/>
          <w:lang w:val="hy-AM"/>
        </w:rPr>
        <w:tab/>
        <w:t xml:space="preserve"> Պատվիրատուն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վճարում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Times Armenian"/>
          <w:sz w:val="20"/>
          <w:szCs w:val="20"/>
          <w:lang w:val="hy-AM"/>
        </w:rPr>
        <w:t xml:space="preserve"> ա</w:t>
      </w:r>
      <w:r w:rsidRPr="00C06F98">
        <w:rPr>
          <w:rFonts w:ascii="GHEA Grapalat" w:hAnsi="GHEA Grapalat" w:cs="Sylfaen"/>
          <w:sz w:val="20"/>
          <w:szCs w:val="20"/>
          <w:lang w:val="hy-AM"/>
        </w:rPr>
        <w:t>շխատանքի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օրացուցային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գրաֆիկով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182C4B7" w14:textId="041E5063" w:rsidR="003A7CCB" w:rsidRPr="00C06F98" w:rsidRDefault="007F3D95" w:rsidP="003A7CCB">
      <w:pPr>
        <w:tabs>
          <w:tab w:val="num" w:pos="0"/>
          <w:tab w:val="left" w:pos="720"/>
          <w:tab w:val="num" w:pos="900"/>
        </w:tabs>
        <w:jc w:val="both"/>
        <w:rPr>
          <w:rFonts w:ascii="GHEA Grapalat" w:hAnsi="GHEA Grapalat" w:cs="Sylfaen"/>
          <w:sz w:val="20"/>
          <w:szCs w:val="20"/>
          <w:lang w:val="hy-AM"/>
        </w:rPr>
      </w:pPr>
      <w:r w:rsidRPr="00C06F98">
        <w:rPr>
          <w:rFonts w:ascii="GHEA Grapalat" w:hAnsi="GHEA Grapalat"/>
          <w:sz w:val="20"/>
          <w:lang w:val="hy-AM"/>
        </w:rPr>
        <w:tab/>
      </w:r>
      <w:r w:rsidR="003A7CCB" w:rsidRPr="00C06F98">
        <w:rPr>
          <w:rFonts w:ascii="GHEA Grapalat" w:hAnsi="GHEA Grapalat" w:cs="Sylfaen"/>
          <w:sz w:val="20"/>
          <w:szCs w:val="20"/>
          <w:lang w:val="hy-AM"/>
        </w:rPr>
        <w:t>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25-ը։</w:t>
      </w:r>
    </w:p>
    <w:p w14:paraId="6AC9049F" w14:textId="02ACE14E" w:rsidR="00C845E5" w:rsidRPr="00C06F98" w:rsidRDefault="00F02279" w:rsidP="00E977C6">
      <w:pPr>
        <w:ind w:firstLine="709"/>
        <w:jc w:val="both"/>
        <w:rPr>
          <w:rFonts w:ascii="GHEA Grapalat" w:hAnsi="GHEA Grapalat"/>
          <w:sz w:val="20"/>
          <w:lang w:val="hy-AM"/>
        </w:rPr>
      </w:pPr>
      <w:r w:rsidRPr="00C06F98">
        <w:rPr>
          <w:rFonts w:ascii="GHEA Grapalat" w:hAnsi="GHEA Grapalat" w:cs="Sylfaen"/>
          <w:sz w:val="20"/>
          <w:szCs w:val="20"/>
          <w:lang w:val="hy-AM"/>
        </w:rPr>
        <w:t xml:space="preserve"> </w:t>
      </w:r>
      <w:r w:rsidR="009D092B" w:rsidRPr="00C06F98">
        <w:rPr>
          <w:rFonts w:ascii="GHEA Grapalat" w:hAnsi="GHEA Grapalat"/>
          <w:sz w:val="20"/>
          <w:lang w:val="hy-AM"/>
        </w:rPr>
        <w:t>Ընդ որում վճարում կատարելու նպատակով հանձնման-ընդունման արձանագրություն</w:t>
      </w:r>
      <w:r w:rsidR="00F313B8" w:rsidRPr="00C06F98">
        <w:rPr>
          <w:rFonts w:ascii="GHEA Grapalat" w:hAnsi="GHEA Grapalat"/>
          <w:sz w:val="20"/>
          <w:lang w:val="hy-AM"/>
        </w:rPr>
        <w:t>ը</w:t>
      </w:r>
      <w:r w:rsidR="009D092B" w:rsidRPr="00C06F98">
        <w:rPr>
          <w:rFonts w:ascii="GHEA Grapalat" w:hAnsi="GHEA Grapalat"/>
          <w:sz w:val="20"/>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07E00" w:rsidRPr="00C06F98">
        <w:rPr>
          <w:rFonts w:ascii="GHEA Grapalat" w:hAnsi="GHEA Grapalat"/>
          <w:sz w:val="20"/>
          <w:lang w:val="hy-AM"/>
        </w:rPr>
        <w:t>:</w:t>
      </w:r>
      <w:r w:rsidR="00C07E00" w:rsidRPr="00C06F98">
        <w:rPr>
          <w:rStyle w:val="FootnoteReference"/>
          <w:rFonts w:ascii="GHEA Grapalat" w:hAnsi="GHEA Grapalat"/>
          <w:sz w:val="20"/>
          <w:lang w:val="hy-AM"/>
        </w:rPr>
        <w:footnoteReference w:id="21"/>
      </w:r>
    </w:p>
    <w:p w14:paraId="56F428F3" w14:textId="20FCB7FE" w:rsidR="00EC60BB" w:rsidRPr="00C06F98" w:rsidRDefault="00EC60BB" w:rsidP="00EC60BB">
      <w:pPr>
        <w:tabs>
          <w:tab w:val="left" w:pos="1276"/>
        </w:tabs>
        <w:ind w:firstLine="360"/>
        <w:jc w:val="both"/>
        <w:rPr>
          <w:rFonts w:ascii="GHEA Grapalat" w:hAnsi="GHEA Grapalat" w:cs="Sylfaen"/>
          <w:b/>
          <w:bCs/>
          <w:sz w:val="20"/>
          <w:szCs w:val="20"/>
          <w:lang w:val="hy-AM"/>
        </w:rPr>
      </w:pPr>
      <w:r w:rsidRPr="00C06F98">
        <w:rPr>
          <w:rFonts w:ascii="GHEA Grapalat" w:hAnsi="GHEA Grapalat" w:cs="Sylfaen"/>
          <w:b/>
          <w:bCs/>
          <w:sz w:val="20"/>
          <w:szCs w:val="20"/>
          <w:lang w:val="hy-AM"/>
        </w:rPr>
        <w:t>5.4 Պայմանագրի շրջանակում կատարողական ակտերի դիմաց վճարումներն իրականացվում են հետևյալ բանաձևով՝ ՎԳ=ՄԳ/ՆԳxԿԾ, որտեղ՝</w:t>
      </w:r>
    </w:p>
    <w:p w14:paraId="6FD3D93A" w14:textId="77777777" w:rsidR="00EC60BB" w:rsidRPr="00C06F98" w:rsidRDefault="00EC60BB" w:rsidP="00EC60BB">
      <w:pPr>
        <w:tabs>
          <w:tab w:val="left" w:pos="1276"/>
        </w:tabs>
        <w:ind w:firstLine="360"/>
        <w:jc w:val="both"/>
        <w:rPr>
          <w:rFonts w:ascii="GHEA Grapalat" w:hAnsi="GHEA Grapalat" w:cs="Sylfaen"/>
          <w:b/>
          <w:bCs/>
          <w:sz w:val="20"/>
          <w:szCs w:val="20"/>
          <w:lang w:val="hy-AM"/>
        </w:rPr>
      </w:pPr>
      <w:r w:rsidRPr="00C06F98">
        <w:rPr>
          <w:rFonts w:ascii="GHEA Grapalat" w:hAnsi="GHEA Grapalat" w:cs="Sylfaen"/>
          <w:b/>
          <w:bCs/>
          <w:sz w:val="20"/>
          <w:szCs w:val="20"/>
          <w:lang w:val="hy-AM"/>
        </w:rPr>
        <w:t>ՄԳ-ն պայմանագրի 5.1 կետում նշված գինն է (եթե ներառված են մեկից ավել չափաբաժիններ, ապա տվյալ չափաբաժնի գինն է).</w:t>
      </w:r>
    </w:p>
    <w:p w14:paraId="2D4175F1" w14:textId="77777777" w:rsidR="00EC60BB" w:rsidRPr="00C06F98" w:rsidRDefault="00EC60BB" w:rsidP="00EC60BB">
      <w:pPr>
        <w:tabs>
          <w:tab w:val="left" w:pos="1276"/>
        </w:tabs>
        <w:ind w:firstLine="360"/>
        <w:jc w:val="both"/>
        <w:rPr>
          <w:rFonts w:ascii="GHEA Grapalat" w:hAnsi="GHEA Grapalat" w:cs="Sylfaen"/>
          <w:b/>
          <w:bCs/>
          <w:sz w:val="20"/>
          <w:szCs w:val="20"/>
          <w:lang w:val="hy-AM"/>
        </w:rPr>
      </w:pPr>
      <w:r w:rsidRPr="00C06F98">
        <w:rPr>
          <w:rFonts w:ascii="GHEA Grapalat" w:hAnsi="GHEA Grapalat" w:cs="Sylfaen"/>
          <w:b/>
          <w:bCs/>
          <w:sz w:val="20"/>
          <w:szCs w:val="20"/>
          <w:lang w:val="hy-AM"/>
        </w:rPr>
        <w:t>ՆԳ-ն հրավերով հրապարակված շինարարական աշխատանքների նախահաշվային գինն է.</w:t>
      </w:r>
    </w:p>
    <w:p w14:paraId="4356595F" w14:textId="77777777" w:rsidR="00EC60BB" w:rsidRPr="00C06F98" w:rsidRDefault="00EC60BB" w:rsidP="00EC60BB">
      <w:pPr>
        <w:tabs>
          <w:tab w:val="left" w:pos="1276"/>
        </w:tabs>
        <w:ind w:firstLine="360"/>
        <w:jc w:val="both"/>
        <w:rPr>
          <w:rFonts w:ascii="GHEA Grapalat" w:hAnsi="GHEA Grapalat" w:cs="Sylfaen"/>
          <w:b/>
          <w:bCs/>
          <w:sz w:val="20"/>
          <w:szCs w:val="20"/>
          <w:lang w:val="hy-AM"/>
        </w:rPr>
      </w:pPr>
      <w:r w:rsidRPr="00C06F98">
        <w:rPr>
          <w:rFonts w:ascii="GHEA Grapalat" w:hAnsi="GHEA Grapalat" w:cs="Sylfaen"/>
          <w:b/>
          <w:bCs/>
          <w:sz w:val="20"/>
          <w:szCs w:val="20"/>
          <w:lang w:val="hy-AM"/>
        </w:rPr>
        <w:t>ԿԾ-ն տվյալ կատարողական ակտով ներկայացված աշխատանքների ծավալն է գումարային արտահայտությամբ.</w:t>
      </w:r>
    </w:p>
    <w:p w14:paraId="7A9CC2D6" w14:textId="644AE5F3" w:rsidR="00C845E5" w:rsidRPr="00C06F98" w:rsidRDefault="00EC60BB" w:rsidP="00E977C6">
      <w:pPr>
        <w:tabs>
          <w:tab w:val="left" w:pos="1276"/>
        </w:tabs>
        <w:ind w:firstLine="360"/>
        <w:jc w:val="both"/>
        <w:rPr>
          <w:rFonts w:ascii="GHEA Grapalat" w:hAnsi="GHEA Grapalat" w:cs="Sylfaen"/>
          <w:b/>
          <w:bCs/>
          <w:sz w:val="20"/>
          <w:szCs w:val="20"/>
          <w:lang w:val="hy-AM"/>
        </w:rPr>
      </w:pPr>
      <w:r w:rsidRPr="00C06F98">
        <w:rPr>
          <w:rFonts w:ascii="GHEA Grapalat" w:hAnsi="GHEA Grapalat" w:cs="Sylfaen"/>
          <w:b/>
          <w:bCs/>
          <w:sz w:val="20"/>
          <w:szCs w:val="20"/>
          <w:lang w:val="hy-AM"/>
        </w:rPr>
        <w:t>ՎԳ –ն ծավալաթերթ-նախահաշվով սահմանված աշխատանքների դիմաց վճարվող գումարն է:</w:t>
      </w:r>
    </w:p>
    <w:p w14:paraId="7B957D65" w14:textId="7C57A8A7" w:rsidR="00F02279" w:rsidRPr="00C06F98" w:rsidRDefault="00F02279" w:rsidP="00EC60BB">
      <w:pPr>
        <w:ind w:firstLine="270"/>
        <w:jc w:val="both"/>
        <w:rPr>
          <w:rFonts w:ascii="GHEA Grapalat" w:hAnsi="GHEA Grapalat"/>
          <w:b/>
          <w:sz w:val="20"/>
          <w:szCs w:val="20"/>
          <w:lang w:val="hy-AM"/>
        </w:rPr>
      </w:pPr>
      <w:r w:rsidRPr="00C06F98">
        <w:rPr>
          <w:rFonts w:ascii="GHEA Grapalat" w:hAnsi="GHEA Grapalat"/>
          <w:b/>
          <w:sz w:val="20"/>
          <w:szCs w:val="20"/>
          <w:lang w:val="hy-AM"/>
        </w:rPr>
        <w:t xml:space="preserve">6. </w:t>
      </w:r>
      <w:r w:rsidRPr="00C06F98">
        <w:rPr>
          <w:rFonts w:ascii="GHEA Grapalat" w:hAnsi="GHEA Grapalat" w:cs="Sylfaen"/>
          <w:b/>
          <w:sz w:val="20"/>
          <w:szCs w:val="20"/>
          <w:lang w:val="hy-AM"/>
        </w:rPr>
        <w:t>ԿՈՂՄԵՐԻ</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ՊԱՏԱՍԽԱՆԱՏՎՈՒԹՅՈՒՆԸ</w:t>
      </w:r>
    </w:p>
    <w:p w14:paraId="30F8903E" w14:textId="77777777"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sz w:val="20"/>
          <w:szCs w:val="20"/>
          <w:lang w:val="hy-AM"/>
        </w:rPr>
        <w:t>6.1</w:t>
      </w:r>
      <w:r w:rsidRPr="00C06F98">
        <w:rPr>
          <w:rFonts w:ascii="GHEA Grapalat" w:hAnsi="GHEA Grapalat"/>
          <w:sz w:val="20"/>
          <w:szCs w:val="20"/>
          <w:lang w:val="hy-AM"/>
        </w:rPr>
        <w:tab/>
      </w:r>
      <w:r w:rsidRPr="00C06F98">
        <w:rPr>
          <w:rFonts w:ascii="GHEA Grapalat" w:hAnsi="GHEA Grapalat" w:cs="Sylfaen"/>
          <w:sz w:val="20"/>
          <w:szCs w:val="20"/>
          <w:lang w:val="hy-AM"/>
        </w:rPr>
        <w:t>Կապալառուն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պատասխանատվություն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կրում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Աշխատանքի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որակի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սույն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պայմանագրի</w:t>
      </w:r>
      <w:r w:rsidRPr="00C06F98">
        <w:rPr>
          <w:rFonts w:ascii="GHEA Grapalat" w:hAnsi="GHEA Grapalat" w:cs="Times Armenian"/>
          <w:sz w:val="20"/>
          <w:szCs w:val="20"/>
          <w:lang w:val="hy-AM"/>
        </w:rPr>
        <w:t xml:space="preserve"> 1.3 </w:t>
      </w:r>
      <w:r w:rsidRPr="00C06F98">
        <w:rPr>
          <w:rFonts w:ascii="GHEA Grapalat" w:hAnsi="GHEA Grapalat" w:cs="Sylfaen"/>
          <w:sz w:val="20"/>
          <w:szCs w:val="20"/>
          <w:lang w:val="hy-AM"/>
        </w:rPr>
        <w:t>կետով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ներառյալ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օրացուցային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գրաֆիկը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ժամկետի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պահպանման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համար</w:t>
      </w:r>
      <w:r w:rsidRPr="00C06F98">
        <w:rPr>
          <w:rFonts w:ascii="GHEA Grapalat" w:hAnsi="GHEA Grapalat" w:cs="Tahoma"/>
          <w:sz w:val="20"/>
          <w:szCs w:val="20"/>
          <w:lang w:val="hy-AM"/>
        </w:rPr>
        <w:t>։</w:t>
      </w:r>
    </w:p>
    <w:p w14:paraId="4AC25A70" w14:textId="491ABA80" w:rsidR="00F02279" w:rsidRPr="00C06F98" w:rsidRDefault="00F02279" w:rsidP="00F02279">
      <w:pPr>
        <w:tabs>
          <w:tab w:val="left" w:pos="1276"/>
        </w:tabs>
        <w:ind w:firstLine="720"/>
        <w:jc w:val="both"/>
        <w:rPr>
          <w:rFonts w:ascii="GHEA Grapalat" w:hAnsi="GHEA Grapalat" w:cs="Sylfaen"/>
          <w:sz w:val="20"/>
          <w:szCs w:val="20"/>
          <w:lang w:val="hy-AM"/>
        </w:rPr>
      </w:pPr>
      <w:r w:rsidRPr="00C06F98">
        <w:rPr>
          <w:rFonts w:ascii="GHEA Grapalat" w:hAnsi="GHEA Grapalat"/>
          <w:sz w:val="20"/>
          <w:szCs w:val="20"/>
          <w:lang w:val="hy-AM"/>
        </w:rPr>
        <w:t>6.2</w:t>
      </w:r>
      <w:r w:rsidRPr="00C06F98">
        <w:rPr>
          <w:rFonts w:ascii="GHEA Grapalat" w:hAnsi="GHEA Grapalat"/>
          <w:sz w:val="20"/>
          <w:szCs w:val="20"/>
          <w:lang w:val="hy-AM"/>
        </w:rPr>
        <w:tab/>
      </w:r>
      <w:r w:rsidRPr="00C06F98">
        <w:rPr>
          <w:rFonts w:ascii="GHEA Grapalat" w:hAnsi="GHEA Grapalat" w:cs="Sylfaen"/>
          <w:sz w:val="20"/>
          <w:szCs w:val="20"/>
          <w:lang w:val="hy-AM"/>
        </w:rPr>
        <w:t>Սույն</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պայմանագրով</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Աշխատանքի</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կատարման</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ժամկետը</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խախտելու</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դեպքում</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Կապալառուից</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յուրաքանչյուր</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ուշացված</w:t>
      </w:r>
      <w:r w:rsidRPr="00C06F98">
        <w:rPr>
          <w:rFonts w:ascii="GHEA Grapalat" w:hAnsi="GHEA Grapalat" w:cs="Arial"/>
          <w:sz w:val="20"/>
          <w:szCs w:val="20"/>
          <w:lang w:val="hy-AM"/>
        </w:rPr>
        <w:t xml:space="preserve"> աշխատանքային </w:t>
      </w:r>
      <w:r w:rsidRPr="00C06F98">
        <w:rPr>
          <w:rFonts w:ascii="GHEA Grapalat" w:hAnsi="GHEA Grapalat" w:cs="Sylfaen"/>
          <w:sz w:val="20"/>
          <w:szCs w:val="20"/>
          <w:lang w:val="hy-AM"/>
        </w:rPr>
        <w:t>օրվա</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համար</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գանձվում</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տույժ</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կատարման</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ենթակա</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սակայն</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չկատարված</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Աշխատանքի</w:t>
      </w:r>
      <w:r w:rsidRPr="00C06F98">
        <w:rPr>
          <w:rFonts w:ascii="GHEA Grapalat" w:hAnsi="GHEA Grapalat" w:cs="Arial"/>
          <w:sz w:val="20"/>
          <w:szCs w:val="20"/>
          <w:lang w:val="hy-AM"/>
        </w:rPr>
        <w:t xml:space="preserve"> </w:t>
      </w:r>
      <w:r w:rsidR="00113615" w:rsidRPr="00C06F98">
        <w:rPr>
          <w:rFonts w:ascii="GHEA Grapalat" w:hAnsi="GHEA Grapalat" w:cs="Times Armenian"/>
          <w:b/>
          <w:bCs/>
          <w:sz w:val="20"/>
          <w:szCs w:val="20"/>
          <w:lang w:val="hy-AM"/>
        </w:rPr>
        <w:t>0,</w:t>
      </w:r>
      <w:r w:rsidR="00585A3D">
        <w:rPr>
          <w:rFonts w:ascii="GHEA Grapalat" w:hAnsi="GHEA Grapalat" w:cs="Times Armenian"/>
          <w:b/>
          <w:bCs/>
          <w:sz w:val="20"/>
          <w:szCs w:val="20"/>
          <w:lang w:val="hy-AM"/>
        </w:rPr>
        <w:t>1</w:t>
      </w:r>
      <w:r w:rsidR="00113615" w:rsidRPr="00C06F98">
        <w:rPr>
          <w:rFonts w:ascii="GHEA Grapalat" w:hAnsi="GHEA Grapalat" w:cs="Times Armenian"/>
          <w:b/>
          <w:bCs/>
          <w:sz w:val="20"/>
          <w:szCs w:val="20"/>
          <w:lang w:val="hy-AM"/>
        </w:rPr>
        <w:t xml:space="preserve"> (</w:t>
      </w:r>
      <w:r w:rsidR="00113615" w:rsidRPr="00C06F98">
        <w:rPr>
          <w:rFonts w:ascii="GHEA Grapalat" w:hAnsi="GHEA Grapalat" w:cs="Sylfaen"/>
          <w:b/>
          <w:bCs/>
          <w:sz w:val="20"/>
          <w:szCs w:val="20"/>
          <w:lang w:val="hy-AM"/>
        </w:rPr>
        <w:t>զրո</w:t>
      </w:r>
      <w:r w:rsidR="00113615" w:rsidRPr="00C06F98">
        <w:rPr>
          <w:rFonts w:ascii="GHEA Grapalat" w:hAnsi="GHEA Grapalat" w:cs="Arial"/>
          <w:b/>
          <w:bCs/>
          <w:sz w:val="20"/>
          <w:szCs w:val="20"/>
          <w:lang w:val="hy-AM"/>
        </w:rPr>
        <w:t xml:space="preserve"> </w:t>
      </w:r>
      <w:r w:rsidR="00113615" w:rsidRPr="00C06F98">
        <w:rPr>
          <w:rFonts w:ascii="GHEA Grapalat" w:hAnsi="GHEA Grapalat" w:cs="Sylfaen"/>
          <w:b/>
          <w:bCs/>
          <w:sz w:val="20"/>
          <w:szCs w:val="20"/>
          <w:lang w:val="hy-AM"/>
        </w:rPr>
        <w:t>ամբողջ</w:t>
      </w:r>
      <w:r w:rsidR="00E977C6" w:rsidRPr="00C06F98">
        <w:rPr>
          <w:rFonts w:ascii="GHEA Grapalat" w:hAnsi="GHEA Grapalat" w:cs="Sylfaen"/>
          <w:b/>
          <w:bCs/>
          <w:sz w:val="20"/>
          <w:szCs w:val="20"/>
          <w:lang w:val="hy-AM"/>
        </w:rPr>
        <w:t xml:space="preserve"> </w:t>
      </w:r>
      <w:r w:rsidR="006C5F59">
        <w:rPr>
          <w:rFonts w:ascii="GHEA Grapalat" w:hAnsi="GHEA Grapalat" w:cs="Sylfaen"/>
          <w:b/>
          <w:bCs/>
          <w:sz w:val="20"/>
          <w:szCs w:val="20"/>
          <w:lang w:val="hy-AM"/>
        </w:rPr>
        <w:t>մեկ</w:t>
      </w:r>
      <w:r w:rsidR="00E977C6" w:rsidRPr="00C06F98">
        <w:rPr>
          <w:rFonts w:ascii="GHEA Grapalat" w:hAnsi="GHEA Grapalat" w:cs="Sylfaen"/>
          <w:b/>
          <w:bCs/>
          <w:sz w:val="20"/>
          <w:szCs w:val="20"/>
          <w:lang w:val="hy-AM"/>
        </w:rPr>
        <w:t xml:space="preserve"> </w:t>
      </w:r>
      <w:r w:rsidR="006C5F59">
        <w:rPr>
          <w:rFonts w:ascii="GHEA Grapalat" w:hAnsi="GHEA Grapalat" w:cs="Sylfaen"/>
          <w:b/>
          <w:bCs/>
          <w:sz w:val="20"/>
          <w:szCs w:val="20"/>
          <w:lang w:val="hy-AM"/>
        </w:rPr>
        <w:t>տասնորդական</w:t>
      </w:r>
      <w:r w:rsidR="00113615" w:rsidRPr="00C06F98">
        <w:rPr>
          <w:rFonts w:ascii="GHEA Grapalat" w:hAnsi="GHEA Grapalat" w:cs="Arial"/>
          <w:b/>
          <w:bCs/>
          <w:sz w:val="20"/>
          <w:szCs w:val="20"/>
          <w:lang w:val="hy-AM"/>
        </w:rPr>
        <w:t>)</w:t>
      </w:r>
      <w:r w:rsidR="001E0CEE"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տոկոսի</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չափով</w:t>
      </w:r>
      <w:r w:rsidRPr="00C06F98">
        <w:rPr>
          <w:rFonts w:ascii="GHEA Grapalat" w:hAnsi="GHEA Grapalat" w:cs="Tahoma"/>
          <w:sz w:val="20"/>
          <w:szCs w:val="20"/>
          <w:lang w:val="hy-AM"/>
        </w:rPr>
        <w:t>։</w:t>
      </w:r>
    </w:p>
    <w:p w14:paraId="1D145235" w14:textId="2A2FC629" w:rsidR="00F02279" w:rsidRPr="00C06F98" w:rsidRDefault="00F02279" w:rsidP="00F02279">
      <w:pPr>
        <w:ind w:firstLine="709"/>
        <w:jc w:val="both"/>
        <w:rPr>
          <w:rFonts w:ascii="GHEA Grapalat" w:hAnsi="GHEA Grapalat"/>
          <w:sz w:val="20"/>
          <w:lang w:val="hy-AM"/>
        </w:rPr>
      </w:pPr>
      <w:r w:rsidRPr="00C06F98">
        <w:rPr>
          <w:rFonts w:ascii="GHEA Grapalat" w:hAnsi="GHEA Grapalat"/>
          <w:sz w:val="20"/>
          <w:szCs w:val="20"/>
          <w:lang w:val="hy-AM"/>
        </w:rPr>
        <w:t>6.3</w:t>
      </w:r>
      <w:r w:rsidRPr="00C06F98">
        <w:rPr>
          <w:rFonts w:ascii="GHEA Grapalat" w:hAnsi="GHEA Grapalat"/>
          <w:sz w:val="20"/>
          <w:szCs w:val="20"/>
          <w:lang w:val="hy-AM"/>
        </w:rPr>
        <w:tab/>
        <w:t>Պ</w:t>
      </w:r>
      <w:r w:rsidRPr="00C06F98">
        <w:rPr>
          <w:rFonts w:ascii="GHEA Grapalat" w:hAnsi="GHEA Grapalat" w:cs="Sylfaen"/>
          <w:sz w:val="20"/>
          <w:szCs w:val="20"/>
          <w:lang w:val="hy-AM"/>
        </w:rPr>
        <w:t>այմանագրի</w:t>
      </w:r>
      <w:r w:rsidRPr="00C06F98">
        <w:rPr>
          <w:rFonts w:ascii="GHEA Grapalat" w:hAnsi="GHEA Grapalat" w:cs="Times Armenian"/>
          <w:sz w:val="20"/>
          <w:szCs w:val="20"/>
          <w:lang w:val="hy-AM"/>
        </w:rPr>
        <w:t xml:space="preserve"> 3.1.3 </w:t>
      </w:r>
      <w:r w:rsidRPr="00C06F98">
        <w:rPr>
          <w:rFonts w:ascii="GHEA Grapalat" w:hAnsi="GHEA Grapalat" w:cs="Sylfaen"/>
          <w:sz w:val="20"/>
          <w:szCs w:val="20"/>
          <w:lang w:val="hy-AM"/>
        </w:rPr>
        <w:t>կետով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հիմքերով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Պատվիրատուի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կողմից</w:t>
      </w:r>
      <w:r w:rsidRPr="00C06F98">
        <w:rPr>
          <w:rFonts w:ascii="GHEA Grapalat" w:hAnsi="GHEA Grapalat" w:cs="Times Armenian"/>
          <w:sz w:val="20"/>
          <w:szCs w:val="20"/>
          <w:lang w:val="hy-AM"/>
        </w:rPr>
        <w:t xml:space="preserve"> ա</w:t>
      </w:r>
      <w:r w:rsidRPr="00C06F98">
        <w:rPr>
          <w:rFonts w:ascii="GHEA Grapalat" w:hAnsi="GHEA Grapalat" w:cs="Sylfaen"/>
          <w:sz w:val="20"/>
          <w:szCs w:val="20"/>
          <w:lang w:val="hy-AM"/>
        </w:rPr>
        <w:t>շխատանքը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չընդունվելու</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ինչպես</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նաև</w:t>
      </w:r>
      <w:r w:rsidRPr="00C06F98">
        <w:rPr>
          <w:rFonts w:ascii="GHEA Grapalat" w:hAnsi="GHEA Grapalat" w:cs="Arial"/>
          <w:sz w:val="20"/>
          <w:szCs w:val="20"/>
          <w:lang w:val="hy-AM"/>
        </w:rPr>
        <w:t xml:space="preserve"> 3.1.4 </w:t>
      </w:r>
      <w:r w:rsidRPr="00C06F98">
        <w:rPr>
          <w:rFonts w:ascii="GHEA Grapalat" w:hAnsi="GHEA Grapalat" w:cs="Sylfaen"/>
          <w:sz w:val="20"/>
          <w:szCs w:val="20"/>
          <w:lang w:val="hy-AM"/>
        </w:rPr>
        <w:t>կետով</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կարգով</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պայմանագիրը</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լուծելու</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դեպքում</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Կապալառուից</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lastRenderedPageBreak/>
        <w:t>գանձվում</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տուգանք</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պայմանագրի</w:t>
      </w:r>
      <w:r w:rsidRPr="00C06F98">
        <w:rPr>
          <w:rFonts w:ascii="GHEA Grapalat" w:hAnsi="GHEA Grapalat" w:cs="Arial"/>
          <w:sz w:val="20"/>
          <w:szCs w:val="20"/>
          <w:lang w:val="hy-AM"/>
        </w:rPr>
        <w:t xml:space="preserve"> 5.1 </w:t>
      </w:r>
      <w:r w:rsidRPr="00C06F98">
        <w:rPr>
          <w:rFonts w:ascii="GHEA Grapalat" w:hAnsi="GHEA Grapalat" w:cs="Sylfaen"/>
          <w:sz w:val="20"/>
          <w:szCs w:val="20"/>
          <w:lang w:val="hy-AM"/>
        </w:rPr>
        <w:t>կետում</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գումարի</w:t>
      </w:r>
      <w:r w:rsidRPr="00C06F98">
        <w:rPr>
          <w:rFonts w:ascii="GHEA Grapalat" w:hAnsi="GHEA Grapalat" w:cs="Arial"/>
          <w:sz w:val="20"/>
          <w:szCs w:val="20"/>
          <w:lang w:val="hy-AM"/>
        </w:rPr>
        <w:t xml:space="preserve"> </w:t>
      </w:r>
      <w:r w:rsidR="006C5F59">
        <w:rPr>
          <w:rFonts w:ascii="GHEA Grapalat" w:hAnsi="GHEA Grapalat" w:cs="Times Armenian"/>
          <w:b/>
          <w:bCs/>
          <w:sz w:val="20"/>
          <w:szCs w:val="20"/>
          <w:lang w:val="hy-AM"/>
        </w:rPr>
        <w:t>10</w:t>
      </w:r>
      <w:r w:rsidR="00113615" w:rsidRPr="00C06F98">
        <w:rPr>
          <w:rFonts w:ascii="GHEA Grapalat" w:hAnsi="GHEA Grapalat" w:cs="Times Armenian"/>
          <w:b/>
          <w:bCs/>
          <w:sz w:val="20"/>
          <w:szCs w:val="20"/>
          <w:lang w:val="hy-AM"/>
        </w:rPr>
        <w:t xml:space="preserve"> (</w:t>
      </w:r>
      <w:r w:rsidR="006C5F59">
        <w:rPr>
          <w:rFonts w:ascii="GHEA Grapalat" w:hAnsi="GHEA Grapalat" w:cs="Sylfaen"/>
          <w:b/>
          <w:bCs/>
          <w:sz w:val="20"/>
          <w:szCs w:val="20"/>
          <w:lang w:val="hy-AM"/>
        </w:rPr>
        <w:t>տաս</w:t>
      </w:r>
      <w:r w:rsidR="00010F93">
        <w:rPr>
          <w:rFonts w:ascii="GHEA Grapalat" w:hAnsi="GHEA Grapalat" w:cs="Sylfaen"/>
          <w:b/>
          <w:bCs/>
          <w:sz w:val="20"/>
          <w:szCs w:val="20"/>
          <w:lang w:val="hy-AM"/>
        </w:rPr>
        <w:t>ը</w:t>
      </w:r>
      <w:r w:rsidR="00113615" w:rsidRPr="00C06F98">
        <w:rPr>
          <w:rFonts w:ascii="GHEA Grapalat" w:hAnsi="GHEA Grapalat" w:cs="Arial"/>
          <w:b/>
          <w:bCs/>
          <w:sz w:val="20"/>
          <w:szCs w:val="20"/>
          <w:lang w:val="hy-AM"/>
        </w:rPr>
        <w:t>)</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տոկոսի</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չափով:</w:t>
      </w:r>
      <w:r w:rsidR="00C07E00" w:rsidRPr="00C06F98">
        <w:rPr>
          <w:rStyle w:val="FootnoteReference"/>
          <w:rFonts w:ascii="GHEA Grapalat" w:hAnsi="GHEA Grapalat" w:cs="Sylfaen"/>
          <w:sz w:val="20"/>
          <w:szCs w:val="20"/>
          <w:lang w:val="hy-AM"/>
        </w:rPr>
        <w:footnoteReference w:id="22"/>
      </w:r>
      <w:r w:rsidR="00C07E00" w:rsidRPr="00C06F98">
        <w:rPr>
          <w:rFonts w:ascii="GHEA Grapalat" w:hAnsi="GHEA Grapalat"/>
          <w:sz w:val="20"/>
          <w:lang w:val="hy-AM"/>
        </w:rPr>
        <w:t xml:space="preserve"> </w:t>
      </w:r>
      <w:r w:rsidRPr="00C06F98">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sz w:val="20"/>
          <w:szCs w:val="20"/>
          <w:lang w:val="hy-AM"/>
        </w:rPr>
        <w:t>6.4</w:t>
      </w:r>
      <w:r w:rsidRPr="00C06F98">
        <w:rPr>
          <w:rFonts w:ascii="GHEA Grapalat" w:hAnsi="GHEA Grapalat"/>
          <w:sz w:val="20"/>
          <w:szCs w:val="20"/>
          <w:lang w:val="hy-AM"/>
        </w:rPr>
        <w:tab/>
        <w:t>Պ</w:t>
      </w:r>
      <w:r w:rsidRPr="00C06F98">
        <w:rPr>
          <w:rFonts w:ascii="GHEA Grapalat" w:hAnsi="GHEA Grapalat" w:cs="Sylfaen"/>
          <w:sz w:val="20"/>
          <w:szCs w:val="20"/>
          <w:lang w:val="hy-AM"/>
        </w:rPr>
        <w:t>այմանագրի</w:t>
      </w:r>
      <w:r w:rsidR="002D5ECD" w:rsidRPr="00C06F98">
        <w:rPr>
          <w:rFonts w:ascii="GHEA Grapalat" w:hAnsi="GHEA Grapalat" w:cs="Times Armenian"/>
          <w:sz w:val="20"/>
          <w:szCs w:val="20"/>
          <w:lang w:val="hy-AM"/>
        </w:rPr>
        <w:t xml:space="preserve"> 6.2</w:t>
      </w:r>
      <w:r w:rsidR="003814AF" w:rsidRPr="00C06F98">
        <w:rPr>
          <w:rFonts w:ascii="GHEA Grapalat" w:hAnsi="GHEA Grapalat" w:cs="Sylfaen"/>
          <w:sz w:val="20"/>
          <w:szCs w:val="20"/>
          <w:lang w:val="hy-AM"/>
        </w:rPr>
        <w:t>,</w:t>
      </w:r>
      <w:r w:rsidRPr="00C06F98">
        <w:rPr>
          <w:rFonts w:ascii="GHEA Grapalat" w:hAnsi="GHEA Grapalat" w:cs="Times Armenian"/>
          <w:sz w:val="20"/>
          <w:szCs w:val="20"/>
          <w:lang w:val="hy-AM"/>
        </w:rPr>
        <w:t xml:space="preserve"> 6.3 </w:t>
      </w:r>
      <w:r w:rsidR="003814AF" w:rsidRPr="00C06F98">
        <w:rPr>
          <w:rFonts w:ascii="GHEA Grapalat" w:hAnsi="GHEA Grapalat" w:cs="Times Armenian"/>
          <w:sz w:val="20"/>
          <w:szCs w:val="20"/>
          <w:lang w:val="hy-AM"/>
        </w:rPr>
        <w:t xml:space="preserve"> և 6.5.1 </w:t>
      </w:r>
      <w:r w:rsidRPr="00C06F98">
        <w:rPr>
          <w:rFonts w:ascii="GHEA Grapalat" w:hAnsi="GHEA Grapalat" w:cs="Sylfaen"/>
          <w:sz w:val="20"/>
          <w:szCs w:val="20"/>
          <w:lang w:val="hy-AM"/>
        </w:rPr>
        <w:t>կետերով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տույժը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տուգանքը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հաշվարկվում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հաշվանցվում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Կապալառուին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վճարվող</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գումարների</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հետ</w:t>
      </w:r>
      <w:r w:rsidRPr="00C06F98">
        <w:rPr>
          <w:rFonts w:ascii="GHEA Grapalat" w:hAnsi="GHEA Grapalat" w:cs="Tahoma"/>
          <w:sz w:val="20"/>
          <w:szCs w:val="20"/>
          <w:lang w:val="hy-AM"/>
        </w:rPr>
        <w:t>։</w:t>
      </w:r>
    </w:p>
    <w:p w14:paraId="0664C343" w14:textId="27CE7F75" w:rsidR="00F02279" w:rsidRPr="00C06F98" w:rsidRDefault="00F02279" w:rsidP="00F02279">
      <w:pPr>
        <w:tabs>
          <w:tab w:val="left" w:pos="1276"/>
        </w:tabs>
        <w:ind w:firstLine="720"/>
        <w:jc w:val="both"/>
        <w:rPr>
          <w:rFonts w:ascii="GHEA Grapalat" w:hAnsi="GHEA Grapalat" w:cs="Tahoma"/>
          <w:sz w:val="20"/>
          <w:szCs w:val="20"/>
          <w:lang w:val="hy-AM"/>
        </w:rPr>
      </w:pPr>
      <w:r w:rsidRPr="00C06F98">
        <w:rPr>
          <w:rFonts w:ascii="GHEA Grapalat" w:hAnsi="GHEA Grapalat"/>
          <w:sz w:val="20"/>
          <w:szCs w:val="20"/>
          <w:lang w:val="hy-AM"/>
        </w:rPr>
        <w:t>6.5</w:t>
      </w:r>
      <w:r w:rsidRPr="00C06F98">
        <w:rPr>
          <w:rFonts w:ascii="GHEA Grapalat" w:hAnsi="GHEA Grapalat"/>
          <w:sz w:val="20"/>
          <w:szCs w:val="20"/>
          <w:lang w:val="hy-AM"/>
        </w:rPr>
        <w:tab/>
      </w:r>
      <w:r w:rsidRPr="00C06F98">
        <w:rPr>
          <w:rFonts w:ascii="GHEA Grapalat" w:hAnsi="GHEA Grapalat" w:cs="Sylfaen"/>
          <w:sz w:val="20"/>
          <w:szCs w:val="20"/>
          <w:lang w:val="hy-AM"/>
        </w:rPr>
        <w:t>Պատվիրատուի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կողմից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պայմանագրի</w:t>
      </w:r>
      <w:r w:rsidRPr="00C06F98">
        <w:rPr>
          <w:rFonts w:ascii="GHEA Grapalat" w:hAnsi="GHEA Grapalat" w:cs="Times Armenian"/>
          <w:sz w:val="20"/>
          <w:szCs w:val="20"/>
          <w:lang w:val="hy-AM"/>
        </w:rPr>
        <w:t xml:space="preserve"> 5.3 </w:t>
      </w:r>
      <w:r w:rsidRPr="00C06F98">
        <w:rPr>
          <w:rFonts w:ascii="GHEA Grapalat" w:hAnsi="GHEA Grapalat" w:cs="Sylfaen"/>
          <w:sz w:val="20"/>
          <w:szCs w:val="20"/>
          <w:lang w:val="hy-AM"/>
        </w:rPr>
        <w:t>կետով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նախատեսված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ժամկետների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խախտման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համար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Պատվիրատուի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նկատմամբ</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յուրաքանչյուր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ուշացված</w:t>
      </w:r>
      <w:r w:rsidRPr="00C06F98">
        <w:rPr>
          <w:rFonts w:ascii="GHEA Grapalat" w:hAnsi="GHEA Grapalat" w:cs="Times Armenian"/>
          <w:sz w:val="20"/>
          <w:szCs w:val="20"/>
          <w:lang w:val="hy-AM"/>
        </w:rPr>
        <w:t xml:space="preserve"> աշխատանքային </w:t>
      </w:r>
      <w:r w:rsidRPr="00C06F98">
        <w:rPr>
          <w:rFonts w:ascii="GHEA Grapalat" w:hAnsi="GHEA Grapalat" w:cs="Sylfaen"/>
          <w:sz w:val="20"/>
          <w:szCs w:val="20"/>
          <w:lang w:val="hy-AM"/>
        </w:rPr>
        <w:t>օրվա</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համար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հաշվարկվում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տույժ</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վճարման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ենթակա</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սակայն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չվճարված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գումարի</w:t>
      </w:r>
      <w:r w:rsidRPr="00C06F98">
        <w:rPr>
          <w:rFonts w:ascii="GHEA Grapalat" w:hAnsi="GHEA Grapalat" w:cs="Times Armenian"/>
          <w:sz w:val="20"/>
          <w:szCs w:val="20"/>
          <w:lang w:val="hy-AM"/>
        </w:rPr>
        <w:t xml:space="preserve"> 0,05 (</w:t>
      </w:r>
      <w:r w:rsidRPr="00C06F98">
        <w:rPr>
          <w:rFonts w:ascii="GHEA Grapalat" w:hAnsi="GHEA Grapalat" w:cs="Sylfaen"/>
          <w:sz w:val="20"/>
          <w:szCs w:val="20"/>
          <w:lang w:val="hy-AM"/>
        </w:rPr>
        <w:t>զրո</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ամբողջ</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հինգ</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հարյուրերորդական</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տոկոսի</w:t>
      </w:r>
      <w:r w:rsidRPr="00C06F98" w:rsidDel="007472F1">
        <w:rPr>
          <w:rFonts w:ascii="GHEA Grapalat" w:hAnsi="GHEA Grapalat" w:cs="Times Armenian"/>
          <w:sz w:val="20"/>
          <w:szCs w:val="20"/>
          <w:lang w:val="hy-AM"/>
        </w:rPr>
        <w:t xml:space="preserve"> </w:t>
      </w:r>
      <w:r w:rsidRPr="00C06F98">
        <w:rPr>
          <w:rFonts w:ascii="GHEA Grapalat" w:hAnsi="GHEA Grapalat" w:cs="Sylfaen"/>
          <w:sz w:val="20"/>
          <w:szCs w:val="20"/>
          <w:lang w:val="hy-AM"/>
        </w:rPr>
        <w:t>չափով</w:t>
      </w:r>
      <w:r w:rsidRPr="00C06F98">
        <w:rPr>
          <w:rFonts w:ascii="GHEA Grapalat" w:hAnsi="GHEA Grapalat" w:cs="Tahoma"/>
          <w:sz w:val="20"/>
          <w:szCs w:val="20"/>
          <w:lang w:val="hy-AM"/>
        </w:rPr>
        <w:t>։</w:t>
      </w:r>
    </w:p>
    <w:p w14:paraId="2D695CA3" w14:textId="5E9F2EB4" w:rsidR="00CA24B0" w:rsidRPr="00C06F98" w:rsidRDefault="00993BA8" w:rsidP="00CA24B0">
      <w:pPr>
        <w:pStyle w:val="NormalWeb"/>
        <w:shd w:val="clear" w:color="auto" w:fill="FFFFFF"/>
        <w:spacing w:before="0" w:beforeAutospacing="0" w:after="0" w:afterAutospacing="0"/>
        <w:ind w:firstLine="375"/>
        <w:jc w:val="both"/>
        <w:rPr>
          <w:rFonts w:ascii="GHEA Grapalat" w:hAnsi="GHEA Grapalat"/>
          <w:lang w:val="hy-AM"/>
        </w:rPr>
      </w:pPr>
      <w:r w:rsidRPr="00C06F98">
        <w:rPr>
          <w:rFonts w:ascii="GHEA Grapalat" w:hAnsi="GHEA Grapalat" w:cs="Sylfaen"/>
          <w:sz w:val="20"/>
          <w:szCs w:val="20"/>
          <w:lang w:val="hy-AM"/>
        </w:rPr>
        <w:t xml:space="preserve">6.5.1 </w:t>
      </w:r>
      <w:r w:rsidR="00CA24B0" w:rsidRPr="00C06F98">
        <w:rPr>
          <w:rFonts w:ascii="GHEA Grapalat" w:hAnsi="GHEA Grapalat" w:cs="Sylfaen"/>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C06F98">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C06F98">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07E00" w:rsidRPr="00C06F98">
        <w:rPr>
          <w:rStyle w:val="FootnoteReference"/>
          <w:rFonts w:ascii="GHEA Grapalat" w:hAnsi="GHEA Grapalat" w:cs="Sylfaen"/>
          <w:sz w:val="20"/>
          <w:szCs w:val="20"/>
          <w:lang w:val="hy-AM"/>
        </w:rPr>
        <w:footnoteReference w:id="23"/>
      </w:r>
      <w:r w:rsidR="00CA24B0" w:rsidRPr="00C06F98">
        <w:rPr>
          <w:rFonts w:ascii="GHEA Grapalat" w:hAnsi="GHEA Grapalat"/>
          <w:lang w:val="hy-AM"/>
        </w:rPr>
        <w:t>.</w:t>
      </w:r>
    </w:p>
    <w:p w14:paraId="6AAC2476" w14:textId="77777777" w:rsidR="00E977C6" w:rsidRPr="00C06F98" w:rsidRDefault="00E977C6" w:rsidP="00CA24B0">
      <w:pPr>
        <w:pStyle w:val="NormalWeb"/>
        <w:shd w:val="clear" w:color="auto" w:fill="FFFFFF"/>
        <w:spacing w:before="0" w:beforeAutospacing="0" w:after="0" w:afterAutospacing="0"/>
        <w:ind w:firstLine="375"/>
        <w:jc w:val="both"/>
        <w:rPr>
          <w:rFonts w:ascii="GHEA Grapalat" w:hAnsi="GHEA Grapalat"/>
          <w:lang w:val="hy-AM"/>
        </w:rPr>
      </w:pPr>
    </w:p>
    <w:tbl>
      <w:tblPr>
        <w:tblW w:w="9999" w:type="dxa"/>
        <w:tblInd w:w="265" w:type="dxa"/>
        <w:tblLook w:val="04A0" w:firstRow="1" w:lastRow="0" w:firstColumn="1" w:lastColumn="0" w:noHBand="0" w:noVBand="1"/>
      </w:tblPr>
      <w:tblGrid>
        <w:gridCol w:w="720"/>
        <w:gridCol w:w="5490"/>
        <w:gridCol w:w="3789"/>
      </w:tblGrid>
      <w:tr w:rsidR="006C5F59" w:rsidRPr="009B5DBB" w14:paraId="2C431862" w14:textId="77777777" w:rsidTr="006C5F59">
        <w:trPr>
          <w:trHeight w:val="300"/>
        </w:trPr>
        <w:tc>
          <w:tcPr>
            <w:tcW w:w="720" w:type="dxa"/>
            <w:tcBorders>
              <w:top w:val="single" w:sz="4" w:space="0" w:color="auto"/>
              <w:left w:val="single" w:sz="4" w:space="0" w:color="auto"/>
              <w:bottom w:val="single" w:sz="4" w:space="0" w:color="auto"/>
              <w:right w:val="single" w:sz="4" w:space="0" w:color="auto"/>
            </w:tcBorders>
            <w:noWrap/>
            <w:vAlign w:val="center"/>
            <w:hideMark/>
          </w:tcPr>
          <w:p w14:paraId="5CB6C9C2" w14:textId="77777777" w:rsidR="006C5F59" w:rsidRPr="009B5DBB" w:rsidRDefault="006C5F59" w:rsidP="008E2F42">
            <w:pPr>
              <w:jc w:val="center"/>
              <w:rPr>
                <w:rFonts w:ascii="GHEA Grapalat" w:hAnsi="GHEA Grapalat" w:cs="Sylfaen"/>
                <w:sz w:val="20"/>
                <w:szCs w:val="20"/>
                <w:lang w:val="hy-AM"/>
              </w:rPr>
            </w:pPr>
            <w:r w:rsidRPr="009B5DBB">
              <w:rPr>
                <w:rFonts w:ascii="GHEA Grapalat" w:hAnsi="GHEA Grapalat" w:cs="Sylfaen"/>
                <w:sz w:val="20"/>
                <w:szCs w:val="20"/>
                <w:lang w:val="hy-AM"/>
              </w:rPr>
              <w:t>N</w:t>
            </w:r>
          </w:p>
        </w:tc>
        <w:tc>
          <w:tcPr>
            <w:tcW w:w="5490" w:type="dxa"/>
            <w:tcBorders>
              <w:top w:val="single" w:sz="4" w:space="0" w:color="auto"/>
              <w:left w:val="nil"/>
              <w:bottom w:val="single" w:sz="4" w:space="0" w:color="auto"/>
              <w:right w:val="single" w:sz="4" w:space="0" w:color="auto"/>
            </w:tcBorders>
            <w:noWrap/>
            <w:vAlign w:val="bottom"/>
            <w:hideMark/>
          </w:tcPr>
          <w:p w14:paraId="6B67034C" w14:textId="77777777" w:rsidR="006C5F59" w:rsidRPr="009B5DBB" w:rsidRDefault="006C5F59" w:rsidP="008E2F42">
            <w:pPr>
              <w:jc w:val="center"/>
              <w:rPr>
                <w:rFonts w:ascii="GHEA Grapalat" w:hAnsi="GHEA Grapalat" w:cs="Sylfaen"/>
                <w:sz w:val="20"/>
                <w:szCs w:val="20"/>
                <w:lang w:val="hy-AM"/>
              </w:rPr>
            </w:pPr>
            <w:r w:rsidRPr="009B5DBB">
              <w:rPr>
                <w:rFonts w:ascii="GHEA Grapalat" w:hAnsi="GHEA Grapalat" w:cs="Sylfaen"/>
                <w:sz w:val="20"/>
                <w:szCs w:val="20"/>
                <w:lang w:val="hy-AM"/>
              </w:rPr>
              <w:t>Խախտումը</w:t>
            </w:r>
          </w:p>
        </w:tc>
        <w:tc>
          <w:tcPr>
            <w:tcW w:w="3789" w:type="dxa"/>
            <w:tcBorders>
              <w:top w:val="single" w:sz="4" w:space="0" w:color="auto"/>
              <w:left w:val="nil"/>
              <w:bottom w:val="single" w:sz="4" w:space="0" w:color="auto"/>
              <w:right w:val="single" w:sz="4" w:space="0" w:color="auto"/>
            </w:tcBorders>
            <w:noWrap/>
            <w:vAlign w:val="bottom"/>
            <w:hideMark/>
          </w:tcPr>
          <w:p w14:paraId="69F6630F" w14:textId="77777777" w:rsidR="006C5F59" w:rsidRPr="009B5DBB" w:rsidRDefault="006C5F59" w:rsidP="008E2F42">
            <w:pPr>
              <w:jc w:val="center"/>
              <w:rPr>
                <w:rFonts w:ascii="GHEA Grapalat" w:hAnsi="GHEA Grapalat" w:cs="Sylfaen"/>
                <w:sz w:val="20"/>
                <w:szCs w:val="20"/>
                <w:lang w:val="hy-AM"/>
              </w:rPr>
            </w:pPr>
            <w:r w:rsidRPr="009B5DBB">
              <w:rPr>
                <w:rFonts w:ascii="GHEA Grapalat" w:hAnsi="GHEA Grapalat" w:cs="Sylfaen"/>
                <w:sz w:val="20"/>
                <w:szCs w:val="20"/>
                <w:lang w:val="hy-AM"/>
              </w:rPr>
              <w:t>Պատասխանատվությունը</w:t>
            </w:r>
          </w:p>
        </w:tc>
      </w:tr>
      <w:tr w:rsidR="006C5F59" w:rsidRPr="009B5DBB" w14:paraId="28BD3CF7" w14:textId="77777777" w:rsidTr="006C5F59">
        <w:trPr>
          <w:trHeight w:val="474"/>
        </w:trPr>
        <w:tc>
          <w:tcPr>
            <w:tcW w:w="720" w:type="dxa"/>
            <w:tcBorders>
              <w:top w:val="nil"/>
              <w:left w:val="single" w:sz="4" w:space="0" w:color="auto"/>
              <w:bottom w:val="single" w:sz="4" w:space="0" w:color="auto"/>
              <w:right w:val="single" w:sz="4" w:space="0" w:color="auto"/>
            </w:tcBorders>
            <w:noWrap/>
            <w:vAlign w:val="center"/>
            <w:hideMark/>
          </w:tcPr>
          <w:p w14:paraId="250B2A97" w14:textId="77777777" w:rsidR="006C5F59" w:rsidRPr="009B5DBB" w:rsidRDefault="006C5F59" w:rsidP="008E2F42">
            <w:pPr>
              <w:jc w:val="center"/>
              <w:rPr>
                <w:rFonts w:ascii="GHEA Grapalat" w:hAnsi="GHEA Grapalat" w:cs="Sylfaen"/>
                <w:sz w:val="20"/>
                <w:szCs w:val="20"/>
                <w:lang w:val="hy-AM"/>
              </w:rPr>
            </w:pPr>
            <w:r w:rsidRPr="009B5DBB">
              <w:rPr>
                <w:rFonts w:ascii="GHEA Grapalat" w:hAnsi="GHEA Grapalat" w:cs="Sylfaen"/>
                <w:sz w:val="20"/>
                <w:szCs w:val="20"/>
                <w:lang w:val="hy-AM"/>
              </w:rPr>
              <w:t>1</w:t>
            </w:r>
          </w:p>
        </w:tc>
        <w:tc>
          <w:tcPr>
            <w:tcW w:w="5490" w:type="dxa"/>
            <w:tcBorders>
              <w:top w:val="nil"/>
              <w:left w:val="nil"/>
              <w:bottom w:val="single" w:sz="4" w:space="0" w:color="auto"/>
              <w:right w:val="single" w:sz="4" w:space="0" w:color="auto"/>
            </w:tcBorders>
            <w:vAlign w:val="center"/>
          </w:tcPr>
          <w:p w14:paraId="386DA52B" w14:textId="77777777" w:rsidR="006C5F59" w:rsidRPr="009B5DBB" w:rsidRDefault="006C5F59" w:rsidP="008E2F42">
            <w:pPr>
              <w:rPr>
                <w:rFonts w:ascii="GHEA Grapalat" w:hAnsi="GHEA Grapalat" w:cs="Sylfaen"/>
                <w:sz w:val="20"/>
                <w:szCs w:val="20"/>
                <w:lang w:val="hy-AM"/>
              </w:rPr>
            </w:pPr>
            <w:r w:rsidRPr="009B5DBB">
              <w:rPr>
                <w:rFonts w:ascii="GHEA Grapalat" w:hAnsi="GHEA Grapalat" w:cs="Sylfaen"/>
                <w:sz w:val="20"/>
                <w:szCs w:val="20"/>
                <w:lang w:val="hy-AM"/>
              </w:rPr>
              <w:t>Շինարարական հրապարակի ոչ պատշաճ՝</w:t>
            </w:r>
          </w:p>
        </w:tc>
        <w:tc>
          <w:tcPr>
            <w:tcW w:w="3789" w:type="dxa"/>
            <w:tcBorders>
              <w:top w:val="single" w:sz="4" w:space="0" w:color="auto"/>
              <w:left w:val="nil"/>
              <w:bottom w:val="single" w:sz="4" w:space="0" w:color="auto"/>
              <w:right w:val="single" w:sz="4" w:space="0" w:color="auto"/>
            </w:tcBorders>
            <w:vAlign w:val="center"/>
            <w:hideMark/>
          </w:tcPr>
          <w:p w14:paraId="616632F1" w14:textId="77777777" w:rsidR="006C5F59" w:rsidRPr="009B5DBB" w:rsidRDefault="006C5F59" w:rsidP="008E2F42">
            <w:pPr>
              <w:jc w:val="center"/>
              <w:rPr>
                <w:rFonts w:ascii="GHEA Grapalat" w:hAnsi="GHEA Grapalat" w:cs="Sylfaen"/>
                <w:sz w:val="20"/>
                <w:szCs w:val="20"/>
                <w:lang w:val="hy-AM"/>
              </w:rPr>
            </w:pPr>
          </w:p>
        </w:tc>
      </w:tr>
      <w:tr w:rsidR="006C5F59" w:rsidRPr="009B5DBB" w14:paraId="40E44500" w14:textId="77777777" w:rsidTr="006C5F59">
        <w:trPr>
          <w:trHeight w:val="717"/>
        </w:trPr>
        <w:tc>
          <w:tcPr>
            <w:tcW w:w="720" w:type="dxa"/>
            <w:tcBorders>
              <w:top w:val="nil"/>
              <w:left w:val="single" w:sz="4" w:space="0" w:color="auto"/>
              <w:bottom w:val="single" w:sz="4" w:space="0" w:color="auto"/>
              <w:right w:val="single" w:sz="4" w:space="0" w:color="auto"/>
            </w:tcBorders>
            <w:noWrap/>
            <w:vAlign w:val="center"/>
            <w:hideMark/>
          </w:tcPr>
          <w:p w14:paraId="7ED89B68" w14:textId="77777777" w:rsidR="006C5F59" w:rsidRPr="009B5DBB" w:rsidRDefault="006C5F59" w:rsidP="008E2F42">
            <w:pPr>
              <w:jc w:val="center"/>
              <w:rPr>
                <w:rFonts w:ascii="GHEA Grapalat" w:hAnsi="GHEA Grapalat" w:cs="Sylfaen"/>
                <w:sz w:val="20"/>
                <w:szCs w:val="20"/>
                <w:lang w:val="hy-AM"/>
              </w:rPr>
            </w:pPr>
            <w:r w:rsidRPr="009B5DBB">
              <w:rPr>
                <w:rFonts w:ascii="GHEA Grapalat" w:hAnsi="GHEA Grapalat" w:cs="Sylfaen"/>
                <w:sz w:val="20"/>
                <w:szCs w:val="20"/>
                <w:lang w:val="hy-AM"/>
              </w:rPr>
              <w:t>1.1</w:t>
            </w:r>
          </w:p>
        </w:tc>
        <w:tc>
          <w:tcPr>
            <w:tcW w:w="5490" w:type="dxa"/>
            <w:tcBorders>
              <w:top w:val="nil"/>
              <w:left w:val="nil"/>
              <w:bottom w:val="single" w:sz="4" w:space="0" w:color="auto"/>
              <w:right w:val="single" w:sz="4" w:space="0" w:color="auto"/>
            </w:tcBorders>
            <w:vAlign w:val="center"/>
          </w:tcPr>
          <w:p w14:paraId="56CED027" w14:textId="77777777" w:rsidR="006C5F59" w:rsidRPr="009B5DBB" w:rsidRDefault="006C5F59" w:rsidP="008E2F42">
            <w:pPr>
              <w:rPr>
                <w:rFonts w:ascii="GHEA Grapalat" w:hAnsi="GHEA Grapalat" w:cs="Sylfaen"/>
                <w:sz w:val="20"/>
                <w:szCs w:val="20"/>
                <w:lang w:val="hy-AM"/>
              </w:rPr>
            </w:pPr>
            <w:r w:rsidRPr="009B5DBB">
              <w:rPr>
                <w:rFonts w:ascii="GHEA Grapalat" w:hAnsi="GHEA Grapalat" w:cs="Sylfaen"/>
                <w:sz w:val="20"/>
                <w:szCs w:val="20"/>
                <w:lang w:val="hy-AM"/>
              </w:rPr>
              <w:t>կազմակերպում</w:t>
            </w:r>
          </w:p>
        </w:tc>
        <w:tc>
          <w:tcPr>
            <w:tcW w:w="3789" w:type="dxa"/>
            <w:tcBorders>
              <w:top w:val="single" w:sz="4" w:space="0" w:color="auto"/>
              <w:left w:val="nil"/>
              <w:bottom w:val="single" w:sz="4" w:space="0" w:color="auto"/>
              <w:right w:val="single" w:sz="4" w:space="0" w:color="auto"/>
            </w:tcBorders>
            <w:vAlign w:val="center"/>
            <w:hideMark/>
          </w:tcPr>
          <w:p w14:paraId="57144D3F" w14:textId="77777777" w:rsidR="006C5F59" w:rsidRPr="009B5DBB" w:rsidRDefault="006C5F59" w:rsidP="008E2F42">
            <w:pPr>
              <w:jc w:val="center"/>
              <w:rPr>
                <w:rFonts w:ascii="GHEA Grapalat" w:hAnsi="GHEA Grapalat" w:cs="Sylfaen"/>
                <w:sz w:val="20"/>
                <w:szCs w:val="20"/>
                <w:lang w:val="hy-AM"/>
              </w:rPr>
            </w:pPr>
            <w:r w:rsidRPr="009B5DBB">
              <w:rPr>
                <w:rFonts w:ascii="GHEA Grapalat" w:hAnsi="GHEA Grapalat" w:cs="Sylfaen"/>
                <w:sz w:val="20"/>
                <w:szCs w:val="20"/>
                <w:lang w:val="hy-AM"/>
              </w:rPr>
              <w:t>Տուգանք - Պայմանագրային գնի 0,5% չափով</w:t>
            </w:r>
          </w:p>
        </w:tc>
      </w:tr>
      <w:tr w:rsidR="006C5F59" w:rsidRPr="009B5DBB" w14:paraId="26DDBCD3" w14:textId="77777777" w:rsidTr="006C5F59">
        <w:trPr>
          <w:trHeight w:val="717"/>
        </w:trPr>
        <w:tc>
          <w:tcPr>
            <w:tcW w:w="720" w:type="dxa"/>
            <w:tcBorders>
              <w:top w:val="nil"/>
              <w:left w:val="single" w:sz="4" w:space="0" w:color="auto"/>
              <w:bottom w:val="single" w:sz="4" w:space="0" w:color="auto"/>
              <w:right w:val="single" w:sz="4" w:space="0" w:color="auto"/>
            </w:tcBorders>
            <w:noWrap/>
            <w:vAlign w:val="center"/>
            <w:hideMark/>
          </w:tcPr>
          <w:p w14:paraId="1037E60C" w14:textId="77777777" w:rsidR="006C5F59" w:rsidRPr="009B5DBB" w:rsidRDefault="006C5F59" w:rsidP="008E2F42">
            <w:pPr>
              <w:jc w:val="center"/>
              <w:rPr>
                <w:rFonts w:ascii="GHEA Grapalat" w:hAnsi="GHEA Grapalat" w:cs="Sylfaen"/>
                <w:sz w:val="20"/>
                <w:szCs w:val="20"/>
                <w:lang w:val="hy-AM"/>
              </w:rPr>
            </w:pPr>
            <w:r w:rsidRPr="009B5DBB">
              <w:rPr>
                <w:rFonts w:ascii="GHEA Grapalat" w:hAnsi="GHEA Grapalat" w:cs="Sylfaen"/>
                <w:sz w:val="20"/>
                <w:szCs w:val="20"/>
                <w:lang w:val="hy-AM"/>
              </w:rPr>
              <w:t>1.2</w:t>
            </w:r>
          </w:p>
        </w:tc>
        <w:tc>
          <w:tcPr>
            <w:tcW w:w="5490" w:type="dxa"/>
            <w:tcBorders>
              <w:top w:val="nil"/>
              <w:left w:val="nil"/>
              <w:bottom w:val="single" w:sz="4" w:space="0" w:color="auto"/>
              <w:right w:val="single" w:sz="4" w:space="0" w:color="auto"/>
            </w:tcBorders>
            <w:vAlign w:val="center"/>
          </w:tcPr>
          <w:p w14:paraId="4B81140E" w14:textId="77777777" w:rsidR="006C5F59" w:rsidRPr="009B5DBB" w:rsidRDefault="006C5F59" w:rsidP="008E2F42">
            <w:pPr>
              <w:rPr>
                <w:rFonts w:ascii="GHEA Grapalat" w:hAnsi="GHEA Grapalat" w:cs="Sylfaen"/>
                <w:sz w:val="20"/>
                <w:szCs w:val="20"/>
                <w:lang w:val="hy-AM"/>
              </w:rPr>
            </w:pPr>
            <w:r w:rsidRPr="009B5DBB">
              <w:rPr>
                <w:rFonts w:ascii="GHEA Grapalat" w:hAnsi="GHEA Grapalat" w:cs="Sylfaen"/>
                <w:sz w:val="20"/>
                <w:szCs w:val="20"/>
                <w:lang w:val="hy-AM"/>
              </w:rPr>
              <w:t>կահավորում</w:t>
            </w:r>
          </w:p>
        </w:tc>
        <w:tc>
          <w:tcPr>
            <w:tcW w:w="3789" w:type="dxa"/>
            <w:tcBorders>
              <w:top w:val="single" w:sz="4" w:space="0" w:color="auto"/>
              <w:left w:val="nil"/>
              <w:bottom w:val="single" w:sz="4" w:space="0" w:color="auto"/>
              <w:right w:val="single" w:sz="4" w:space="0" w:color="auto"/>
            </w:tcBorders>
            <w:noWrap/>
            <w:vAlign w:val="center"/>
            <w:hideMark/>
          </w:tcPr>
          <w:p w14:paraId="31EB31AE" w14:textId="77777777" w:rsidR="006C5F59" w:rsidRPr="009B5DBB" w:rsidRDefault="006C5F59" w:rsidP="008E2F42">
            <w:pPr>
              <w:jc w:val="center"/>
              <w:rPr>
                <w:rFonts w:ascii="GHEA Grapalat" w:hAnsi="GHEA Grapalat" w:cs="Sylfaen"/>
                <w:sz w:val="20"/>
                <w:szCs w:val="20"/>
                <w:lang w:val="hy-AM"/>
              </w:rPr>
            </w:pPr>
            <w:r w:rsidRPr="009B5DBB">
              <w:rPr>
                <w:rFonts w:ascii="GHEA Grapalat" w:hAnsi="GHEA Grapalat" w:cs="Sylfaen"/>
                <w:sz w:val="20"/>
                <w:szCs w:val="20"/>
                <w:lang w:val="hy-AM"/>
              </w:rPr>
              <w:t>Տուգանք - Պայմանագրային գնի 0,5% չափով</w:t>
            </w:r>
          </w:p>
        </w:tc>
      </w:tr>
      <w:tr w:rsidR="006C5F59" w:rsidRPr="009B5DBB" w14:paraId="06938EF8" w14:textId="77777777" w:rsidTr="006C5F59">
        <w:trPr>
          <w:trHeight w:val="900"/>
        </w:trPr>
        <w:tc>
          <w:tcPr>
            <w:tcW w:w="720" w:type="dxa"/>
            <w:tcBorders>
              <w:top w:val="single" w:sz="4" w:space="0" w:color="auto"/>
              <w:left w:val="single" w:sz="4" w:space="0" w:color="auto"/>
              <w:bottom w:val="single" w:sz="4" w:space="0" w:color="auto"/>
              <w:right w:val="single" w:sz="4" w:space="0" w:color="auto"/>
            </w:tcBorders>
            <w:noWrap/>
            <w:vAlign w:val="center"/>
          </w:tcPr>
          <w:p w14:paraId="23A1B19D" w14:textId="77777777" w:rsidR="006C5F59" w:rsidRPr="009B5DBB" w:rsidRDefault="006C5F59" w:rsidP="008E2F42">
            <w:pPr>
              <w:jc w:val="center"/>
              <w:rPr>
                <w:rFonts w:ascii="GHEA Grapalat" w:hAnsi="GHEA Grapalat" w:cs="Sylfaen"/>
                <w:sz w:val="20"/>
                <w:szCs w:val="20"/>
                <w:lang w:val="hy-AM"/>
              </w:rPr>
            </w:pPr>
            <w:r w:rsidRPr="009B5DBB">
              <w:rPr>
                <w:rFonts w:ascii="GHEA Grapalat" w:hAnsi="GHEA Grapalat" w:cs="Sylfaen"/>
                <w:sz w:val="20"/>
                <w:szCs w:val="20"/>
                <w:lang w:val="hy-AM"/>
              </w:rPr>
              <w:t>2</w:t>
            </w:r>
          </w:p>
        </w:tc>
        <w:tc>
          <w:tcPr>
            <w:tcW w:w="5490" w:type="dxa"/>
            <w:tcBorders>
              <w:top w:val="single" w:sz="4" w:space="0" w:color="auto"/>
              <w:left w:val="nil"/>
              <w:bottom w:val="single" w:sz="4" w:space="0" w:color="auto"/>
              <w:right w:val="single" w:sz="4" w:space="0" w:color="auto"/>
            </w:tcBorders>
            <w:vAlign w:val="center"/>
          </w:tcPr>
          <w:p w14:paraId="0D27880A" w14:textId="77777777" w:rsidR="006C5F59" w:rsidRPr="009B5DBB" w:rsidRDefault="006C5F59" w:rsidP="008E2F42">
            <w:pPr>
              <w:rPr>
                <w:rFonts w:ascii="GHEA Grapalat" w:hAnsi="GHEA Grapalat" w:cs="Sylfaen"/>
                <w:sz w:val="20"/>
                <w:szCs w:val="20"/>
                <w:lang w:val="hy-AM"/>
              </w:rPr>
            </w:pPr>
            <w:r w:rsidRPr="009B5DBB">
              <w:rPr>
                <w:rFonts w:ascii="GHEA Grapalat" w:hAnsi="GHEA Grapalat" w:cs="Sylfaen"/>
                <w:sz w:val="20"/>
                <w:szCs w:val="20"/>
                <w:lang w:val="hy-AM"/>
              </w:rPr>
              <w:t>Անվտանգության տեխնիկայի կանոնների չպահպանում</w:t>
            </w:r>
          </w:p>
        </w:tc>
        <w:tc>
          <w:tcPr>
            <w:tcW w:w="3789" w:type="dxa"/>
            <w:tcBorders>
              <w:top w:val="single" w:sz="4" w:space="0" w:color="auto"/>
              <w:left w:val="nil"/>
              <w:bottom w:val="single" w:sz="4" w:space="0" w:color="auto"/>
              <w:right w:val="single" w:sz="4" w:space="0" w:color="auto"/>
            </w:tcBorders>
            <w:noWrap/>
            <w:vAlign w:val="center"/>
          </w:tcPr>
          <w:p w14:paraId="409A9D5B" w14:textId="77777777" w:rsidR="006C5F59" w:rsidRPr="009B5DBB" w:rsidRDefault="006C5F59" w:rsidP="008E2F42">
            <w:pPr>
              <w:jc w:val="center"/>
              <w:rPr>
                <w:rFonts w:ascii="GHEA Grapalat" w:hAnsi="GHEA Grapalat" w:cs="Sylfaen"/>
                <w:sz w:val="20"/>
                <w:szCs w:val="20"/>
                <w:lang w:val="hy-AM"/>
              </w:rPr>
            </w:pPr>
            <w:r w:rsidRPr="009B5DBB">
              <w:rPr>
                <w:rFonts w:ascii="GHEA Grapalat" w:hAnsi="GHEA Grapalat" w:cs="Sylfaen"/>
                <w:sz w:val="20"/>
                <w:szCs w:val="20"/>
                <w:lang w:val="hy-AM"/>
              </w:rPr>
              <w:t>Տուգանք - Պայմանագրային գնի 2% չափով</w:t>
            </w:r>
          </w:p>
        </w:tc>
      </w:tr>
      <w:tr w:rsidR="006C5F59" w:rsidRPr="009B5DBB" w14:paraId="3B69F532" w14:textId="77777777" w:rsidTr="006C5F59">
        <w:trPr>
          <w:trHeight w:val="900"/>
        </w:trPr>
        <w:tc>
          <w:tcPr>
            <w:tcW w:w="720" w:type="dxa"/>
            <w:tcBorders>
              <w:top w:val="single" w:sz="4" w:space="0" w:color="auto"/>
              <w:left w:val="single" w:sz="4" w:space="0" w:color="auto"/>
              <w:bottom w:val="single" w:sz="4" w:space="0" w:color="auto"/>
              <w:right w:val="single" w:sz="4" w:space="0" w:color="auto"/>
            </w:tcBorders>
            <w:noWrap/>
            <w:vAlign w:val="center"/>
          </w:tcPr>
          <w:p w14:paraId="65E06A93" w14:textId="77777777" w:rsidR="006C5F59" w:rsidRPr="009B5DBB" w:rsidRDefault="006C5F59" w:rsidP="008E2F42">
            <w:pPr>
              <w:jc w:val="center"/>
              <w:rPr>
                <w:rFonts w:ascii="GHEA Grapalat" w:hAnsi="GHEA Grapalat" w:cs="Sylfaen"/>
                <w:sz w:val="20"/>
                <w:szCs w:val="20"/>
                <w:lang w:val="hy-AM"/>
              </w:rPr>
            </w:pPr>
            <w:r w:rsidRPr="009B5DBB">
              <w:rPr>
                <w:rFonts w:ascii="GHEA Grapalat" w:hAnsi="GHEA Grapalat" w:cs="Sylfaen"/>
                <w:sz w:val="20"/>
                <w:szCs w:val="20"/>
                <w:lang w:val="hy-AM"/>
              </w:rPr>
              <w:t>3</w:t>
            </w:r>
          </w:p>
        </w:tc>
        <w:tc>
          <w:tcPr>
            <w:tcW w:w="5490" w:type="dxa"/>
            <w:tcBorders>
              <w:top w:val="single" w:sz="4" w:space="0" w:color="auto"/>
              <w:left w:val="nil"/>
              <w:bottom w:val="single" w:sz="4" w:space="0" w:color="auto"/>
              <w:right w:val="single" w:sz="4" w:space="0" w:color="auto"/>
            </w:tcBorders>
            <w:vAlign w:val="center"/>
          </w:tcPr>
          <w:p w14:paraId="6D65893A" w14:textId="77777777" w:rsidR="006C5F59" w:rsidRPr="009B5DBB" w:rsidRDefault="006C5F59" w:rsidP="008E2F42">
            <w:pPr>
              <w:rPr>
                <w:rFonts w:ascii="GHEA Grapalat" w:hAnsi="GHEA Grapalat" w:cs="Sylfaen"/>
                <w:sz w:val="20"/>
                <w:szCs w:val="20"/>
                <w:lang w:val="hy-AM"/>
              </w:rPr>
            </w:pPr>
            <w:r w:rsidRPr="009B5DBB">
              <w:rPr>
                <w:rFonts w:ascii="GHEA Grapalat" w:hAnsi="GHEA Grapalat" w:cs="Sylfaen"/>
                <w:sz w:val="20"/>
                <w:szCs w:val="20"/>
                <w:lang w:val="hy-AM"/>
              </w:rPr>
              <w:t>Սանիտարահիգիենիկ և բնապահպանական (այդ թվում կլիմայի փոփոխության հետ հարմարվողականության միջոցառումների) նորմերի չպահպանում</w:t>
            </w:r>
          </w:p>
        </w:tc>
        <w:tc>
          <w:tcPr>
            <w:tcW w:w="3789" w:type="dxa"/>
            <w:tcBorders>
              <w:top w:val="single" w:sz="4" w:space="0" w:color="auto"/>
              <w:left w:val="nil"/>
              <w:bottom w:val="single" w:sz="4" w:space="0" w:color="auto"/>
              <w:right w:val="single" w:sz="4" w:space="0" w:color="auto"/>
            </w:tcBorders>
            <w:noWrap/>
            <w:vAlign w:val="center"/>
          </w:tcPr>
          <w:p w14:paraId="6B4E71A0" w14:textId="77777777" w:rsidR="006C5F59" w:rsidRPr="009B5DBB" w:rsidRDefault="006C5F59" w:rsidP="008E2F42">
            <w:pPr>
              <w:jc w:val="center"/>
              <w:rPr>
                <w:rFonts w:ascii="GHEA Grapalat" w:hAnsi="GHEA Grapalat" w:cs="Sylfaen"/>
                <w:sz w:val="20"/>
                <w:szCs w:val="20"/>
                <w:lang w:val="hy-AM"/>
              </w:rPr>
            </w:pPr>
            <w:r w:rsidRPr="009B5DBB">
              <w:rPr>
                <w:rFonts w:ascii="GHEA Grapalat" w:hAnsi="GHEA Grapalat" w:cs="Sylfaen"/>
                <w:sz w:val="20"/>
                <w:szCs w:val="20"/>
                <w:lang w:val="hy-AM"/>
              </w:rPr>
              <w:t>Տուգանք - Պայմանագրային գնի 0,5% չափով</w:t>
            </w:r>
          </w:p>
        </w:tc>
      </w:tr>
    </w:tbl>
    <w:p w14:paraId="290455D1" w14:textId="77777777" w:rsidR="007C26B7" w:rsidRPr="00C06F98" w:rsidRDefault="007C26B7" w:rsidP="00F02279">
      <w:pPr>
        <w:tabs>
          <w:tab w:val="left" w:pos="1276"/>
        </w:tabs>
        <w:ind w:firstLine="720"/>
        <w:jc w:val="both"/>
        <w:rPr>
          <w:rFonts w:ascii="GHEA Grapalat" w:hAnsi="GHEA Grapalat"/>
          <w:sz w:val="20"/>
          <w:szCs w:val="20"/>
          <w:lang w:val="hy-AM"/>
        </w:rPr>
      </w:pPr>
    </w:p>
    <w:p w14:paraId="62A3A3F3" w14:textId="2EC07990"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sz w:val="20"/>
          <w:szCs w:val="20"/>
          <w:lang w:val="hy-AM"/>
        </w:rPr>
        <w:t>6.6</w:t>
      </w:r>
      <w:r w:rsidRPr="00C06F98">
        <w:rPr>
          <w:rFonts w:ascii="GHEA Grapalat" w:hAnsi="GHEA Grapalat"/>
          <w:sz w:val="20"/>
          <w:szCs w:val="20"/>
          <w:lang w:val="hy-AM"/>
        </w:rPr>
        <w:tab/>
        <w:t>Պ</w:t>
      </w:r>
      <w:r w:rsidRPr="00C06F98">
        <w:rPr>
          <w:rFonts w:ascii="GHEA Grapalat" w:hAnsi="GHEA Grapalat" w:cs="Sylfaen"/>
          <w:sz w:val="20"/>
          <w:szCs w:val="20"/>
          <w:lang w:val="hy-AM"/>
        </w:rPr>
        <w:t>այամանագրով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չնախատեսված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դեպքերում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կողմերն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իրենց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պարտավորությունները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չկատարելու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ոչ</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պատշաճ</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կատարելու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համար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պատասխանատվություն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կրում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ՀՀ</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օրենսդրությամբ</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սահմանված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կարգով</w:t>
      </w:r>
      <w:r w:rsidRPr="00C06F98">
        <w:rPr>
          <w:rFonts w:ascii="GHEA Grapalat" w:hAnsi="GHEA Grapalat" w:cs="Tahoma"/>
          <w:sz w:val="20"/>
          <w:szCs w:val="20"/>
          <w:lang w:val="hy-AM"/>
        </w:rPr>
        <w:t>։</w:t>
      </w:r>
    </w:p>
    <w:p w14:paraId="3AD58D79" w14:textId="77777777"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sz w:val="20"/>
          <w:szCs w:val="20"/>
          <w:lang w:val="hy-AM"/>
        </w:rPr>
        <w:t>6.7</w:t>
      </w:r>
      <w:r w:rsidRPr="00C06F98">
        <w:rPr>
          <w:rFonts w:ascii="GHEA Grapalat" w:hAnsi="GHEA Grapalat"/>
          <w:sz w:val="20"/>
          <w:szCs w:val="20"/>
          <w:lang w:val="hy-AM"/>
        </w:rPr>
        <w:tab/>
      </w:r>
      <w:r w:rsidRPr="00C06F98">
        <w:rPr>
          <w:rFonts w:ascii="GHEA Grapalat" w:hAnsi="GHEA Grapalat" w:cs="Sylfaen"/>
          <w:sz w:val="20"/>
          <w:szCs w:val="20"/>
          <w:lang w:val="hy-AM"/>
        </w:rPr>
        <w:t>Տույժերի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կամ</w:t>
      </w:r>
      <w:r w:rsidRPr="00C06F98">
        <w:rPr>
          <w:rFonts w:ascii="GHEA Grapalat" w:hAnsi="GHEA Grapalat" w:cs="Arial"/>
          <w:sz w:val="20"/>
          <w:szCs w:val="20"/>
          <w:lang w:val="hy-AM"/>
        </w:rPr>
        <w:t>)</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տուգանքների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վճարումը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կողմերին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չի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ազատում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իրենց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պայմանագրային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պարտավորությունները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կատարելուց</w:t>
      </w:r>
      <w:r w:rsidRPr="00C06F98">
        <w:rPr>
          <w:rFonts w:ascii="GHEA Grapalat" w:hAnsi="GHEA Grapalat" w:cs="Tahoma"/>
          <w:sz w:val="20"/>
          <w:szCs w:val="20"/>
          <w:lang w:val="hy-AM"/>
        </w:rPr>
        <w:t>։</w:t>
      </w:r>
      <w:r w:rsidRPr="00C06F98">
        <w:rPr>
          <w:rFonts w:ascii="GHEA Grapalat" w:hAnsi="GHEA Grapalat"/>
          <w:sz w:val="20"/>
          <w:szCs w:val="20"/>
          <w:lang w:val="hy-AM"/>
        </w:rPr>
        <w:t xml:space="preserve"> </w:t>
      </w:r>
      <w:r w:rsidRPr="00C06F98">
        <w:rPr>
          <w:rFonts w:ascii="GHEA Grapalat" w:hAnsi="GHEA Grapalat"/>
          <w:sz w:val="20"/>
          <w:szCs w:val="20"/>
          <w:lang w:val="hy-AM"/>
        </w:rPr>
        <w:tab/>
      </w:r>
    </w:p>
    <w:p w14:paraId="2DA13FE3" w14:textId="77777777" w:rsidR="00F02279" w:rsidRPr="00C06F98" w:rsidRDefault="00F02279" w:rsidP="00F02279">
      <w:pPr>
        <w:tabs>
          <w:tab w:val="left" w:pos="1276"/>
        </w:tabs>
        <w:ind w:firstLine="720"/>
        <w:jc w:val="both"/>
        <w:rPr>
          <w:rFonts w:ascii="GHEA Grapalat" w:hAnsi="GHEA Grapalat"/>
          <w:sz w:val="20"/>
          <w:szCs w:val="20"/>
          <w:lang w:val="hy-AM"/>
        </w:rPr>
      </w:pPr>
    </w:p>
    <w:p w14:paraId="1E1CB4A5" w14:textId="77777777" w:rsidR="00F02279" w:rsidRPr="00C06F98" w:rsidRDefault="00F02279" w:rsidP="00F02279">
      <w:pPr>
        <w:tabs>
          <w:tab w:val="left" w:pos="1276"/>
        </w:tabs>
        <w:ind w:firstLine="720"/>
        <w:jc w:val="both"/>
        <w:rPr>
          <w:rFonts w:ascii="GHEA Grapalat" w:hAnsi="GHEA Grapalat"/>
          <w:b/>
          <w:sz w:val="20"/>
          <w:szCs w:val="20"/>
          <w:lang w:val="hy-AM"/>
        </w:rPr>
      </w:pPr>
      <w:r w:rsidRPr="00C06F98">
        <w:rPr>
          <w:rFonts w:ascii="GHEA Grapalat" w:hAnsi="GHEA Grapalat"/>
          <w:b/>
          <w:sz w:val="20"/>
          <w:szCs w:val="20"/>
          <w:lang w:val="hy-AM"/>
        </w:rPr>
        <w:t xml:space="preserve">7. </w:t>
      </w:r>
      <w:r w:rsidRPr="00C06F98">
        <w:rPr>
          <w:rFonts w:ascii="GHEA Grapalat" w:hAnsi="GHEA Grapalat" w:cs="Sylfaen"/>
          <w:b/>
          <w:sz w:val="20"/>
          <w:szCs w:val="20"/>
          <w:lang w:val="hy-AM"/>
        </w:rPr>
        <w:t>ԱՆՀԱՂԹԱՀԱՐԵԼԻ</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ՈՒԺԻ</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ԱԶԴԵՑՈՒԹՅՈՒՆԸ</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ՖՈՐՍ</w:t>
      </w:r>
      <w:r w:rsidRPr="00C06F98">
        <w:rPr>
          <w:rFonts w:ascii="GHEA Grapalat" w:hAnsi="GHEA Grapalat" w:cs="Times Armenian"/>
          <w:b/>
          <w:sz w:val="20"/>
          <w:szCs w:val="20"/>
          <w:lang w:val="hy-AM"/>
        </w:rPr>
        <w:t>-</w:t>
      </w:r>
      <w:r w:rsidRPr="00C06F98">
        <w:rPr>
          <w:rFonts w:ascii="GHEA Grapalat" w:hAnsi="GHEA Grapalat" w:cs="Sylfaen"/>
          <w:b/>
          <w:sz w:val="20"/>
          <w:szCs w:val="20"/>
          <w:lang w:val="hy-AM"/>
        </w:rPr>
        <w:t>ՄԱԺՈՐ</w:t>
      </w:r>
      <w:r w:rsidRPr="00C06F98">
        <w:rPr>
          <w:rFonts w:ascii="GHEA Grapalat" w:hAnsi="GHEA Grapalat" w:cs="Times Armenian"/>
          <w:b/>
          <w:sz w:val="20"/>
          <w:szCs w:val="20"/>
          <w:lang w:val="hy-AM"/>
        </w:rPr>
        <w:t>)</w:t>
      </w:r>
    </w:p>
    <w:p w14:paraId="4E4AD4DD" w14:textId="77777777"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cs="Sylfaen"/>
          <w:sz w:val="20"/>
          <w:szCs w:val="20"/>
          <w:lang w:val="hy-AM"/>
        </w:rPr>
        <w:t>Սույն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պարտավորություններն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ամբողջությամբ</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մասնակիորեն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չկատարելու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համար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կողմերն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ազատվում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պատասխանատվությունից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եթե</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դա</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եղել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անհաղթահարելի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ուժի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ազդեցության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հետևանքով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ծագել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սույն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պայմանագիրը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կնքելուց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հետո</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կողմերը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չէին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կարող</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կանխատեսել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կանխարգելել</w:t>
      </w:r>
      <w:r w:rsidRPr="00C06F98">
        <w:rPr>
          <w:rFonts w:ascii="GHEA Grapalat" w:hAnsi="GHEA Grapalat" w:cs="Tahoma"/>
          <w:sz w:val="20"/>
          <w:szCs w:val="20"/>
          <w:lang w:val="hy-AM"/>
        </w:rPr>
        <w:t>։</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Այդպիսի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իրավիճակներ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երկրաշարժը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ջրհեղեղը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հրդեհը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պատերազմը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ռազմական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արտակարգ</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դրություն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հայտարարելը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քաղաքական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հուզումները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գործադուլները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հաղորդակցության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միջոցների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աշխատանքի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դադարեցումը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պետական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մարմինների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ակտերը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այլն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որոնք</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անհնարին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դարձնում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սույն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պարտավորությունների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կատարումը</w:t>
      </w:r>
      <w:r w:rsidRPr="00C06F98">
        <w:rPr>
          <w:rFonts w:ascii="GHEA Grapalat" w:hAnsi="GHEA Grapalat" w:cs="Tahoma"/>
          <w:sz w:val="20"/>
          <w:szCs w:val="20"/>
          <w:lang w:val="hy-AM"/>
        </w:rPr>
        <w:t>։</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Եթե</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արտակարգ</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ուժի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ազդեցությունը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շարունակվում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Times Armenian"/>
          <w:sz w:val="20"/>
          <w:szCs w:val="20"/>
          <w:lang w:val="hy-AM"/>
        </w:rPr>
        <w:t xml:space="preserve"> 3 (</w:t>
      </w:r>
      <w:r w:rsidRPr="00C06F98">
        <w:rPr>
          <w:rFonts w:ascii="GHEA Grapalat" w:hAnsi="GHEA Grapalat" w:cs="Sylfaen"/>
          <w:sz w:val="20"/>
          <w:szCs w:val="20"/>
          <w:lang w:val="hy-AM"/>
        </w:rPr>
        <w:t>երեք</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ամսից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ավելի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ապա</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կողմերից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յուրաքանչյուրն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իրավունք</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ունի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լուծել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պայմանագիրը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այդ</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մասին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նախապես</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տեղյակ</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պահելով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մյուս</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կողմին</w:t>
      </w:r>
      <w:r w:rsidRPr="00C06F98">
        <w:rPr>
          <w:rFonts w:ascii="GHEA Grapalat" w:hAnsi="GHEA Grapalat" w:cs="Tahoma"/>
          <w:sz w:val="20"/>
          <w:szCs w:val="20"/>
          <w:lang w:val="hy-AM"/>
        </w:rPr>
        <w:t>։</w:t>
      </w:r>
    </w:p>
    <w:p w14:paraId="27D50199" w14:textId="77777777"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sz w:val="20"/>
          <w:szCs w:val="20"/>
          <w:lang w:val="hy-AM"/>
        </w:rPr>
        <w:tab/>
      </w:r>
    </w:p>
    <w:p w14:paraId="31AAFFDB" w14:textId="77777777" w:rsidR="00F02279" w:rsidRPr="00C06F98" w:rsidRDefault="00F02279" w:rsidP="00F02279">
      <w:pPr>
        <w:tabs>
          <w:tab w:val="left" w:pos="1276"/>
        </w:tabs>
        <w:ind w:firstLine="720"/>
        <w:jc w:val="both"/>
        <w:rPr>
          <w:rFonts w:ascii="GHEA Grapalat" w:hAnsi="GHEA Grapalat" w:cs="Sylfaen"/>
          <w:b/>
          <w:sz w:val="20"/>
          <w:szCs w:val="20"/>
          <w:lang w:val="hy-AM"/>
        </w:rPr>
      </w:pPr>
      <w:r w:rsidRPr="00C06F98">
        <w:rPr>
          <w:rFonts w:ascii="GHEA Grapalat" w:hAnsi="GHEA Grapalat"/>
          <w:b/>
          <w:sz w:val="20"/>
          <w:szCs w:val="20"/>
          <w:lang w:val="hy-AM"/>
        </w:rPr>
        <w:t xml:space="preserve">8. </w:t>
      </w:r>
      <w:r w:rsidRPr="00C06F98">
        <w:rPr>
          <w:rFonts w:ascii="GHEA Grapalat" w:hAnsi="GHEA Grapalat" w:cs="Sylfaen"/>
          <w:b/>
          <w:sz w:val="20"/>
          <w:szCs w:val="20"/>
          <w:lang w:val="hy-AM"/>
        </w:rPr>
        <w:t>ԱՅԼ</w:t>
      </w:r>
      <w:r w:rsidRPr="00C06F98">
        <w:rPr>
          <w:rFonts w:ascii="GHEA Grapalat" w:hAnsi="GHEA Grapalat" w:cs="Arial"/>
          <w:b/>
          <w:sz w:val="20"/>
          <w:szCs w:val="20"/>
          <w:lang w:val="hy-AM"/>
        </w:rPr>
        <w:t xml:space="preserve"> </w:t>
      </w:r>
      <w:r w:rsidRPr="00C06F98">
        <w:rPr>
          <w:rFonts w:ascii="GHEA Grapalat" w:hAnsi="GHEA Grapalat" w:cs="Sylfaen"/>
          <w:b/>
          <w:sz w:val="20"/>
          <w:szCs w:val="20"/>
          <w:lang w:val="hy-AM"/>
        </w:rPr>
        <w:t>ՊԱՅՄԱՆՆԵՐ</w:t>
      </w:r>
    </w:p>
    <w:p w14:paraId="08265405" w14:textId="77777777" w:rsidR="00F02279" w:rsidRPr="00C06F98" w:rsidRDefault="00F02279" w:rsidP="00F02279">
      <w:pPr>
        <w:tabs>
          <w:tab w:val="left" w:pos="1276"/>
        </w:tabs>
        <w:ind w:firstLine="720"/>
        <w:jc w:val="both"/>
        <w:rPr>
          <w:rFonts w:ascii="GHEA Grapalat" w:hAnsi="GHEA Grapalat" w:cs="Times Armenian"/>
          <w:sz w:val="20"/>
          <w:szCs w:val="20"/>
          <w:lang w:val="hy-AM"/>
        </w:rPr>
      </w:pPr>
      <w:r w:rsidRPr="00C06F98">
        <w:rPr>
          <w:rFonts w:ascii="GHEA Grapalat" w:hAnsi="GHEA Grapalat"/>
          <w:sz w:val="20"/>
          <w:szCs w:val="20"/>
          <w:lang w:val="hy-AM"/>
        </w:rPr>
        <w:lastRenderedPageBreak/>
        <w:t>8.1 Պ</w:t>
      </w:r>
      <w:r w:rsidRPr="00C06F98">
        <w:rPr>
          <w:rFonts w:ascii="GHEA Grapalat" w:hAnsi="GHEA Grapalat" w:cs="Sylfaen"/>
          <w:sz w:val="20"/>
          <w:szCs w:val="20"/>
          <w:lang w:val="hy-AM"/>
        </w:rPr>
        <w:t>այմանագիրն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ուժի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մեջ</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մտնում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ստորագրման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պահից</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և գործում է մինչև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կողմերի պայմանագրով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ստանձնած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պարտավորությունների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ողջ</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ծավալով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կատարումը</w:t>
      </w:r>
      <w:r w:rsidRPr="00C06F98">
        <w:rPr>
          <w:rFonts w:ascii="GHEA Grapalat" w:hAnsi="GHEA Grapalat" w:cs="Tahoma"/>
          <w:sz w:val="20"/>
          <w:szCs w:val="20"/>
          <w:lang w:val="hy-AM"/>
        </w:rPr>
        <w:t>։</w:t>
      </w:r>
      <w:r w:rsidRPr="00C06F98">
        <w:rPr>
          <w:rFonts w:ascii="GHEA Grapalat" w:hAnsi="GHEA Grapalat"/>
          <w:sz w:val="20"/>
          <w:szCs w:val="20"/>
          <w:lang w:val="hy-AM"/>
        </w:rPr>
        <w:t xml:space="preserve"> </w:t>
      </w:r>
      <w:r w:rsidRPr="00C06F98">
        <w:rPr>
          <w:rFonts w:ascii="GHEA Grapalat" w:hAnsi="GHEA Grapalat" w:cs="Times Armenian"/>
          <w:sz w:val="20"/>
          <w:szCs w:val="20"/>
          <w:lang w:val="hy-AM"/>
        </w:rPr>
        <w:t xml:space="preserve"> </w:t>
      </w:r>
    </w:p>
    <w:p w14:paraId="41720707" w14:textId="0E2FF9E8" w:rsidR="00F02279" w:rsidRPr="00C06F98" w:rsidRDefault="00F02279" w:rsidP="00F02279">
      <w:pPr>
        <w:tabs>
          <w:tab w:val="left" w:pos="1276"/>
        </w:tabs>
        <w:ind w:firstLine="720"/>
        <w:jc w:val="both"/>
        <w:rPr>
          <w:rFonts w:ascii="GHEA Grapalat" w:hAnsi="GHEA Grapalat" w:cs="Sylfaen"/>
          <w:sz w:val="20"/>
          <w:szCs w:val="20"/>
          <w:lang w:val="hy-AM"/>
        </w:rPr>
      </w:pPr>
      <w:r w:rsidRPr="00C06F98">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C07E00" w:rsidRPr="00C06F98">
        <w:rPr>
          <w:rStyle w:val="FootnoteReference"/>
          <w:rFonts w:ascii="GHEA Grapalat" w:hAnsi="GHEA Grapalat" w:cs="Sylfaen"/>
          <w:sz w:val="20"/>
          <w:szCs w:val="20"/>
          <w:lang w:val="hy-AM"/>
        </w:rPr>
        <w:footnoteReference w:id="24"/>
      </w:r>
    </w:p>
    <w:p w14:paraId="4E846EC2" w14:textId="77777777" w:rsidR="00F02279" w:rsidRPr="00C06F98" w:rsidRDefault="00F02279" w:rsidP="00F02279">
      <w:pPr>
        <w:tabs>
          <w:tab w:val="left" w:pos="1276"/>
        </w:tabs>
        <w:ind w:firstLine="720"/>
        <w:jc w:val="both"/>
        <w:rPr>
          <w:rFonts w:ascii="GHEA Grapalat" w:hAnsi="GHEA Grapalat" w:cs="Times Armenian"/>
          <w:sz w:val="20"/>
          <w:szCs w:val="20"/>
          <w:lang w:val="hy-AM"/>
        </w:rPr>
      </w:pPr>
      <w:r w:rsidRPr="00C06F98">
        <w:rPr>
          <w:rFonts w:ascii="GHEA Grapalat" w:hAnsi="GHEA Grapalat" w:cs="Sylfaen"/>
          <w:sz w:val="20"/>
          <w:szCs w:val="20"/>
          <w:lang w:val="hy-AM"/>
        </w:rPr>
        <w:t>8.2 Պայմանագրից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ծագած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վճարային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պարտավորությունը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չի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կարող</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դադարել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այլ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պայմանագրից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ծագած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հակընդդեմ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պարտավորության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հաշվանցով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առանց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գրավոր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կնիքով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հաստատված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համաձայնության</w:t>
      </w:r>
      <w:r w:rsidRPr="00C06F98">
        <w:rPr>
          <w:rFonts w:ascii="GHEA Grapalat" w:hAnsi="GHEA Grapalat" w:cs="Tahoma"/>
          <w:sz w:val="20"/>
          <w:szCs w:val="20"/>
          <w:lang w:val="hy-AM"/>
        </w:rPr>
        <w:t>։</w:t>
      </w:r>
      <w:r w:rsidRPr="00C06F98">
        <w:rPr>
          <w:rFonts w:ascii="GHEA Grapalat" w:hAnsi="GHEA Grapalat" w:cs="Times Armenian"/>
          <w:sz w:val="20"/>
          <w:szCs w:val="20"/>
          <w:lang w:val="hy-AM"/>
        </w:rPr>
        <w:t xml:space="preserve"> Պ</w:t>
      </w:r>
      <w:r w:rsidRPr="00C06F98">
        <w:rPr>
          <w:rFonts w:ascii="GHEA Grapalat" w:hAnsi="GHEA Grapalat" w:cs="Sylfaen"/>
          <w:sz w:val="20"/>
          <w:szCs w:val="20"/>
          <w:lang w:val="hy-AM"/>
        </w:rPr>
        <w:t>այմանագրից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ծագած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պահանջի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իրավունքը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չի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կարող</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փոխանցվել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այլ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անձի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առանց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պարտապան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գրավոր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համաձայնության</w:t>
      </w:r>
      <w:r w:rsidRPr="00C06F98">
        <w:rPr>
          <w:rFonts w:ascii="GHEA Grapalat" w:hAnsi="GHEA Grapalat" w:cs="Tahoma"/>
          <w:sz w:val="20"/>
          <w:szCs w:val="20"/>
          <w:lang w:val="hy-AM"/>
        </w:rPr>
        <w:t>։</w:t>
      </w:r>
      <w:r w:rsidRPr="00C06F98">
        <w:rPr>
          <w:rFonts w:ascii="GHEA Grapalat" w:hAnsi="GHEA Grapalat" w:cs="Times Armenian"/>
          <w:sz w:val="20"/>
          <w:szCs w:val="20"/>
          <w:lang w:val="hy-AM"/>
        </w:rPr>
        <w:t xml:space="preserve"> </w:t>
      </w:r>
    </w:p>
    <w:p w14:paraId="4999F2CD" w14:textId="77777777" w:rsidR="00F02279" w:rsidRPr="00C06F98" w:rsidRDefault="00F02279" w:rsidP="00F02279">
      <w:pPr>
        <w:tabs>
          <w:tab w:val="left" w:pos="720"/>
        </w:tabs>
        <w:jc w:val="both"/>
        <w:rPr>
          <w:rFonts w:ascii="GHEA Grapalat" w:hAnsi="GHEA Grapalat" w:cs="Sylfaen"/>
          <w:sz w:val="20"/>
          <w:szCs w:val="20"/>
          <w:lang w:val="hy-AM"/>
        </w:rPr>
      </w:pPr>
      <w:r w:rsidRPr="00C06F98">
        <w:rPr>
          <w:rFonts w:ascii="GHEA Grapalat" w:hAnsi="GHEA Grapalat"/>
          <w:sz w:val="20"/>
          <w:szCs w:val="20"/>
          <w:lang w:val="hy-AM"/>
        </w:rPr>
        <w:tab/>
        <w:t xml:space="preserve">8.3 </w:t>
      </w:r>
      <w:r w:rsidRPr="00C06F98">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C06F98">
        <w:rPr>
          <w:rFonts w:ascii="GHEA Grapalat" w:hAnsi="GHEA Grapalat" w:cs="Sylfaen"/>
          <w:sz w:val="20"/>
          <w:szCs w:val="20"/>
          <w:lang w:val="hy-AM"/>
        </w:rPr>
        <w:t>մ է</w:t>
      </w:r>
      <w:r w:rsidRPr="00C06F98">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C06F98" w:rsidRDefault="00F02279" w:rsidP="00F02279">
      <w:pPr>
        <w:tabs>
          <w:tab w:val="left" w:pos="1276"/>
        </w:tabs>
        <w:jc w:val="both"/>
        <w:rPr>
          <w:rFonts w:ascii="GHEA Grapalat" w:hAnsi="GHEA Grapalat"/>
          <w:sz w:val="20"/>
          <w:szCs w:val="20"/>
          <w:lang w:val="hy-AM"/>
        </w:rPr>
      </w:pPr>
      <w:r w:rsidRPr="00C06F98">
        <w:rPr>
          <w:rFonts w:ascii="GHEA Grapalat" w:hAnsi="GHEA Grapalat"/>
          <w:sz w:val="20"/>
          <w:szCs w:val="20"/>
          <w:lang w:val="hy-AM"/>
        </w:rPr>
        <w:t xml:space="preserve">          8.4 Պ</w:t>
      </w:r>
      <w:r w:rsidRPr="00C06F98">
        <w:rPr>
          <w:rFonts w:ascii="GHEA Grapalat" w:hAnsi="GHEA Grapalat" w:cs="Sylfaen"/>
          <w:sz w:val="20"/>
          <w:szCs w:val="20"/>
          <w:lang w:val="hy-AM"/>
        </w:rPr>
        <w:t>այմանագրի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հետ</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կապված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վեճերը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ենթակա</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են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քննության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Հայաստանի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Հանրապետության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դատարաններում</w:t>
      </w:r>
      <w:r w:rsidRPr="00C06F98">
        <w:rPr>
          <w:rFonts w:ascii="GHEA Grapalat" w:hAnsi="GHEA Grapalat" w:cs="Tahoma"/>
          <w:sz w:val="20"/>
          <w:szCs w:val="20"/>
          <w:lang w:val="hy-AM"/>
        </w:rPr>
        <w:t>։</w:t>
      </w:r>
    </w:p>
    <w:p w14:paraId="6FAF0B6A" w14:textId="77777777" w:rsidR="00F02279" w:rsidRPr="00C06F98" w:rsidRDefault="00F02279" w:rsidP="00F02279">
      <w:pPr>
        <w:tabs>
          <w:tab w:val="left" w:pos="1276"/>
        </w:tabs>
        <w:ind w:firstLine="720"/>
        <w:jc w:val="both"/>
        <w:rPr>
          <w:rFonts w:ascii="GHEA Grapalat" w:hAnsi="GHEA Grapalat" w:cs="Times Armenian"/>
          <w:sz w:val="20"/>
          <w:szCs w:val="20"/>
          <w:lang w:val="hy-AM"/>
        </w:rPr>
      </w:pPr>
      <w:r w:rsidRPr="00C06F98">
        <w:rPr>
          <w:rFonts w:ascii="GHEA Grapalat" w:hAnsi="GHEA Grapalat"/>
          <w:sz w:val="20"/>
          <w:szCs w:val="20"/>
          <w:lang w:val="hy-AM"/>
        </w:rPr>
        <w:t>8.5</w:t>
      </w:r>
      <w:r w:rsidRPr="00C06F98">
        <w:rPr>
          <w:rFonts w:ascii="GHEA Grapalat" w:hAnsi="GHEA Grapalat"/>
          <w:sz w:val="20"/>
          <w:szCs w:val="20"/>
          <w:lang w:val="hy-AM"/>
        </w:rPr>
        <w:tab/>
        <w:t>Պ</w:t>
      </w:r>
      <w:r w:rsidRPr="00C06F98">
        <w:rPr>
          <w:rFonts w:ascii="GHEA Grapalat" w:hAnsi="GHEA Grapalat" w:cs="Sylfaen"/>
          <w:sz w:val="20"/>
          <w:szCs w:val="20"/>
          <w:lang w:val="hy-AM"/>
        </w:rPr>
        <w:t>այմանագրում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փոփոխություններ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և</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լրացումներ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կարող</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կատարվել</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միայն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փոխադարձ</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համաձայնությամբ</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համաձայնագիր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կնքելու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միջոցով</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կհանդիսանա</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անբաժանելի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մասը</w:t>
      </w:r>
      <w:r w:rsidRPr="00C06F98">
        <w:rPr>
          <w:rFonts w:ascii="GHEA Grapalat" w:hAnsi="GHEA Grapalat" w:cs="Tahoma"/>
          <w:sz w:val="20"/>
          <w:szCs w:val="20"/>
          <w:lang w:val="hy-AM"/>
        </w:rPr>
        <w:t>։</w:t>
      </w:r>
      <w:r w:rsidRPr="00C06F98">
        <w:rPr>
          <w:rFonts w:ascii="GHEA Grapalat" w:hAnsi="GHEA Grapalat" w:cs="Times Armenian"/>
          <w:sz w:val="20"/>
          <w:szCs w:val="20"/>
          <w:lang w:val="hy-AM"/>
        </w:rPr>
        <w:t xml:space="preserve"> </w:t>
      </w:r>
    </w:p>
    <w:p w14:paraId="2955DBCB" w14:textId="77777777" w:rsidR="00F02279" w:rsidRPr="00C06F98" w:rsidRDefault="00F02279" w:rsidP="00F02279">
      <w:pPr>
        <w:tabs>
          <w:tab w:val="left" w:pos="1276"/>
        </w:tabs>
        <w:ind w:firstLine="720"/>
        <w:jc w:val="both"/>
        <w:rPr>
          <w:rFonts w:ascii="GHEA Grapalat" w:hAnsi="GHEA Grapalat" w:cs="Sylfaen"/>
          <w:sz w:val="20"/>
          <w:szCs w:val="20"/>
          <w:lang w:val="hy-AM"/>
        </w:rPr>
      </w:pPr>
      <w:r w:rsidRPr="00C06F98">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C06F98" w:rsidRDefault="00F02279" w:rsidP="00F02279">
      <w:pPr>
        <w:tabs>
          <w:tab w:val="left" w:pos="1276"/>
        </w:tabs>
        <w:ind w:firstLine="720"/>
        <w:jc w:val="both"/>
        <w:rPr>
          <w:rFonts w:ascii="GHEA Grapalat" w:hAnsi="GHEA Grapalat" w:cs="Sylfaen"/>
          <w:sz w:val="20"/>
          <w:szCs w:val="20"/>
          <w:lang w:val="hy-AM"/>
        </w:rPr>
      </w:pPr>
      <w:r w:rsidRPr="00C06F98">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6F8FE1B" w14:textId="77777777" w:rsidR="00396814" w:rsidRPr="00C06F98" w:rsidRDefault="00396814" w:rsidP="00396814">
      <w:pPr>
        <w:tabs>
          <w:tab w:val="left" w:pos="1276"/>
        </w:tabs>
        <w:ind w:firstLine="720"/>
        <w:jc w:val="both"/>
        <w:rPr>
          <w:rFonts w:ascii="GHEA Grapalat" w:hAnsi="GHEA Grapalat" w:cs="Sylfaen"/>
          <w:sz w:val="20"/>
          <w:szCs w:val="20"/>
          <w:lang w:val="hy-AM"/>
        </w:rPr>
      </w:pPr>
      <w:r w:rsidRPr="00C06F98">
        <w:rPr>
          <w:rFonts w:ascii="GHEA Grapalat" w:hAnsi="GHEA Grapalat" w:cs="Sylfaen"/>
          <w:sz w:val="20"/>
          <w:szCs w:val="20"/>
          <w:lang w:val="hy-AM"/>
        </w:rPr>
        <w:t>8.6 Եթե պայմանագիրն իրականացվում է ենթակապալի պայմանագիր կնքելու միջոցով.</w:t>
      </w:r>
    </w:p>
    <w:p w14:paraId="693917B7" w14:textId="77777777" w:rsidR="00396814" w:rsidRPr="00C06F98" w:rsidRDefault="00396814" w:rsidP="00396814">
      <w:pPr>
        <w:tabs>
          <w:tab w:val="left" w:pos="1276"/>
        </w:tabs>
        <w:ind w:firstLine="720"/>
        <w:jc w:val="both"/>
        <w:rPr>
          <w:rFonts w:ascii="GHEA Grapalat" w:hAnsi="GHEA Grapalat" w:cs="Sylfaen"/>
          <w:sz w:val="20"/>
          <w:szCs w:val="20"/>
          <w:lang w:val="hy-AM"/>
        </w:rPr>
      </w:pPr>
      <w:r w:rsidRPr="00C06F98">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4E4FB360" w14:textId="77777777" w:rsidR="00396814" w:rsidRPr="00C06F98" w:rsidRDefault="00396814" w:rsidP="00396814">
      <w:pPr>
        <w:tabs>
          <w:tab w:val="left" w:pos="1276"/>
        </w:tabs>
        <w:ind w:firstLine="720"/>
        <w:jc w:val="both"/>
        <w:rPr>
          <w:rFonts w:ascii="GHEA Grapalat" w:hAnsi="GHEA Grapalat" w:cs="Sylfaen"/>
          <w:sz w:val="20"/>
          <w:szCs w:val="20"/>
          <w:lang w:val="hy-AM"/>
        </w:rPr>
      </w:pPr>
      <w:r w:rsidRPr="00C06F98">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C06F98">
        <w:rPr>
          <w:rFonts w:ascii="GHEA Grapalat" w:hAnsi="GHEA Grapalat"/>
          <w:sz w:val="20"/>
          <w:lang w:val="hy-AM"/>
        </w:rPr>
        <w:t xml:space="preserve"> Ընդ որում  սույն ենթակետի կիրառման դեպքում ենթակապալառու չի կարող հանդիսանալ ՀՀ կառավարության 20.06.2025թ. թիվ 817-Ա որոշմա</w:t>
      </w:r>
      <w:r w:rsidRPr="00C06F98">
        <w:rPr>
          <w:lang w:val="hy-AM"/>
        </w:rPr>
        <w:t xml:space="preserve"> </w:t>
      </w:r>
      <w:r w:rsidRPr="00C06F98">
        <w:rPr>
          <w:rFonts w:ascii="GHEA Grapalat" w:hAnsi="GHEA Grapalat"/>
          <w:sz w:val="20"/>
          <w:lang w:val="hy-AM"/>
        </w:rPr>
        <w:t>ն 2-թդ կետի 2-րդ ենթակետով նախատեսված ցուցակում ներառված կազմակերպությունը</w:t>
      </w:r>
      <w:r w:rsidRPr="00C06F98">
        <w:rPr>
          <w:rFonts w:ascii="GHEA Grapalat" w:hAnsi="GHEA Grapalat" w:cs="Sylfaen"/>
          <w:sz w:val="20"/>
          <w:szCs w:val="20"/>
          <w:lang w:val="hy-AM"/>
        </w:rPr>
        <w:t>:</w:t>
      </w:r>
      <w:r w:rsidRPr="00C06F98">
        <w:rPr>
          <w:rStyle w:val="FootnoteReference"/>
          <w:rFonts w:ascii="GHEA Grapalat" w:hAnsi="GHEA Grapalat" w:cs="Sylfaen"/>
          <w:sz w:val="20"/>
          <w:szCs w:val="20"/>
          <w:lang w:val="hy-AM"/>
        </w:rPr>
        <w:footnoteReference w:id="25"/>
      </w:r>
    </w:p>
    <w:p w14:paraId="7BC4ECE2" w14:textId="0525BCF3" w:rsidR="00F02279" w:rsidRPr="00C06F98" w:rsidRDefault="00F02279" w:rsidP="00F02279">
      <w:pPr>
        <w:tabs>
          <w:tab w:val="left" w:pos="1276"/>
        </w:tabs>
        <w:ind w:firstLine="720"/>
        <w:jc w:val="both"/>
        <w:rPr>
          <w:rFonts w:ascii="GHEA Grapalat" w:hAnsi="GHEA Grapalat" w:cs="Sylfaen"/>
          <w:sz w:val="20"/>
          <w:szCs w:val="20"/>
          <w:lang w:val="hy-AM"/>
        </w:rPr>
      </w:pPr>
      <w:r w:rsidRPr="00C06F98">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C07E00" w:rsidRPr="00C06F98">
        <w:rPr>
          <w:rStyle w:val="FootnoteReference"/>
          <w:rFonts w:ascii="GHEA Grapalat" w:hAnsi="GHEA Grapalat" w:cs="Sylfaen"/>
          <w:sz w:val="20"/>
          <w:szCs w:val="20"/>
          <w:lang w:val="hy-AM"/>
        </w:rPr>
        <w:footnoteReference w:id="26"/>
      </w:r>
    </w:p>
    <w:p w14:paraId="4CC0A6D1" w14:textId="231CF9DE" w:rsidR="00F02279" w:rsidRPr="00C06F98" w:rsidRDefault="00F02279" w:rsidP="00F02279">
      <w:pPr>
        <w:tabs>
          <w:tab w:val="left" w:pos="1276"/>
        </w:tabs>
        <w:ind w:firstLine="720"/>
        <w:jc w:val="both"/>
        <w:rPr>
          <w:rFonts w:ascii="GHEA Grapalat" w:hAnsi="GHEA Grapalat" w:cs="Sylfaen"/>
          <w:sz w:val="20"/>
          <w:szCs w:val="20"/>
          <w:lang w:val="hy-AM"/>
        </w:rPr>
      </w:pPr>
      <w:r w:rsidRPr="00C06F98">
        <w:rPr>
          <w:rFonts w:ascii="GHEA Grapalat" w:hAnsi="GHEA Grapalat" w:cs="Sylfaen"/>
          <w:sz w:val="20"/>
          <w:szCs w:val="20"/>
          <w:lang w:val="hy-AM"/>
        </w:rPr>
        <w:t>8.8</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C06F98">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C06F98">
        <w:rPr>
          <w:rFonts w:ascii="GHEA Grapalat" w:hAnsi="GHEA Grapalat" w:cs="Sylfaen"/>
          <w:sz w:val="20"/>
          <w:lang w:val="hy-AM"/>
        </w:rPr>
        <w:t>7</w:t>
      </w:r>
      <w:r w:rsidR="002D5ECD" w:rsidRPr="00C06F98">
        <w:rPr>
          <w:rFonts w:ascii="GHEA Grapalat" w:hAnsi="GHEA Grapalat" w:cs="Sylfaen"/>
          <w:sz w:val="20"/>
          <w:lang w:val="hy-AM"/>
        </w:rPr>
        <w:t xml:space="preserve"> </w:t>
      </w:r>
      <w:r w:rsidRPr="00C06F98">
        <w:rPr>
          <w:rFonts w:ascii="GHEA Grapalat" w:hAnsi="GHEA Grapalat" w:cs="Sylfaen"/>
          <w:sz w:val="20"/>
          <w:lang w:val="hy-AM"/>
        </w:rPr>
        <w:t>օրացուցային օր առաջ</w:t>
      </w:r>
      <w:r w:rsidRPr="00C06F98">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C06F98" w:rsidRDefault="00F02279" w:rsidP="00F02279">
      <w:pPr>
        <w:tabs>
          <w:tab w:val="left" w:pos="720"/>
        </w:tabs>
        <w:jc w:val="both"/>
        <w:rPr>
          <w:rFonts w:ascii="GHEA Grapalat" w:hAnsi="GHEA Grapalat" w:cs="Times Armenian"/>
          <w:sz w:val="20"/>
          <w:szCs w:val="20"/>
          <w:lang w:val="hy-AM"/>
        </w:rPr>
      </w:pPr>
      <w:r w:rsidRPr="00C06F98">
        <w:rPr>
          <w:rFonts w:ascii="GHEA Grapalat" w:hAnsi="GHEA Grapalat"/>
          <w:sz w:val="20"/>
          <w:szCs w:val="20"/>
          <w:lang w:val="hy-AM"/>
        </w:rPr>
        <w:tab/>
        <w:t>8.9</w:t>
      </w:r>
      <w:r w:rsidRPr="00C06F98">
        <w:rPr>
          <w:rFonts w:ascii="GHEA Grapalat" w:hAnsi="GHEA Grapalat"/>
          <w:sz w:val="20"/>
          <w:szCs w:val="20"/>
          <w:lang w:val="hy-AM"/>
        </w:rPr>
        <w:tab/>
      </w:r>
      <w:r w:rsidRPr="00C06F98">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C06F98" w:rsidRDefault="00F02279" w:rsidP="00F02279">
      <w:pPr>
        <w:tabs>
          <w:tab w:val="left" w:pos="720"/>
        </w:tabs>
        <w:jc w:val="both"/>
        <w:rPr>
          <w:rFonts w:ascii="GHEA Grapalat" w:hAnsi="GHEA Grapalat"/>
          <w:sz w:val="20"/>
          <w:szCs w:val="20"/>
          <w:lang w:val="hy-AM"/>
        </w:rPr>
      </w:pPr>
      <w:r w:rsidRPr="00C06F98">
        <w:rPr>
          <w:rFonts w:ascii="GHEA Grapalat" w:hAnsi="GHEA Grapalat"/>
          <w:sz w:val="20"/>
          <w:szCs w:val="20"/>
          <w:lang w:val="hy-AM"/>
        </w:rPr>
        <w:lastRenderedPageBreak/>
        <w:t xml:space="preserve">         </w:t>
      </w:r>
      <w:r w:rsidRPr="00C06F98">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C06F98" w:rsidRDefault="00F02279" w:rsidP="00F02279">
      <w:pPr>
        <w:tabs>
          <w:tab w:val="left" w:pos="720"/>
        </w:tabs>
        <w:jc w:val="both"/>
        <w:rPr>
          <w:rFonts w:ascii="GHEA Grapalat" w:hAnsi="GHEA Grapalat" w:cs="Sylfaen"/>
          <w:sz w:val="20"/>
          <w:szCs w:val="20"/>
          <w:lang w:val="hy-AM"/>
        </w:rPr>
      </w:pPr>
      <w:r w:rsidRPr="00C06F98">
        <w:rPr>
          <w:rFonts w:ascii="GHEA Grapalat" w:hAnsi="GHEA Grapalat" w:cs="Sylfaen"/>
          <w:sz w:val="20"/>
          <w:szCs w:val="20"/>
          <w:lang w:val="hy-AM"/>
        </w:rPr>
        <w:tab/>
        <w:t>8.10 Պայմանագիրը չի կարող փոփոխվել կողմերի պարտա</w:t>
      </w:r>
      <w:r w:rsidRPr="00C06F98">
        <w:rPr>
          <w:rFonts w:ascii="GHEA Grapalat" w:hAnsi="GHEA Grapalat" w:cs="Sylfaen"/>
          <w:sz w:val="20"/>
          <w:szCs w:val="20"/>
          <w:lang w:val="hy-AM"/>
        </w:rPr>
        <w:softHyphen/>
        <w:t>վորու</w:t>
      </w:r>
      <w:r w:rsidRPr="00C06F98">
        <w:rPr>
          <w:rFonts w:ascii="GHEA Grapalat" w:hAnsi="GHEA Grapalat" w:cs="Sylfaen"/>
          <w:sz w:val="20"/>
          <w:szCs w:val="20"/>
          <w:lang w:val="hy-AM"/>
        </w:rPr>
        <w:softHyphen/>
        <w:t>թյունների մասնակի չկատարման հետևանքով</w:t>
      </w:r>
      <w:r w:rsidRPr="00C06F98" w:rsidDel="00591DE3">
        <w:rPr>
          <w:rFonts w:ascii="GHEA Grapalat" w:hAnsi="GHEA Grapalat" w:cs="Sylfaen"/>
          <w:sz w:val="20"/>
          <w:szCs w:val="20"/>
          <w:lang w:val="hy-AM"/>
        </w:rPr>
        <w:t xml:space="preserve"> </w:t>
      </w:r>
      <w:r w:rsidRPr="00C06F98">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2D9F73C7" w:rsidR="004A1CC7" w:rsidRPr="00C06F98" w:rsidRDefault="00F02279" w:rsidP="004A1CC7">
      <w:pPr>
        <w:ind w:firstLine="567"/>
        <w:jc w:val="both"/>
        <w:rPr>
          <w:rFonts w:ascii="GHEA Grapalat" w:hAnsi="GHEA Grapalat"/>
          <w:sz w:val="20"/>
          <w:szCs w:val="20"/>
          <w:lang w:val="hy-AM" w:eastAsia="ru-RU"/>
        </w:rPr>
      </w:pPr>
      <w:r w:rsidRPr="00C06F98">
        <w:rPr>
          <w:rFonts w:ascii="GHEA Grapalat" w:hAnsi="GHEA Grapalat" w:cs="Sylfaen"/>
          <w:sz w:val="20"/>
          <w:szCs w:val="20"/>
          <w:lang w:val="hy-AM"/>
        </w:rPr>
        <w:tab/>
        <w:t>8.11 Կապալառուի կողմից ստանձնած պարտավորությունները չկատա</w:t>
      </w:r>
      <w:r w:rsidRPr="00C06F98">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C06F98">
        <w:rPr>
          <w:rFonts w:ascii="GHEA Grapalat" w:hAnsi="GHEA Grapalat" w:cs="Sylfaen"/>
          <w:sz w:val="20"/>
          <w:szCs w:val="20"/>
          <w:lang w:val="hy-AM"/>
        </w:rPr>
        <w:t xml:space="preserve"> </w:t>
      </w:r>
      <w:r w:rsidR="004A1CC7" w:rsidRPr="00C06F98">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4AD368A6" w14:textId="77777777" w:rsidR="00AE51A3" w:rsidRPr="00C06F98" w:rsidRDefault="00AE51A3" w:rsidP="00AE51A3">
      <w:pPr>
        <w:ind w:firstLine="567"/>
        <w:jc w:val="both"/>
        <w:rPr>
          <w:rFonts w:asciiTheme="minorHAnsi" w:hAnsiTheme="minorHAnsi"/>
          <w:sz w:val="20"/>
          <w:szCs w:val="20"/>
          <w:lang w:val="hy-AM" w:eastAsia="ru-RU"/>
        </w:rPr>
      </w:pPr>
      <w:r w:rsidRPr="00C06F98">
        <w:rPr>
          <w:rFonts w:ascii="GHEA Grapalat" w:hAnsi="GHEA Grapalat" w:cs="Sylfaen"/>
          <w:sz w:val="20"/>
          <w:szCs w:val="20"/>
          <w:lang w:val="hy-AM"/>
        </w:rPr>
        <w:t xml:space="preserve">8.12 Կապալառուն </w:t>
      </w:r>
      <w:r w:rsidRPr="00C06F98">
        <w:rPr>
          <w:rFonts w:ascii="Calibri" w:hAnsi="Calibri" w:cs="Calibri"/>
          <w:sz w:val="20"/>
          <w:szCs w:val="20"/>
          <w:lang w:val="hy-AM"/>
        </w:rPr>
        <w:t> </w:t>
      </w:r>
      <w:r w:rsidRPr="00C06F98">
        <w:rPr>
          <w:rFonts w:ascii="GHEA Grapalat" w:hAnsi="GHEA Grapalat" w:cs="Sylfaen"/>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C06F98">
        <w:rPr>
          <w:rStyle w:val="FootnoteReference"/>
          <w:rFonts w:ascii="Arial Unicode" w:eastAsiaTheme="majorEastAsia" w:hAnsi="Arial Unicode"/>
          <w:color w:val="000000"/>
          <w:sz w:val="21"/>
          <w:szCs w:val="21"/>
          <w:shd w:val="clear" w:color="auto" w:fill="FFFFFF"/>
          <w:lang w:val="hy-AM"/>
        </w:rPr>
        <w:footnoteReference w:id="27"/>
      </w:r>
    </w:p>
    <w:p w14:paraId="53F76B54" w14:textId="22A7A28A" w:rsidR="00F02279" w:rsidRPr="00C06F98" w:rsidRDefault="00F02279" w:rsidP="00F02279">
      <w:pPr>
        <w:tabs>
          <w:tab w:val="left" w:pos="1276"/>
        </w:tabs>
        <w:ind w:firstLine="720"/>
        <w:jc w:val="both"/>
        <w:rPr>
          <w:rFonts w:ascii="GHEA Grapalat" w:hAnsi="GHEA Grapalat" w:cs="Times Armenian"/>
          <w:sz w:val="20"/>
          <w:szCs w:val="20"/>
          <w:lang w:val="hy-AM"/>
        </w:rPr>
      </w:pPr>
      <w:r w:rsidRPr="00C06F98">
        <w:rPr>
          <w:rFonts w:ascii="GHEA Grapalat" w:hAnsi="GHEA Grapalat"/>
          <w:sz w:val="20"/>
          <w:szCs w:val="20"/>
          <w:lang w:val="hy-AM"/>
        </w:rPr>
        <w:t>8.1</w:t>
      </w:r>
      <w:r w:rsidR="00AE51A3" w:rsidRPr="00C06F98">
        <w:rPr>
          <w:rFonts w:ascii="GHEA Grapalat" w:hAnsi="GHEA Grapalat"/>
          <w:sz w:val="20"/>
          <w:szCs w:val="20"/>
          <w:lang w:val="hy-AM"/>
        </w:rPr>
        <w:t>3</w:t>
      </w:r>
      <w:r w:rsidRPr="00C06F98">
        <w:rPr>
          <w:rFonts w:ascii="GHEA Grapalat" w:hAnsi="GHEA Grapalat"/>
          <w:sz w:val="20"/>
          <w:szCs w:val="20"/>
          <w:lang w:val="hy-AM"/>
        </w:rPr>
        <w:tab/>
      </w:r>
      <w:r w:rsidRPr="00C06F98">
        <w:rPr>
          <w:rFonts w:ascii="GHEA Grapalat" w:hAnsi="GHEA Grapalat" w:cs="Sylfaen"/>
          <w:sz w:val="20"/>
          <w:szCs w:val="20"/>
          <w:lang w:val="hy-AM"/>
        </w:rPr>
        <w:t>Սույն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կապակցությամբ</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ծագած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վեճերը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լուծվում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բանակցությունների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միջոցով</w:t>
      </w:r>
      <w:r w:rsidRPr="00C06F98">
        <w:rPr>
          <w:rFonts w:ascii="GHEA Grapalat" w:hAnsi="GHEA Grapalat" w:cs="Tahoma"/>
          <w:sz w:val="20"/>
          <w:szCs w:val="20"/>
          <w:lang w:val="hy-AM"/>
        </w:rPr>
        <w:t>։</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Համաձայնություն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ձեռք</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չբերելու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դեպքում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վեճերը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լուծվում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դատական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կարգով</w:t>
      </w:r>
      <w:r w:rsidRPr="00C06F98">
        <w:rPr>
          <w:rFonts w:ascii="GHEA Grapalat" w:hAnsi="GHEA Grapalat" w:cs="Tahoma"/>
          <w:sz w:val="20"/>
          <w:szCs w:val="20"/>
          <w:lang w:val="hy-AM"/>
        </w:rPr>
        <w:t>։</w:t>
      </w:r>
    </w:p>
    <w:p w14:paraId="55DD5978" w14:textId="53AE2CCA" w:rsidR="00F02279" w:rsidRPr="00C06F98" w:rsidRDefault="00F02279" w:rsidP="00F02279">
      <w:pPr>
        <w:tabs>
          <w:tab w:val="left" w:pos="1276"/>
        </w:tabs>
        <w:ind w:firstLine="720"/>
        <w:jc w:val="both"/>
        <w:rPr>
          <w:rFonts w:ascii="GHEA Grapalat" w:hAnsi="GHEA Grapalat"/>
          <w:sz w:val="20"/>
          <w:szCs w:val="20"/>
          <w:lang w:val="hy-AM"/>
        </w:rPr>
      </w:pPr>
      <w:r w:rsidRPr="00C06F98">
        <w:rPr>
          <w:rFonts w:ascii="GHEA Grapalat" w:hAnsi="GHEA Grapalat"/>
          <w:sz w:val="20"/>
          <w:szCs w:val="20"/>
          <w:lang w:val="hy-AM"/>
        </w:rPr>
        <w:t>8.1</w:t>
      </w:r>
      <w:r w:rsidR="00AE51A3" w:rsidRPr="00C06F98">
        <w:rPr>
          <w:rFonts w:ascii="GHEA Grapalat" w:hAnsi="GHEA Grapalat"/>
          <w:sz w:val="20"/>
          <w:szCs w:val="20"/>
          <w:lang w:val="hy-AM"/>
        </w:rPr>
        <w:t>4</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Սույն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պայմանագիրը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կազմված</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Times Armenian"/>
          <w:sz w:val="20"/>
          <w:szCs w:val="20"/>
          <w:lang w:val="hy-AM"/>
        </w:rPr>
        <w:t xml:space="preserve"> ____ </w:t>
      </w:r>
      <w:r w:rsidRPr="00C06F98">
        <w:rPr>
          <w:rFonts w:ascii="GHEA Grapalat" w:hAnsi="GHEA Grapalat" w:cs="Sylfaen"/>
          <w:sz w:val="20"/>
          <w:szCs w:val="20"/>
          <w:lang w:val="hy-AM"/>
        </w:rPr>
        <w:t>էջից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կնքվում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երկու</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օրինակից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որոնք</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ունեն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հավասարազոր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իրավաբանական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ուժ</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յուրաքանչյուր</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տրվում</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մեկական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օրինակ</w:t>
      </w:r>
      <w:r w:rsidRPr="00C06F98">
        <w:rPr>
          <w:rFonts w:ascii="GHEA Grapalat" w:hAnsi="GHEA Grapalat" w:cs="Tahoma"/>
          <w:sz w:val="20"/>
          <w:szCs w:val="20"/>
          <w:lang w:val="hy-AM"/>
        </w:rPr>
        <w:t>։</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Սույն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պայմանագրի</w:t>
      </w:r>
      <w:r w:rsidRPr="00C06F98">
        <w:rPr>
          <w:rFonts w:ascii="GHEA Grapalat" w:hAnsi="GHEA Grapalat" w:cs="Times Armenian"/>
          <w:sz w:val="20"/>
          <w:szCs w:val="20"/>
          <w:lang w:val="hy-AM"/>
        </w:rPr>
        <w:t xml:space="preserve"> </w:t>
      </w:r>
      <w:r w:rsidR="00402F27" w:rsidRPr="00C06F98">
        <w:rPr>
          <w:rFonts w:ascii="GHEA Grapalat" w:hAnsi="GHEA Grapalat" w:cs="Times Armenian"/>
          <w:sz w:val="20"/>
          <w:szCs w:val="20"/>
          <w:lang w:val="hy-AM"/>
        </w:rPr>
        <w:t xml:space="preserve">N 1, N 2, N 3, </w:t>
      </w:r>
      <w:r w:rsidR="00402F27" w:rsidRPr="00C06F98">
        <w:rPr>
          <w:rFonts w:ascii="GHEA Grapalat" w:hAnsi="GHEA Grapalat" w:cs="Arial"/>
          <w:sz w:val="20"/>
          <w:szCs w:val="20"/>
          <w:lang w:val="hy-AM"/>
        </w:rPr>
        <w:t>N 4, N 4.1 և N 5</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հավելվածները</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համարվում</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են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պայմանագրի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անբաժանելի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մասը</w:t>
      </w:r>
      <w:r w:rsidRPr="00C06F98">
        <w:rPr>
          <w:rFonts w:ascii="GHEA Grapalat" w:hAnsi="GHEA Grapalat" w:cs="Tahoma"/>
          <w:sz w:val="20"/>
          <w:szCs w:val="20"/>
          <w:lang w:val="hy-AM"/>
        </w:rPr>
        <w:t>։</w:t>
      </w:r>
    </w:p>
    <w:p w14:paraId="1914222D" w14:textId="298C4171" w:rsidR="001E0CEE" w:rsidRPr="00C06F98" w:rsidRDefault="001E0CEE" w:rsidP="001E0CEE">
      <w:pPr>
        <w:ind w:firstLine="708"/>
        <w:jc w:val="both"/>
        <w:rPr>
          <w:rFonts w:ascii="GHEA Grapalat" w:hAnsi="GHEA Grapalat" w:cs="Sylfaen"/>
          <w:b/>
          <w:sz w:val="20"/>
          <w:szCs w:val="20"/>
          <w:lang w:val="hy-AM"/>
        </w:rPr>
      </w:pPr>
      <w:r w:rsidRPr="00C06F98">
        <w:rPr>
          <w:rFonts w:ascii="GHEA Grapalat" w:hAnsi="GHEA Grapalat" w:cs="Sylfaen"/>
          <w:sz w:val="20"/>
          <w:szCs w:val="20"/>
          <w:lang w:val="hy-AM"/>
        </w:rPr>
        <w:t>8.1</w:t>
      </w:r>
      <w:r w:rsidR="00AE51A3" w:rsidRPr="00C06F98">
        <w:rPr>
          <w:rFonts w:ascii="GHEA Grapalat" w:hAnsi="GHEA Grapalat" w:cs="Sylfaen"/>
          <w:sz w:val="20"/>
          <w:szCs w:val="20"/>
          <w:lang w:val="hy-AM"/>
        </w:rPr>
        <w:t>5</w:t>
      </w:r>
      <w:r w:rsidRPr="00C06F98">
        <w:rPr>
          <w:rFonts w:ascii="GHEA Grapalat" w:hAnsi="GHEA Grapalat" w:cs="Sylfaen"/>
          <w:sz w:val="20"/>
          <w:szCs w:val="20"/>
          <w:lang w:val="hy-AM"/>
        </w:rPr>
        <w:t xml:space="preserve"> Սույն պայմանագրով նախատեսնված Պատվիրատուի իրավունքներն ու պարտականությունները իրականացնում է </w:t>
      </w:r>
      <w:r w:rsidR="00B575E9" w:rsidRPr="00C06F98">
        <w:rPr>
          <w:rFonts w:ascii="GHEA Grapalat" w:hAnsi="GHEA Grapalat" w:cs="Sylfaen"/>
          <w:b/>
          <w:bCs/>
          <w:sz w:val="20"/>
          <w:szCs w:val="20"/>
          <w:lang w:val="hy-AM"/>
        </w:rPr>
        <w:t xml:space="preserve">Երևան քաղաքի </w:t>
      </w:r>
      <w:r w:rsidR="006C5F59">
        <w:rPr>
          <w:rFonts w:ascii="GHEA Grapalat" w:hAnsi="GHEA Grapalat" w:cs="Sylfaen"/>
          <w:b/>
          <w:bCs/>
          <w:sz w:val="20"/>
          <w:szCs w:val="20"/>
          <w:lang w:val="hy-AM"/>
        </w:rPr>
        <w:t>Էրեբունի</w:t>
      </w:r>
      <w:r w:rsidR="00B575E9" w:rsidRPr="00C06F98">
        <w:rPr>
          <w:rFonts w:ascii="GHEA Grapalat" w:hAnsi="GHEA Grapalat" w:cs="Sylfaen"/>
          <w:b/>
          <w:bCs/>
          <w:sz w:val="20"/>
          <w:szCs w:val="20"/>
          <w:lang w:val="hy-AM"/>
        </w:rPr>
        <w:t xml:space="preserve"> վարչական շրջանի ղեկավարի աշխատակազմը</w:t>
      </w:r>
      <w:r w:rsidR="00B87DA2" w:rsidRPr="00C06F98">
        <w:rPr>
          <w:rFonts w:ascii="GHEA Grapalat" w:hAnsi="GHEA Grapalat" w:cs="Sylfaen"/>
          <w:b/>
          <w:sz w:val="20"/>
          <w:szCs w:val="20"/>
          <w:lang w:val="hy-AM"/>
        </w:rPr>
        <w:t>:</w:t>
      </w:r>
    </w:p>
    <w:p w14:paraId="45A046A6" w14:textId="77777777" w:rsidR="00396D5E" w:rsidRDefault="00396D5E" w:rsidP="001E0CEE">
      <w:pPr>
        <w:ind w:firstLine="567"/>
        <w:jc w:val="right"/>
        <w:rPr>
          <w:rFonts w:ascii="GHEA Grapalat" w:hAnsi="GHEA Grapalat"/>
          <w:sz w:val="20"/>
          <w:szCs w:val="20"/>
          <w:lang w:val="hy-AM" w:eastAsia="ru-RU"/>
        </w:rPr>
      </w:pPr>
    </w:p>
    <w:p w14:paraId="6A7A1BD6" w14:textId="77777777" w:rsidR="00585A3D" w:rsidRDefault="00585A3D" w:rsidP="001E0CEE">
      <w:pPr>
        <w:ind w:firstLine="567"/>
        <w:jc w:val="right"/>
        <w:rPr>
          <w:rFonts w:ascii="GHEA Grapalat" w:hAnsi="GHEA Grapalat"/>
          <w:sz w:val="20"/>
          <w:szCs w:val="20"/>
          <w:lang w:val="hy-AM" w:eastAsia="ru-RU"/>
        </w:rPr>
      </w:pPr>
    </w:p>
    <w:p w14:paraId="214924C9" w14:textId="77777777" w:rsidR="00585A3D" w:rsidRDefault="00585A3D" w:rsidP="001E0CEE">
      <w:pPr>
        <w:ind w:firstLine="567"/>
        <w:jc w:val="right"/>
        <w:rPr>
          <w:rFonts w:ascii="GHEA Grapalat" w:hAnsi="GHEA Grapalat"/>
          <w:sz w:val="20"/>
          <w:szCs w:val="20"/>
          <w:lang w:val="hy-AM" w:eastAsia="ru-RU"/>
        </w:rPr>
      </w:pPr>
    </w:p>
    <w:p w14:paraId="52A4CA44" w14:textId="77777777" w:rsidR="00585A3D" w:rsidRDefault="00585A3D" w:rsidP="001E0CEE">
      <w:pPr>
        <w:ind w:firstLine="567"/>
        <w:jc w:val="right"/>
        <w:rPr>
          <w:rFonts w:ascii="GHEA Grapalat" w:hAnsi="GHEA Grapalat"/>
          <w:sz w:val="20"/>
          <w:szCs w:val="20"/>
          <w:lang w:val="hy-AM" w:eastAsia="ru-RU"/>
        </w:rPr>
      </w:pPr>
    </w:p>
    <w:tbl>
      <w:tblPr>
        <w:tblW w:w="9639" w:type="dxa"/>
        <w:jc w:val="center"/>
        <w:tblLayout w:type="fixed"/>
        <w:tblLook w:val="0000" w:firstRow="0" w:lastRow="0" w:firstColumn="0" w:lastColumn="0" w:noHBand="0" w:noVBand="0"/>
      </w:tblPr>
      <w:tblGrid>
        <w:gridCol w:w="4536"/>
        <w:gridCol w:w="760"/>
        <w:gridCol w:w="4343"/>
      </w:tblGrid>
      <w:tr w:rsidR="00585A3D" w:rsidRPr="00C06F98" w14:paraId="1DE9585E" w14:textId="77777777" w:rsidTr="00083CD3">
        <w:trPr>
          <w:jc w:val="center"/>
        </w:trPr>
        <w:tc>
          <w:tcPr>
            <w:tcW w:w="4536" w:type="dxa"/>
          </w:tcPr>
          <w:p w14:paraId="428C32EA" w14:textId="77777777" w:rsidR="00585A3D" w:rsidRPr="00C06F98" w:rsidRDefault="00585A3D" w:rsidP="00083CD3">
            <w:pPr>
              <w:spacing w:line="360" w:lineRule="auto"/>
              <w:jc w:val="center"/>
              <w:rPr>
                <w:rFonts w:ascii="GHEA Grapalat" w:hAnsi="GHEA Grapalat" w:cs="Sylfaen"/>
                <w:b/>
                <w:bCs/>
                <w:lang w:val="hy-AM"/>
              </w:rPr>
            </w:pPr>
            <w:r w:rsidRPr="00C06F98">
              <w:rPr>
                <w:rFonts w:ascii="GHEA Grapalat" w:hAnsi="GHEA Grapalat" w:cs="Sylfaen"/>
                <w:b/>
                <w:bCs/>
                <w:lang w:val="hy-AM"/>
              </w:rPr>
              <w:t>ՊԱՏՎԻՐԱՏՈՒ</w:t>
            </w:r>
          </w:p>
          <w:p w14:paraId="178A1599" w14:textId="77777777" w:rsidR="00585A3D" w:rsidRPr="00C06F98" w:rsidRDefault="00585A3D" w:rsidP="00083CD3">
            <w:pPr>
              <w:rPr>
                <w:rFonts w:ascii="GHEA Grapalat" w:hAnsi="GHEA Grapalat"/>
                <w:sz w:val="22"/>
                <w:szCs w:val="22"/>
                <w:lang w:val="hy-AM"/>
              </w:rPr>
            </w:pPr>
          </w:p>
          <w:p w14:paraId="276B5936" w14:textId="77777777" w:rsidR="00585A3D" w:rsidRPr="00C06F98" w:rsidRDefault="00585A3D" w:rsidP="00083CD3">
            <w:pPr>
              <w:jc w:val="center"/>
              <w:rPr>
                <w:rFonts w:ascii="GHEA Grapalat" w:hAnsi="GHEA Grapalat"/>
                <w:lang w:val="hy-AM"/>
              </w:rPr>
            </w:pPr>
            <w:r w:rsidRPr="00C06F98">
              <w:rPr>
                <w:rFonts w:ascii="GHEA Grapalat" w:hAnsi="GHEA Grapalat"/>
                <w:lang w:val="hy-AM"/>
              </w:rPr>
              <w:t>---------------------------------</w:t>
            </w:r>
          </w:p>
          <w:p w14:paraId="5C4A4328" w14:textId="77777777" w:rsidR="00585A3D" w:rsidRPr="00C06F98" w:rsidRDefault="00585A3D" w:rsidP="00083CD3">
            <w:pPr>
              <w:jc w:val="center"/>
              <w:rPr>
                <w:rFonts w:ascii="GHEA Grapalat" w:hAnsi="GHEA Grapalat"/>
                <w:sz w:val="18"/>
                <w:szCs w:val="18"/>
                <w:lang w:val="hy-AM"/>
              </w:rPr>
            </w:pPr>
            <w:r w:rsidRPr="00C06F98">
              <w:rPr>
                <w:rFonts w:ascii="GHEA Grapalat" w:hAnsi="GHEA Grapalat"/>
                <w:sz w:val="18"/>
                <w:szCs w:val="18"/>
                <w:lang w:val="hy-AM"/>
              </w:rPr>
              <w:t>/</w:t>
            </w:r>
            <w:r w:rsidRPr="00C06F98">
              <w:rPr>
                <w:rFonts w:ascii="GHEA Grapalat" w:hAnsi="GHEA Grapalat" w:cs="Sylfaen"/>
                <w:sz w:val="18"/>
                <w:szCs w:val="18"/>
                <w:lang w:val="hy-AM"/>
              </w:rPr>
              <w:t>ստորագրություն</w:t>
            </w:r>
            <w:r w:rsidRPr="00C06F98">
              <w:rPr>
                <w:rFonts w:ascii="GHEA Grapalat" w:hAnsi="GHEA Grapalat"/>
                <w:sz w:val="18"/>
                <w:szCs w:val="18"/>
                <w:lang w:val="hy-AM"/>
              </w:rPr>
              <w:t>/</w:t>
            </w:r>
          </w:p>
          <w:p w14:paraId="27FF4DDE" w14:textId="77777777" w:rsidR="00585A3D" w:rsidRPr="00C06F98" w:rsidRDefault="00585A3D" w:rsidP="00083CD3">
            <w:pPr>
              <w:jc w:val="center"/>
              <w:rPr>
                <w:rFonts w:ascii="GHEA Grapalat" w:hAnsi="GHEA Grapalat"/>
                <w:sz w:val="18"/>
                <w:szCs w:val="18"/>
                <w:lang w:val="hy-AM"/>
              </w:rPr>
            </w:pPr>
            <w:r w:rsidRPr="00C06F98">
              <w:rPr>
                <w:rFonts w:ascii="GHEA Grapalat" w:hAnsi="GHEA Grapalat" w:cs="Sylfaen"/>
                <w:sz w:val="18"/>
                <w:szCs w:val="18"/>
                <w:lang w:val="hy-AM"/>
              </w:rPr>
              <w:t>Կ</w:t>
            </w:r>
            <w:r w:rsidRPr="00C06F98">
              <w:rPr>
                <w:rFonts w:ascii="GHEA Grapalat" w:hAnsi="GHEA Grapalat"/>
                <w:sz w:val="18"/>
                <w:szCs w:val="18"/>
                <w:lang w:val="hy-AM"/>
              </w:rPr>
              <w:t>.</w:t>
            </w:r>
            <w:r w:rsidRPr="00C06F98">
              <w:rPr>
                <w:rFonts w:ascii="GHEA Grapalat" w:hAnsi="GHEA Grapalat" w:cs="Sylfaen"/>
                <w:sz w:val="18"/>
                <w:szCs w:val="18"/>
                <w:lang w:val="hy-AM"/>
              </w:rPr>
              <w:t>Տ</w:t>
            </w:r>
          </w:p>
        </w:tc>
        <w:tc>
          <w:tcPr>
            <w:tcW w:w="760" w:type="dxa"/>
          </w:tcPr>
          <w:p w14:paraId="085B0C8D" w14:textId="77777777" w:rsidR="00585A3D" w:rsidRPr="00C06F98" w:rsidRDefault="00585A3D" w:rsidP="00083CD3">
            <w:pPr>
              <w:spacing w:line="360" w:lineRule="auto"/>
              <w:jc w:val="center"/>
              <w:rPr>
                <w:rFonts w:ascii="GHEA Grapalat" w:hAnsi="GHEA Grapalat"/>
                <w:lang w:val="hy-AM"/>
              </w:rPr>
            </w:pPr>
          </w:p>
        </w:tc>
        <w:tc>
          <w:tcPr>
            <w:tcW w:w="4343" w:type="dxa"/>
          </w:tcPr>
          <w:p w14:paraId="27FD3AF7" w14:textId="77777777" w:rsidR="00585A3D" w:rsidRPr="00C06F98" w:rsidRDefault="00585A3D" w:rsidP="00083CD3">
            <w:pPr>
              <w:spacing w:line="360" w:lineRule="auto"/>
              <w:jc w:val="center"/>
              <w:rPr>
                <w:rFonts w:ascii="GHEA Grapalat" w:hAnsi="GHEA Grapalat" w:cs="Sylfaen"/>
                <w:b/>
                <w:bCs/>
                <w:lang w:val="hy-AM"/>
              </w:rPr>
            </w:pPr>
            <w:r w:rsidRPr="00C06F98">
              <w:rPr>
                <w:rFonts w:ascii="GHEA Grapalat" w:hAnsi="GHEA Grapalat" w:cs="Sylfaen"/>
                <w:b/>
                <w:bCs/>
                <w:lang w:val="hy-AM"/>
              </w:rPr>
              <w:t>ԿԱՊԱԼԱՌՈՒ</w:t>
            </w:r>
          </w:p>
          <w:p w14:paraId="38CBE2FB" w14:textId="77777777" w:rsidR="00585A3D" w:rsidRPr="00C06F98" w:rsidRDefault="00585A3D" w:rsidP="00083CD3">
            <w:pPr>
              <w:jc w:val="center"/>
              <w:rPr>
                <w:rFonts w:ascii="GHEA Grapalat" w:hAnsi="GHEA Grapalat"/>
                <w:lang w:val="hy-AM"/>
              </w:rPr>
            </w:pPr>
          </w:p>
          <w:p w14:paraId="00CF9B71" w14:textId="77777777" w:rsidR="00585A3D" w:rsidRPr="00C06F98" w:rsidRDefault="00585A3D" w:rsidP="00083CD3">
            <w:pPr>
              <w:jc w:val="center"/>
              <w:rPr>
                <w:rFonts w:ascii="GHEA Grapalat" w:hAnsi="GHEA Grapalat"/>
                <w:lang w:val="hy-AM"/>
              </w:rPr>
            </w:pPr>
            <w:r w:rsidRPr="00C06F98">
              <w:rPr>
                <w:rFonts w:ascii="GHEA Grapalat" w:hAnsi="GHEA Grapalat"/>
                <w:lang w:val="hy-AM"/>
              </w:rPr>
              <w:t>---------------------------------</w:t>
            </w:r>
          </w:p>
          <w:p w14:paraId="378AF2E0" w14:textId="77777777" w:rsidR="00585A3D" w:rsidRPr="00C06F98" w:rsidRDefault="00585A3D" w:rsidP="00083CD3">
            <w:pPr>
              <w:jc w:val="center"/>
              <w:rPr>
                <w:rFonts w:ascii="GHEA Grapalat" w:hAnsi="GHEA Grapalat"/>
                <w:sz w:val="18"/>
                <w:szCs w:val="18"/>
                <w:lang w:val="hy-AM"/>
              </w:rPr>
            </w:pPr>
            <w:r w:rsidRPr="00C06F98">
              <w:rPr>
                <w:rFonts w:ascii="GHEA Grapalat" w:hAnsi="GHEA Grapalat"/>
                <w:sz w:val="18"/>
                <w:szCs w:val="18"/>
                <w:lang w:val="hy-AM"/>
              </w:rPr>
              <w:t>/</w:t>
            </w:r>
            <w:r w:rsidRPr="00C06F98">
              <w:rPr>
                <w:rFonts w:ascii="GHEA Grapalat" w:hAnsi="GHEA Grapalat" w:cs="Sylfaen"/>
                <w:sz w:val="18"/>
                <w:szCs w:val="18"/>
                <w:lang w:val="hy-AM"/>
              </w:rPr>
              <w:t>ստորագրություն</w:t>
            </w:r>
            <w:r w:rsidRPr="00C06F98">
              <w:rPr>
                <w:rFonts w:ascii="GHEA Grapalat" w:hAnsi="GHEA Grapalat"/>
                <w:sz w:val="18"/>
                <w:szCs w:val="18"/>
                <w:lang w:val="hy-AM"/>
              </w:rPr>
              <w:t>/</w:t>
            </w:r>
          </w:p>
          <w:p w14:paraId="68945763" w14:textId="77777777" w:rsidR="00585A3D" w:rsidRPr="00585A3D" w:rsidRDefault="00585A3D" w:rsidP="00083CD3">
            <w:pPr>
              <w:jc w:val="center"/>
              <w:rPr>
                <w:rFonts w:ascii="GHEA Grapalat" w:hAnsi="GHEA Grapalat" w:cs="Sylfaen"/>
                <w:sz w:val="18"/>
                <w:szCs w:val="18"/>
                <w:lang w:val="hy-AM"/>
              </w:rPr>
            </w:pPr>
            <w:r w:rsidRPr="00C06F98">
              <w:rPr>
                <w:rFonts w:ascii="GHEA Grapalat" w:hAnsi="GHEA Grapalat" w:cs="Sylfaen"/>
                <w:sz w:val="18"/>
                <w:szCs w:val="18"/>
                <w:lang w:val="hy-AM"/>
              </w:rPr>
              <w:t>Կ</w:t>
            </w:r>
            <w:r w:rsidRPr="00C06F98">
              <w:rPr>
                <w:rFonts w:ascii="GHEA Grapalat" w:hAnsi="GHEA Grapalat"/>
                <w:sz w:val="18"/>
                <w:szCs w:val="18"/>
                <w:lang w:val="hy-AM"/>
              </w:rPr>
              <w:t>.</w:t>
            </w:r>
            <w:r w:rsidRPr="00C06F98">
              <w:rPr>
                <w:rFonts w:ascii="GHEA Grapalat" w:hAnsi="GHEA Grapalat" w:cs="Sylfaen"/>
                <w:sz w:val="18"/>
                <w:szCs w:val="18"/>
                <w:lang w:val="hy-AM"/>
              </w:rPr>
              <w:t>Տ</w:t>
            </w:r>
          </w:p>
        </w:tc>
      </w:tr>
    </w:tbl>
    <w:p w14:paraId="20AC003B" w14:textId="77777777" w:rsidR="00585A3D" w:rsidRDefault="00585A3D" w:rsidP="001E0CEE">
      <w:pPr>
        <w:ind w:firstLine="567"/>
        <w:jc w:val="right"/>
        <w:rPr>
          <w:rFonts w:ascii="GHEA Grapalat" w:hAnsi="GHEA Grapalat"/>
          <w:sz w:val="20"/>
          <w:szCs w:val="20"/>
          <w:lang w:val="hy-AM" w:eastAsia="ru-RU"/>
        </w:rPr>
      </w:pPr>
    </w:p>
    <w:p w14:paraId="49B5A55B" w14:textId="77777777" w:rsidR="00585A3D" w:rsidRDefault="00585A3D" w:rsidP="001E0CEE">
      <w:pPr>
        <w:ind w:firstLine="567"/>
        <w:jc w:val="right"/>
        <w:rPr>
          <w:rFonts w:ascii="GHEA Grapalat" w:hAnsi="GHEA Grapalat"/>
          <w:sz w:val="20"/>
          <w:szCs w:val="20"/>
          <w:lang w:val="hy-AM" w:eastAsia="ru-RU"/>
        </w:rPr>
      </w:pPr>
    </w:p>
    <w:p w14:paraId="791E7CBF" w14:textId="77777777" w:rsidR="00585A3D" w:rsidRDefault="00585A3D" w:rsidP="001E0CEE">
      <w:pPr>
        <w:ind w:firstLine="567"/>
        <w:jc w:val="right"/>
        <w:rPr>
          <w:rFonts w:ascii="GHEA Grapalat" w:hAnsi="GHEA Grapalat"/>
          <w:sz w:val="20"/>
          <w:szCs w:val="20"/>
          <w:lang w:val="hy-AM" w:eastAsia="ru-RU"/>
        </w:rPr>
      </w:pPr>
    </w:p>
    <w:p w14:paraId="43A86500" w14:textId="77777777" w:rsidR="00585A3D" w:rsidRDefault="00585A3D" w:rsidP="001E0CEE">
      <w:pPr>
        <w:ind w:firstLine="567"/>
        <w:jc w:val="right"/>
        <w:rPr>
          <w:rFonts w:ascii="GHEA Grapalat" w:hAnsi="GHEA Grapalat"/>
          <w:sz w:val="20"/>
          <w:szCs w:val="20"/>
          <w:lang w:val="hy-AM" w:eastAsia="ru-RU"/>
        </w:rPr>
      </w:pPr>
    </w:p>
    <w:p w14:paraId="506C5337" w14:textId="77777777" w:rsidR="00585A3D" w:rsidRDefault="00585A3D" w:rsidP="001E0CEE">
      <w:pPr>
        <w:ind w:firstLine="567"/>
        <w:jc w:val="right"/>
        <w:rPr>
          <w:rFonts w:ascii="GHEA Grapalat" w:hAnsi="GHEA Grapalat" w:cs="Sylfaen"/>
          <w:i/>
          <w:sz w:val="20"/>
          <w:szCs w:val="20"/>
          <w:lang w:val="hy-AM"/>
        </w:rPr>
        <w:sectPr w:rsidR="00585A3D" w:rsidSect="00585A3D">
          <w:footnotePr>
            <w:pos w:val="beneathText"/>
          </w:footnotePr>
          <w:pgSz w:w="11906" w:h="16838" w:code="9"/>
          <w:pgMar w:top="533" w:right="707" w:bottom="720" w:left="663" w:header="561" w:footer="561" w:gutter="0"/>
          <w:cols w:space="720"/>
          <w:docGrid w:linePitch="326"/>
        </w:sectPr>
      </w:pPr>
    </w:p>
    <w:p w14:paraId="4A8AF881" w14:textId="77777777" w:rsidR="00585A3D" w:rsidRPr="00C06F98" w:rsidRDefault="00585A3D" w:rsidP="001E0CEE">
      <w:pPr>
        <w:ind w:firstLine="567"/>
        <w:jc w:val="right"/>
        <w:rPr>
          <w:rFonts w:ascii="GHEA Grapalat" w:hAnsi="GHEA Grapalat" w:cs="Sylfaen"/>
          <w:i/>
          <w:sz w:val="20"/>
          <w:szCs w:val="20"/>
          <w:lang w:val="hy-AM"/>
        </w:rPr>
      </w:pPr>
    </w:p>
    <w:p w14:paraId="2A64F3EF" w14:textId="7878995C" w:rsidR="001E0CEE" w:rsidRPr="00C06F98" w:rsidRDefault="001E0CEE" w:rsidP="001E0CEE">
      <w:pPr>
        <w:ind w:firstLine="567"/>
        <w:jc w:val="right"/>
        <w:rPr>
          <w:rFonts w:ascii="GHEA Grapalat" w:hAnsi="GHEA Grapalat" w:cs="Arial"/>
          <w:i/>
          <w:sz w:val="20"/>
          <w:szCs w:val="20"/>
          <w:lang w:val="hy-AM"/>
        </w:rPr>
      </w:pPr>
      <w:r w:rsidRPr="00C06F98">
        <w:rPr>
          <w:rFonts w:ascii="GHEA Grapalat" w:hAnsi="GHEA Grapalat" w:cs="Sylfaen"/>
          <w:i/>
          <w:sz w:val="20"/>
          <w:szCs w:val="20"/>
          <w:lang w:val="hy-AM"/>
        </w:rPr>
        <w:t>Հավելված</w:t>
      </w:r>
      <w:r w:rsidRPr="00C06F98">
        <w:rPr>
          <w:rFonts w:ascii="GHEA Grapalat" w:hAnsi="GHEA Grapalat" w:cs="Arial"/>
          <w:i/>
          <w:sz w:val="20"/>
          <w:szCs w:val="20"/>
          <w:lang w:val="hy-AM"/>
        </w:rPr>
        <w:t xml:space="preserve"> </w:t>
      </w:r>
      <w:r w:rsidRPr="00C06F98">
        <w:rPr>
          <w:rFonts w:ascii="GHEA Grapalat" w:hAnsi="GHEA Grapalat" w:cs="Sylfaen"/>
          <w:i/>
          <w:sz w:val="20"/>
          <w:szCs w:val="20"/>
          <w:lang w:val="hy-AM"/>
        </w:rPr>
        <w:t>թիվ</w:t>
      </w:r>
      <w:r w:rsidRPr="00C06F98">
        <w:rPr>
          <w:rFonts w:ascii="GHEA Grapalat" w:hAnsi="GHEA Grapalat" w:cs="Arial"/>
          <w:i/>
          <w:sz w:val="20"/>
          <w:szCs w:val="20"/>
          <w:lang w:val="hy-AM"/>
        </w:rPr>
        <w:t xml:space="preserve"> 1</w:t>
      </w:r>
    </w:p>
    <w:p w14:paraId="7DEEE778" w14:textId="77777777" w:rsidR="001E0CEE" w:rsidRPr="00C06F98" w:rsidRDefault="001E0CEE" w:rsidP="001E0CEE">
      <w:pPr>
        <w:ind w:firstLine="567"/>
        <w:jc w:val="right"/>
        <w:rPr>
          <w:rFonts w:ascii="GHEA Grapalat" w:hAnsi="GHEA Grapalat" w:cs="Arial"/>
          <w:i/>
          <w:sz w:val="20"/>
          <w:szCs w:val="20"/>
          <w:lang w:val="hy-AM"/>
        </w:rPr>
      </w:pPr>
      <w:r w:rsidRPr="00C06F98">
        <w:rPr>
          <w:rFonts w:ascii="GHEA Grapalat" w:hAnsi="GHEA Grapalat"/>
          <w:sz w:val="20"/>
          <w:szCs w:val="20"/>
          <w:lang w:val="hy-AM"/>
        </w:rPr>
        <w:t>«</w:t>
      </w:r>
      <w:r w:rsidRPr="00C06F98">
        <w:rPr>
          <w:rFonts w:ascii="GHEA Grapalat" w:hAnsi="GHEA Grapalat"/>
          <w:i/>
          <w:sz w:val="20"/>
          <w:szCs w:val="20"/>
          <w:lang w:val="hy-AM"/>
        </w:rPr>
        <w:t xml:space="preserve">           </w:t>
      </w:r>
      <w:r w:rsidRPr="00C06F98">
        <w:rPr>
          <w:rFonts w:ascii="GHEA Grapalat" w:hAnsi="GHEA Grapalat"/>
          <w:sz w:val="20"/>
          <w:szCs w:val="20"/>
          <w:lang w:val="hy-AM"/>
        </w:rPr>
        <w:t>»</w:t>
      </w:r>
      <w:r w:rsidRPr="00C06F98">
        <w:rPr>
          <w:rFonts w:ascii="GHEA Grapalat" w:hAnsi="GHEA Grapalat"/>
          <w:i/>
          <w:sz w:val="20"/>
          <w:szCs w:val="20"/>
          <w:lang w:val="hy-AM"/>
        </w:rPr>
        <w:t xml:space="preserve">                  20   </w:t>
      </w:r>
      <w:r w:rsidRPr="00C06F98">
        <w:rPr>
          <w:rFonts w:ascii="GHEA Grapalat" w:hAnsi="GHEA Grapalat" w:cs="Sylfaen"/>
          <w:i/>
          <w:sz w:val="20"/>
          <w:szCs w:val="20"/>
          <w:lang w:val="hy-AM"/>
        </w:rPr>
        <w:t>թ</w:t>
      </w:r>
      <w:r w:rsidRPr="00C06F98">
        <w:rPr>
          <w:rFonts w:ascii="GHEA Grapalat" w:hAnsi="GHEA Grapalat" w:cs="Arial"/>
          <w:i/>
          <w:sz w:val="20"/>
          <w:szCs w:val="20"/>
          <w:lang w:val="hy-AM"/>
        </w:rPr>
        <w:t xml:space="preserve">. </w:t>
      </w:r>
      <w:r w:rsidRPr="00C06F98">
        <w:rPr>
          <w:rFonts w:ascii="GHEA Grapalat" w:hAnsi="GHEA Grapalat"/>
          <w:i/>
          <w:sz w:val="20"/>
          <w:szCs w:val="20"/>
          <w:lang w:val="hy-AM"/>
        </w:rPr>
        <w:t xml:space="preserve"> </w:t>
      </w:r>
      <w:r w:rsidRPr="00C06F98">
        <w:rPr>
          <w:rFonts w:ascii="GHEA Grapalat" w:hAnsi="GHEA Grapalat" w:cs="Sylfaen"/>
          <w:i/>
          <w:sz w:val="20"/>
          <w:szCs w:val="20"/>
          <w:lang w:val="hy-AM"/>
        </w:rPr>
        <w:t>կնքված</w:t>
      </w:r>
      <w:r w:rsidRPr="00C06F98">
        <w:rPr>
          <w:rFonts w:ascii="GHEA Grapalat" w:hAnsi="GHEA Grapalat" w:cs="Arial"/>
          <w:i/>
          <w:sz w:val="20"/>
          <w:szCs w:val="20"/>
          <w:lang w:val="hy-AM"/>
        </w:rPr>
        <w:t xml:space="preserve"> </w:t>
      </w:r>
    </w:p>
    <w:p w14:paraId="5132EA04" w14:textId="77777777" w:rsidR="001E0CEE" w:rsidRPr="00C06F98" w:rsidRDefault="001E0CEE" w:rsidP="001E0CEE">
      <w:pPr>
        <w:jc w:val="right"/>
        <w:rPr>
          <w:rFonts w:ascii="GHEA Grapalat" w:hAnsi="GHEA Grapalat" w:cs="Arial"/>
          <w:i/>
          <w:sz w:val="20"/>
          <w:szCs w:val="20"/>
          <w:lang w:val="hy-AM"/>
        </w:rPr>
      </w:pPr>
      <w:r w:rsidRPr="00C06F98">
        <w:rPr>
          <w:rFonts w:ascii="GHEA Grapalat" w:hAnsi="GHEA Grapalat" w:cs="Sylfaen"/>
          <w:i/>
          <w:sz w:val="20"/>
          <w:szCs w:val="20"/>
          <w:lang w:val="hy-AM"/>
        </w:rPr>
        <w:t>ծածկագրով պայմանագրի</w:t>
      </w:r>
    </w:p>
    <w:p w14:paraId="29488C5F" w14:textId="77777777" w:rsidR="001E0CEE" w:rsidRPr="00C06F98" w:rsidRDefault="001E0CEE" w:rsidP="001E0CEE">
      <w:pPr>
        <w:jc w:val="center"/>
        <w:rPr>
          <w:rFonts w:ascii="GHEA Grapalat" w:hAnsi="GHEA Grapalat" w:cs="Sylfaen"/>
          <w:b/>
          <w:lang w:val="hy-AM"/>
        </w:rPr>
      </w:pPr>
    </w:p>
    <w:p w14:paraId="511EC206" w14:textId="77777777" w:rsidR="00396D5E" w:rsidRPr="00C06F98" w:rsidRDefault="00396D5E" w:rsidP="00396D5E">
      <w:pPr>
        <w:ind w:right="180"/>
        <w:jc w:val="center"/>
        <w:rPr>
          <w:rFonts w:ascii="GHEA Grapalat" w:hAnsi="GHEA Grapalat" w:cs="Sylfaen"/>
          <w:b/>
          <w:lang w:val="hy-AM"/>
        </w:rPr>
      </w:pPr>
      <w:r w:rsidRPr="00C06F98">
        <w:rPr>
          <w:rFonts w:ascii="GHEA Grapalat" w:hAnsi="GHEA Grapalat" w:cs="Sylfaen"/>
          <w:b/>
          <w:lang w:val="hy-AM"/>
        </w:rPr>
        <w:t>ՏԵԽՆԻԿԱԿԱՆ ԲՆՈՒԹԱԳԻՐ</w:t>
      </w:r>
    </w:p>
    <w:p w14:paraId="488C2CA4" w14:textId="30EAE727" w:rsidR="00396D5E" w:rsidRPr="00C06F98" w:rsidRDefault="009D5900" w:rsidP="00396D5E">
      <w:pPr>
        <w:ind w:firstLine="567"/>
        <w:jc w:val="center"/>
        <w:rPr>
          <w:rFonts w:ascii="GHEA Grapalat" w:hAnsi="GHEA Grapalat" w:cs="Sylfaen"/>
          <w:sz w:val="20"/>
          <w:szCs w:val="18"/>
          <w:lang w:val="hy-AM"/>
        </w:rPr>
      </w:pPr>
      <w:r>
        <w:rPr>
          <w:rFonts w:ascii="GHEA Grapalat" w:hAnsi="GHEA Grapalat" w:cs="Sylfaen"/>
          <w:sz w:val="20"/>
          <w:szCs w:val="20"/>
          <w:lang w:val="hy-AM"/>
        </w:rPr>
        <w:t>ԵՐ</w:t>
      </w:r>
      <w:r w:rsidR="00FB4AC1">
        <w:rPr>
          <w:rFonts w:ascii="GHEA Grapalat" w:hAnsi="GHEA Grapalat" w:cs="Sylfaen"/>
          <w:sz w:val="20"/>
          <w:szCs w:val="20"/>
          <w:lang w:val="hy-AM"/>
        </w:rPr>
        <w:t>ԵՎ</w:t>
      </w:r>
      <w:r>
        <w:rPr>
          <w:rFonts w:ascii="GHEA Grapalat" w:hAnsi="GHEA Grapalat" w:cs="Sylfaen"/>
          <w:sz w:val="20"/>
          <w:szCs w:val="20"/>
          <w:lang w:val="hy-AM"/>
        </w:rPr>
        <w:t xml:space="preserve">ԱՆ ՔԱՂԱՔԻ ԷՐԵԲՈՒՆԻ ՎԱՐՉԱԿԱՆ ՇՐՋԱՆԻ ԲԱԿԱՅԻՆ ՏԱՐԱԾՔՆԵՐԻ ԲԱՐԵԿԱՐԳՄԱՆ </w:t>
      </w:r>
      <w:r w:rsidR="00FB4AC1">
        <w:rPr>
          <w:rFonts w:ascii="GHEA Grapalat" w:hAnsi="GHEA Grapalat" w:cs="Sylfaen"/>
          <w:sz w:val="20"/>
          <w:szCs w:val="20"/>
          <w:lang w:val="hy-AM"/>
        </w:rPr>
        <w:t>ԵՎ</w:t>
      </w:r>
      <w:r>
        <w:rPr>
          <w:rFonts w:ascii="GHEA Grapalat" w:hAnsi="GHEA Grapalat" w:cs="Sylfaen"/>
          <w:sz w:val="20"/>
          <w:szCs w:val="20"/>
          <w:lang w:val="hy-AM"/>
        </w:rPr>
        <w:t xml:space="preserve"> ՀԻՄՆԱՆԱՆՈՐԳՄԱՆ ԱՇԽԱՏԱՆՔՆԵՐ</w:t>
      </w:r>
      <w:r w:rsidR="00396D5E" w:rsidRPr="00C06F98">
        <w:rPr>
          <w:rFonts w:ascii="GHEA Grapalat" w:hAnsi="GHEA Grapalat" w:cs="Sylfaen"/>
          <w:sz w:val="20"/>
          <w:szCs w:val="18"/>
          <w:lang w:val="hy-AM"/>
        </w:rPr>
        <w:t>Ի</w:t>
      </w:r>
    </w:p>
    <w:p w14:paraId="384F3130" w14:textId="0778B0E1" w:rsidR="00396D5E" w:rsidRPr="00C06F98" w:rsidRDefault="00396D5E" w:rsidP="00396D5E">
      <w:pPr>
        <w:jc w:val="right"/>
        <w:rPr>
          <w:rFonts w:ascii="GHEA Grapalat" w:hAnsi="GHEA Grapalat" w:cs="Sylfaen"/>
          <w:bCs/>
          <w:sz w:val="16"/>
          <w:szCs w:val="16"/>
          <w:lang w:val="hy-AM"/>
        </w:rPr>
      </w:pPr>
    </w:p>
    <w:tbl>
      <w:tblPr>
        <w:tblW w:w="16076" w:type="dxa"/>
        <w:jc w:val="center"/>
        <w:tblLayout w:type="fixed"/>
        <w:tblCellMar>
          <w:top w:w="15" w:type="dxa"/>
        </w:tblCellMar>
        <w:tblLook w:val="04A0" w:firstRow="1" w:lastRow="0" w:firstColumn="1" w:lastColumn="0" w:noHBand="0" w:noVBand="1"/>
      </w:tblPr>
      <w:tblGrid>
        <w:gridCol w:w="629"/>
        <w:gridCol w:w="1364"/>
        <w:gridCol w:w="6372"/>
        <w:gridCol w:w="1170"/>
        <w:gridCol w:w="1350"/>
        <w:gridCol w:w="1713"/>
        <w:gridCol w:w="3237"/>
        <w:gridCol w:w="241"/>
      </w:tblGrid>
      <w:tr w:rsidR="00396D5E" w:rsidRPr="00FB4AC1" w14:paraId="1D2043BC" w14:textId="77777777" w:rsidTr="00FB4AC1">
        <w:trPr>
          <w:gridAfter w:val="1"/>
          <w:wAfter w:w="241" w:type="dxa"/>
          <w:trHeight w:val="188"/>
          <w:jc w:val="center"/>
        </w:trPr>
        <w:tc>
          <w:tcPr>
            <w:tcW w:w="15835"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14:paraId="2B34A164" w14:textId="77777777" w:rsidR="00396D5E" w:rsidRPr="00FB4AC1" w:rsidRDefault="00396D5E" w:rsidP="00FB4AC1">
            <w:pPr>
              <w:jc w:val="center"/>
              <w:rPr>
                <w:rFonts w:ascii="GHEA Grapalat" w:hAnsi="GHEA Grapalat" w:cs="Calibri"/>
                <w:b/>
                <w:bCs/>
                <w:sz w:val="20"/>
                <w:szCs w:val="20"/>
                <w:lang w:val="hy-AM"/>
              </w:rPr>
            </w:pPr>
            <w:r w:rsidRPr="00FB4AC1">
              <w:rPr>
                <w:rFonts w:ascii="GHEA Grapalat" w:hAnsi="GHEA Grapalat" w:cs="Calibri"/>
                <w:b/>
                <w:bCs/>
                <w:sz w:val="20"/>
                <w:szCs w:val="20"/>
                <w:lang w:val="hy-AM"/>
              </w:rPr>
              <w:t>Աշխատանք</w:t>
            </w:r>
          </w:p>
        </w:tc>
      </w:tr>
      <w:tr w:rsidR="00FB4AC1" w:rsidRPr="00FB4AC1" w14:paraId="5223B305" w14:textId="77777777" w:rsidTr="00FB4AC1">
        <w:trPr>
          <w:gridAfter w:val="1"/>
          <w:wAfter w:w="241" w:type="dxa"/>
          <w:trHeight w:val="125"/>
          <w:jc w:val="center"/>
        </w:trPr>
        <w:tc>
          <w:tcPr>
            <w:tcW w:w="62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D344EE" w14:textId="77777777" w:rsidR="00FB4AC1" w:rsidRPr="00FB4AC1" w:rsidRDefault="00FB4AC1" w:rsidP="00FB4AC1">
            <w:pPr>
              <w:ind w:left="-195" w:firstLine="195"/>
              <w:jc w:val="center"/>
              <w:rPr>
                <w:rFonts w:ascii="GHEA Grapalat" w:hAnsi="GHEA Grapalat" w:cs="Calibri"/>
                <w:b/>
                <w:bCs/>
                <w:sz w:val="20"/>
                <w:szCs w:val="20"/>
                <w:lang w:val="hy-AM"/>
              </w:rPr>
            </w:pPr>
            <w:r w:rsidRPr="00FB4AC1">
              <w:rPr>
                <w:rFonts w:ascii="GHEA Grapalat" w:hAnsi="GHEA Grapalat" w:cs="Calibri"/>
                <w:b/>
                <w:bCs/>
                <w:sz w:val="20"/>
                <w:szCs w:val="20"/>
                <w:lang w:val="hy-AM"/>
              </w:rPr>
              <w:t>Չ/Հ</w:t>
            </w:r>
          </w:p>
        </w:tc>
        <w:tc>
          <w:tcPr>
            <w:tcW w:w="136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086329" w14:textId="77777777" w:rsidR="00FB4AC1" w:rsidRPr="00FB4AC1" w:rsidRDefault="00FB4AC1" w:rsidP="00FB4AC1">
            <w:pPr>
              <w:jc w:val="center"/>
              <w:rPr>
                <w:rFonts w:ascii="GHEA Grapalat" w:hAnsi="GHEA Grapalat" w:cs="Calibri"/>
                <w:b/>
                <w:bCs/>
                <w:sz w:val="20"/>
                <w:szCs w:val="20"/>
                <w:lang w:val="hy-AM"/>
              </w:rPr>
            </w:pPr>
            <w:r w:rsidRPr="00FB4AC1">
              <w:rPr>
                <w:rFonts w:ascii="GHEA Grapalat" w:hAnsi="GHEA Grapalat" w:cs="Calibri"/>
                <w:b/>
                <w:bCs/>
                <w:sz w:val="20"/>
                <w:szCs w:val="20"/>
                <w:lang w:val="hy-AM"/>
              </w:rPr>
              <w:t>ԳՄԱ կոդ (CPV)</w:t>
            </w:r>
          </w:p>
        </w:tc>
        <w:tc>
          <w:tcPr>
            <w:tcW w:w="637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D0E9C0" w14:textId="77777777" w:rsidR="00FB4AC1" w:rsidRPr="00FB4AC1" w:rsidRDefault="00FB4AC1" w:rsidP="00FB4AC1">
            <w:pPr>
              <w:jc w:val="center"/>
              <w:rPr>
                <w:rFonts w:ascii="GHEA Grapalat" w:hAnsi="GHEA Grapalat" w:cs="Calibri"/>
                <w:b/>
                <w:bCs/>
                <w:sz w:val="20"/>
                <w:szCs w:val="20"/>
                <w:lang w:val="hy-AM"/>
              </w:rPr>
            </w:pPr>
            <w:r w:rsidRPr="00FB4AC1">
              <w:rPr>
                <w:rFonts w:ascii="GHEA Grapalat" w:hAnsi="GHEA Grapalat" w:cs="Calibri"/>
                <w:b/>
                <w:bCs/>
                <w:sz w:val="20"/>
                <w:szCs w:val="20"/>
                <w:lang w:val="hy-AM"/>
              </w:rPr>
              <w:t>տեխնիկական բնութագիրը</w:t>
            </w:r>
          </w:p>
        </w:tc>
        <w:tc>
          <w:tcPr>
            <w:tcW w:w="117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6A413AA" w14:textId="77777777" w:rsidR="00FB4AC1" w:rsidRPr="00FB4AC1" w:rsidRDefault="00FB4AC1" w:rsidP="00FB4AC1">
            <w:pPr>
              <w:jc w:val="center"/>
              <w:rPr>
                <w:rFonts w:ascii="GHEA Grapalat" w:hAnsi="GHEA Grapalat" w:cs="Calibri"/>
                <w:b/>
                <w:bCs/>
                <w:sz w:val="20"/>
                <w:szCs w:val="20"/>
                <w:lang w:val="hy-AM"/>
              </w:rPr>
            </w:pPr>
            <w:r w:rsidRPr="00FB4AC1">
              <w:rPr>
                <w:rFonts w:ascii="GHEA Grapalat" w:hAnsi="GHEA Grapalat" w:cs="Calibri"/>
                <w:b/>
                <w:bCs/>
                <w:sz w:val="20"/>
                <w:szCs w:val="20"/>
                <w:lang w:val="hy-AM"/>
              </w:rPr>
              <w:t>Չափման միավորը</w:t>
            </w:r>
          </w:p>
        </w:tc>
        <w:tc>
          <w:tcPr>
            <w:tcW w:w="13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931AFA" w14:textId="77777777" w:rsidR="00FB4AC1" w:rsidRPr="00FB4AC1" w:rsidRDefault="00FB4AC1" w:rsidP="00FB4AC1">
            <w:pPr>
              <w:jc w:val="center"/>
              <w:rPr>
                <w:rFonts w:ascii="GHEA Grapalat" w:hAnsi="GHEA Grapalat" w:cs="Calibri"/>
                <w:b/>
                <w:bCs/>
                <w:sz w:val="20"/>
                <w:szCs w:val="20"/>
                <w:lang w:val="hy-AM"/>
              </w:rPr>
            </w:pPr>
            <w:r w:rsidRPr="00FB4AC1">
              <w:rPr>
                <w:rFonts w:ascii="GHEA Grapalat" w:hAnsi="GHEA Grapalat" w:cs="Calibri"/>
                <w:b/>
                <w:bCs/>
                <w:sz w:val="20"/>
                <w:szCs w:val="20"/>
                <w:lang w:val="hy-AM"/>
              </w:rPr>
              <w:t>ընդհանուր գինը/ՀՀ դրամ/</w:t>
            </w:r>
          </w:p>
        </w:tc>
        <w:tc>
          <w:tcPr>
            <w:tcW w:w="4950" w:type="dxa"/>
            <w:gridSpan w:val="2"/>
            <w:tcBorders>
              <w:top w:val="single" w:sz="4" w:space="0" w:color="auto"/>
              <w:left w:val="nil"/>
              <w:bottom w:val="single" w:sz="4" w:space="0" w:color="auto"/>
              <w:right w:val="single" w:sz="4" w:space="0" w:color="auto"/>
            </w:tcBorders>
            <w:shd w:val="clear" w:color="000000" w:fill="FFFFFF"/>
            <w:vAlign w:val="center"/>
            <w:hideMark/>
          </w:tcPr>
          <w:p w14:paraId="4FC4F624" w14:textId="77777777" w:rsidR="00FB4AC1" w:rsidRPr="00FB4AC1" w:rsidRDefault="00FB4AC1" w:rsidP="00FB4AC1">
            <w:pPr>
              <w:jc w:val="center"/>
              <w:rPr>
                <w:rFonts w:ascii="GHEA Grapalat" w:hAnsi="GHEA Grapalat" w:cs="Calibri"/>
                <w:b/>
                <w:bCs/>
                <w:sz w:val="20"/>
                <w:szCs w:val="20"/>
                <w:lang w:val="hy-AM"/>
              </w:rPr>
            </w:pPr>
            <w:r w:rsidRPr="00FB4AC1">
              <w:rPr>
                <w:rFonts w:ascii="GHEA Grapalat" w:hAnsi="GHEA Grapalat" w:cs="Calibri"/>
                <w:b/>
                <w:bCs/>
                <w:sz w:val="20"/>
                <w:szCs w:val="20"/>
                <w:lang w:val="hy-AM"/>
              </w:rPr>
              <w:t>կատարման</w:t>
            </w:r>
          </w:p>
        </w:tc>
      </w:tr>
      <w:tr w:rsidR="00FB4AC1" w:rsidRPr="00FB4AC1" w14:paraId="024F1BAC" w14:textId="77777777" w:rsidTr="00FB4AC1">
        <w:trPr>
          <w:gridAfter w:val="1"/>
          <w:wAfter w:w="241" w:type="dxa"/>
          <w:trHeight w:val="516"/>
          <w:jc w:val="center"/>
        </w:trPr>
        <w:tc>
          <w:tcPr>
            <w:tcW w:w="629" w:type="dxa"/>
            <w:vMerge/>
            <w:tcBorders>
              <w:top w:val="nil"/>
              <w:left w:val="single" w:sz="4" w:space="0" w:color="auto"/>
              <w:bottom w:val="single" w:sz="4" w:space="0" w:color="auto"/>
              <w:right w:val="single" w:sz="4" w:space="0" w:color="auto"/>
            </w:tcBorders>
            <w:vAlign w:val="center"/>
            <w:hideMark/>
          </w:tcPr>
          <w:p w14:paraId="3E97AEE4" w14:textId="77777777" w:rsidR="00FB4AC1" w:rsidRPr="00FB4AC1" w:rsidRDefault="00FB4AC1" w:rsidP="00FB4AC1">
            <w:pPr>
              <w:jc w:val="center"/>
              <w:rPr>
                <w:rFonts w:ascii="GHEA Grapalat" w:hAnsi="GHEA Grapalat" w:cs="Calibri"/>
                <w:b/>
                <w:bCs/>
                <w:sz w:val="20"/>
                <w:szCs w:val="20"/>
                <w:lang w:val="hy-AM"/>
              </w:rPr>
            </w:pPr>
          </w:p>
        </w:tc>
        <w:tc>
          <w:tcPr>
            <w:tcW w:w="1364" w:type="dxa"/>
            <w:vMerge/>
            <w:tcBorders>
              <w:top w:val="nil"/>
              <w:left w:val="single" w:sz="4" w:space="0" w:color="auto"/>
              <w:bottom w:val="single" w:sz="4" w:space="0" w:color="auto"/>
              <w:right w:val="single" w:sz="4" w:space="0" w:color="auto"/>
            </w:tcBorders>
            <w:vAlign w:val="center"/>
            <w:hideMark/>
          </w:tcPr>
          <w:p w14:paraId="5C1D4621" w14:textId="77777777" w:rsidR="00FB4AC1" w:rsidRPr="00FB4AC1" w:rsidRDefault="00FB4AC1" w:rsidP="00FB4AC1">
            <w:pPr>
              <w:jc w:val="center"/>
              <w:rPr>
                <w:rFonts w:ascii="GHEA Grapalat" w:hAnsi="GHEA Grapalat" w:cs="Calibri"/>
                <w:b/>
                <w:bCs/>
                <w:sz w:val="20"/>
                <w:szCs w:val="20"/>
                <w:lang w:val="hy-AM"/>
              </w:rPr>
            </w:pPr>
          </w:p>
        </w:tc>
        <w:tc>
          <w:tcPr>
            <w:tcW w:w="6372" w:type="dxa"/>
            <w:vMerge/>
            <w:tcBorders>
              <w:top w:val="nil"/>
              <w:left w:val="single" w:sz="4" w:space="0" w:color="auto"/>
              <w:bottom w:val="single" w:sz="4" w:space="0" w:color="auto"/>
              <w:right w:val="single" w:sz="4" w:space="0" w:color="auto"/>
            </w:tcBorders>
            <w:vAlign w:val="center"/>
            <w:hideMark/>
          </w:tcPr>
          <w:p w14:paraId="6A185001" w14:textId="77777777" w:rsidR="00FB4AC1" w:rsidRPr="00FB4AC1" w:rsidRDefault="00FB4AC1" w:rsidP="00FB4AC1">
            <w:pPr>
              <w:jc w:val="center"/>
              <w:rPr>
                <w:rFonts w:ascii="GHEA Grapalat" w:hAnsi="GHEA Grapalat" w:cs="Calibri"/>
                <w:b/>
                <w:bCs/>
                <w:sz w:val="20"/>
                <w:szCs w:val="20"/>
                <w:lang w:val="hy-AM"/>
              </w:rPr>
            </w:pPr>
          </w:p>
        </w:tc>
        <w:tc>
          <w:tcPr>
            <w:tcW w:w="1170" w:type="dxa"/>
            <w:vMerge/>
            <w:tcBorders>
              <w:top w:val="nil"/>
              <w:left w:val="single" w:sz="4" w:space="0" w:color="auto"/>
              <w:bottom w:val="single" w:sz="4" w:space="0" w:color="000000"/>
              <w:right w:val="single" w:sz="4" w:space="0" w:color="auto"/>
            </w:tcBorders>
            <w:vAlign w:val="center"/>
            <w:hideMark/>
          </w:tcPr>
          <w:p w14:paraId="41C22568" w14:textId="77777777" w:rsidR="00FB4AC1" w:rsidRPr="00FB4AC1" w:rsidRDefault="00FB4AC1" w:rsidP="00FB4AC1">
            <w:pPr>
              <w:jc w:val="center"/>
              <w:rPr>
                <w:rFonts w:ascii="GHEA Grapalat" w:hAnsi="GHEA Grapalat" w:cs="Calibri"/>
                <w:b/>
                <w:bCs/>
                <w:sz w:val="20"/>
                <w:szCs w:val="20"/>
                <w:lang w:val="hy-AM"/>
              </w:rPr>
            </w:pPr>
          </w:p>
        </w:tc>
        <w:tc>
          <w:tcPr>
            <w:tcW w:w="1350" w:type="dxa"/>
            <w:vMerge/>
            <w:tcBorders>
              <w:top w:val="nil"/>
              <w:left w:val="single" w:sz="4" w:space="0" w:color="auto"/>
              <w:bottom w:val="single" w:sz="4" w:space="0" w:color="auto"/>
              <w:right w:val="single" w:sz="4" w:space="0" w:color="auto"/>
            </w:tcBorders>
            <w:vAlign w:val="center"/>
            <w:hideMark/>
          </w:tcPr>
          <w:p w14:paraId="5021E7F6" w14:textId="77777777" w:rsidR="00FB4AC1" w:rsidRPr="00FB4AC1" w:rsidRDefault="00FB4AC1" w:rsidP="00FB4AC1">
            <w:pPr>
              <w:jc w:val="center"/>
              <w:rPr>
                <w:rFonts w:ascii="GHEA Grapalat" w:hAnsi="GHEA Grapalat" w:cs="Calibri"/>
                <w:b/>
                <w:bCs/>
                <w:sz w:val="20"/>
                <w:szCs w:val="20"/>
                <w:lang w:val="hy-AM"/>
              </w:rPr>
            </w:pPr>
          </w:p>
        </w:tc>
        <w:tc>
          <w:tcPr>
            <w:tcW w:w="1713" w:type="dxa"/>
            <w:tcBorders>
              <w:top w:val="nil"/>
              <w:left w:val="nil"/>
              <w:bottom w:val="single" w:sz="4" w:space="0" w:color="auto"/>
              <w:right w:val="single" w:sz="4" w:space="0" w:color="auto"/>
            </w:tcBorders>
            <w:shd w:val="clear" w:color="000000" w:fill="FFFFFF"/>
            <w:vAlign w:val="center"/>
            <w:hideMark/>
          </w:tcPr>
          <w:p w14:paraId="2BD8D600" w14:textId="77777777" w:rsidR="00FB4AC1" w:rsidRPr="00FB4AC1" w:rsidRDefault="00FB4AC1" w:rsidP="00FB4AC1">
            <w:pPr>
              <w:jc w:val="center"/>
              <w:rPr>
                <w:rFonts w:ascii="GHEA Grapalat" w:hAnsi="GHEA Grapalat" w:cs="Calibri"/>
                <w:b/>
                <w:bCs/>
                <w:sz w:val="20"/>
                <w:szCs w:val="20"/>
                <w:lang w:val="hy-AM"/>
              </w:rPr>
            </w:pPr>
            <w:r w:rsidRPr="00FB4AC1">
              <w:rPr>
                <w:rFonts w:ascii="GHEA Grapalat" w:hAnsi="GHEA Grapalat" w:cs="Calibri"/>
                <w:b/>
                <w:bCs/>
                <w:sz w:val="20"/>
                <w:szCs w:val="20"/>
                <w:lang w:val="hy-AM"/>
              </w:rPr>
              <w:t>հասցեն</w:t>
            </w:r>
          </w:p>
        </w:tc>
        <w:tc>
          <w:tcPr>
            <w:tcW w:w="3237" w:type="dxa"/>
            <w:tcBorders>
              <w:top w:val="nil"/>
              <w:left w:val="nil"/>
              <w:bottom w:val="nil"/>
              <w:right w:val="single" w:sz="4" w:space="0" w:color="auto"/>
            </w:tcBorders>
            <w:shd w:val="clear" w:color="000000" w:fill="FFFFFF"/>
            <w:vAlign w:val="center"/>
            <w:hideMark/>
          </w:tcPr>
          <w:p w14:paraId="38968A94" w14:textId="77777777" w:rsidR="00FB4AC1" w:rsidRPr="00FB4AC1" w:rsidRDefault="00FB4AC1" w:rsidP="00FB4AC1">
            <w:pPr>
              <w:jc w:val="center"/>
              <w:rPr>
                <w:rFonts w:ascii="GHEA Grapalat" w:hAnsi="GHEA Grapalat" w:cs="Calibri"/>
                <w:b/>
                <w:bCs/>
                <w:sz w:val="20"/>
                <w:szCs w:val="20"/>
                <w:lang w:val="hy-AM"/>
              </w:rPr>
            </w:pPr>
            <w:r w:rsidRPr="00FB4AC1">
              <w:rPr>
                <w:rFonts w:ascii="GHEA Grapalat" w:hAnsi="GHEA Grapalat" w:cs="Calibri"/>
                <w:b/>
                <w:bCs/>
                <w:sz w:val="20"/>
                <w:szCs w:val="20"/>
                <w:lang w:val="hy-AM"/>
              </w:rPr>
              <w:t>Ժամկետը</w:t>
            </w:r>
          </w:p>
        </w:tc>
      </w:tr>
      <w:tr w:rsidR="00FB4AC1" w:rsidRPr="009C16E1" w14:paraId="028507A6" w14:textId="77777777" w:rsidTr="00FB4AC1">
        <w:trPr>
          <w:gridAfter w:val="1"/>
          <w:wAfter w:w="241" w:type="dxa"/>
          <w:trHeight w:val="552"/>
          <w:jc w:val="center"/>
        </w:trPr>
        <w:tc>
          <w:tcPr>
            <w:tcW w:w="629" w:type="dxa"/>
            <w:vMerge w:val="restart"/>
            <w:tcBorders>
              <w:top w:val="nil"/>
              <w:left w:val="single" w:sz="4" w:space="0" w:color="auto"/>
              <w:bottom w:val="single" w:sz="4" w:space="0" w:color="000000"/>
              <w:right w:val="single" w:sz="4" w:space="0" w:color="auto"/>
            </w:tcBorders>
            <w:shd w:val="clear" w:color="000000" w:fill="FFFFFF"/>
            <w:vAlign w:val="center"/>
          </w:tcPr>
          <w:p w14:paraId="2FE54909" w14:textId="5DCCA8E8" w:rsidR="00FB4AC1" w:rsidRPr="00FB4AC1" w:rsidRDefault="00FB4AC1" w:rsidP="00FB4AC1">
            <w:pPr>
              <w:jc w:val="center"/>
              <w:rPr>
                <w:rFonts w:ascii="GHEA Grapalat" w:hAnsi="GHEA Grapalat" w:cs="Calibri"/>
                <w:sz w:val="20"/>
                <w:szCs w:val="20"/>
                <w:lang w:val="hy-AM"/>
              </w:rPr>
            </w:pPr>
            <w:r w:rsidRPr="00FB4AC1">
              <w:rPr>
                <w:rFonts w:ascii="GHEA Grapalat" w:hAnsi="GHEA Grapalat" w:cs="Calibri"/>
                <w:sz w:val="20"/>
                <w:szCs w:val="20"/>
                <w:lang w:val="hy-AM"/>
              </w:rPr>
              <w:t>1</w:t>
            </w:r>
          </w:p>
        </w:tc>
        <w:tc>
          <w:tcPr>
            <w:tcW w:w="1364" w:type="dxa"/>
            <w:vMerge w:val="restart"/>
            <w:tcBorders>
              <w:top w:val="nil"/>
              <w:left w:val="single" w:sz="4" w:space="0" w:color="auto"/>
              <w:bottom w:val="single" w:sz="4" w:space="0" w:color="auto"/>
              <w:right w:val="single" w:sz="4" w:space="0" w:color="auto"/>
            </w:tcBorders>
            <w:shd w:val="clear" w:color="000000" w:fill="FFFFFF"/>
            <w:vAlign w:val="center"/>
          </w:tcPr>
          <w:p w14:paraId="18A7FF09" w14:textId="77777777" w:rsidR="00FB4AC1" w:rsidRPr="00FB4AC1" w:rsidRDefault="00FB4AC1" w:rsidP="00FB4AC1">
            <w:pPr>
              <w:jc w:val="center"/>
              <w:rPr>
                <w:rFonts w:ascii="GHEA Grapalat" w:hAnsi="GHEA Grapalat" w:cs="Calibri"/>
                <w:sz w:val="20"/>
                <w:szCs w:val="20"/>
                <w:lang w:val="hy-AM"/>
              </w:rPr>
            </w:pPr>
            <w:r w:rsidRPr="00FB4AC1">
              <w:rPr>
                <w:rFonts w:ascii="GHEA Grapalat" w:hAnsi="GHEA Grapalat"/>
                <w:sz w:val="20"/>
                <w:szCs w:val="20"/>
                <w:lang w:val="hy-AM"/>
              </w:rPr>
              <w:t>45611300/11</w:t>
            </w:r>
          </w:p>
          <w:p w14:paraId="0A2FB6EA" w14:textId="1E670150" w:rsidR="00FB4AC1" w:rsidRPr="00FB4AC1" w:rsidRDefault="00FB4AC1" w:rsidP="00FB4AC1">
            <w:pPr>
              <w:jc w:val="center"/>
              <w:rPr>
                <w:rFonts w:ascii="GHEA Grapalat" w:hAnsi="GHEA Grapalat" w:cs="Calibri"/>
                <w:sz w:val="20"/>
                <w:szCs w:val="20"/>
                <w:lang w:val="hy-AM"/>
              </w:rPr>
            </w:pPr>
          </w:p>
        </w:tc>
        <w:tc>
          <w:tcPr>
            <w:tcW w:w="6372" w:type="dxa"/>
            <w:vMerge w:val="restart"/>
            <w:tcBorders>
              <w:top w:val="nil"/>
              <w:left w:val="single" w:sz="4" w:space="0" w:color="auto"/>
              <w:right w:val="single" w:sz="4" w:space="0" w:color="auto"/>
            </w:tcBorders>
            <w:vAlign w:val="center"/>
          </w:tcPr>
          <w:p w14:paraId="4D0A3F7A" w14:textId="34C48F43" w:rsidR="00FB4AC1" w:rsidRPr="00FB4AC1" w:rsidRDefault="00FB4AC1" w:rsidP="00FB4AC1">
            <w:pPr>
              <w:tabs>
                <w:tab w:val="left" w:pos="1125"/>
              </w:tabs>
              <w:jc w:val="both"/>
              <w:rPr>
                <w:rFonts w:ascii="GHEA Grapalat" w:hAnsi="GHEA Grapalat" w:cs="Calibri"/>
                <w:sz w:val="20"/>
                <w:szCs w:val="20"/>
                <w:lang w:val="hy-AM"/>
              </w:rPr>
            </w:pPr>
            <w:r w:rsidRPr="00FB4AC1">
              <w:rPr>
                <w:rFonts w:ascii="GHEA Grapalat" w:hAnsi="GHEA Grapalat" w:cs="Calibri"/>
                <w:sz w:val="20"/>
                <w:szCs w:val="20"/>
                <w:lang w:val="hy-AM"/>
              </w:rPr>
              <w:t>Գնման առարկա է հանդիսանում Երևան քաղաքի Էրեբունի վարչական շրջանի</w:t>
            </w:r>
            <w:r w:rsidRPr="00FB4AC1">
              <w:rPr>
                <w:rFonts w:ascii="Microsoft JhengHei" w:eastAsia="Microsoft JhengHei" w:hAnsi="Microsoft JhengHei" w:cs="Microsoft JhengHei" w:hint="eastAsia"/>
                <w:sz w:val="20"/>
                <w:szCs w:val="20"/>
                <w:lang w:val="hy-AM"/>
              </w:rPr>
              <w:t>․</w:t>
            </w:r>
            <w:r w:rsidRPr="00FB4AC1">
              <w:rPr>
                <w:rFonts w:ascii="GHEA Grapalat" w:hAnsi="GHEA Grapalat" w:cs="Calibri"/>
                <w:sz w:val="20"/>
                <w:szCs w:val="20"/>
                <w:lang w:val="hy-AM"/>
              </w:rPr>
              <w:t xml:space="preserve"> </w:t>
            </w:r>
          </w:p>
          <w:p w14:paraId="1D321B6A" w14:textId="77777777" w:rsidR="00FB4AC1" w:rsidRPr="00FB4AC1" w:rsidRDefault="00FB4AC1" w:rsidP="00FB4AC1">
            <w:pPr>
              <w:tabs>
                <w:tab w:val="left" w:pos="1125"/>
              </w:tabs>
              <w:jc w:val="both"/>
              <w:rPr>
                <w:rFonts w:ascii="GHEA Grapalat" w:hAnsi="GHEA Grapalat" w:cs="Calibri"/>
                <w:sz w:val="20"/>
                <w:szCs w:val="20"/>
                <w:lang w:val="hy-AM"/>
              </w:rPr>
            </w:pPr>
            <w:r w:rsidRPr="00FB4AC1">
              <w:rPr>
                <w:rFonts w:ascii="GHEA Grapalat" w:hAnsi="GHEA Grapalat" w:cs="Calibri"/>
                <w:sz w:val="20"/>
                <w:szCs w:val="20"/>
                <w:lang w:val="hy-AM"/>
              </w:rPr>
              <w:t>1. Արցախի պողոտա հ</w:t>
            </w:r>
            <w:r w:rsidRPr="00FB4AC1">
              <w:rPr>
                <w:rFonts w:ascii="Microsoft JhengHei" w:eastAsia="Microsoft JhengHei" w:hAnsi="Microsoft JhengHei" w:cs="Microsoft JhengHei" w:hint="eastAsia"/>
                <w:sz w:val="20"/>
                <w:szCs w:val="20"/>
                <w:lang w:val="hy-AM"/>
              </w:rPr>
              <w:t>․</w:t>
            </w:r>
            <w:r w:rsidRPr="00FB4AC1">
              <w:rPr>
                <w:rFonts w:ascii="GHEA Grapalat" w:hAnsi="GHEA Grapalat" w:cs="Calibri"/>
                <w:sz w:val="20"/>
                <w:szCs w:val="20"/>
                <w:lang w:val="hy-AM"/>
              </w:rPr>
              <w:t xml:space="preserve">6/1 </w:t>
            </w:r>
            <w:r w:rsidRPr="00FB4AC1">
              <w:rPr>
                <w:rFonts w:ascii="GHEA Grapalat" w:hAnsi="GHEA Grapalat" w:cs="GHEA Grapalat"/>
                <w:sz w:val="20"/>
                <w:szCs w:val="20"/>
                <w:lang w:val="hy-AM"/>
              </w:rPr>
              <w:t>շենքի</w:t>
            </w:r>
            <w:r w:rsidRPr="00FB4AC1">
              <w:rPr>
                <w:rFonts w:ascii="GHEA Grapalat" w:hAnsi="GHEA Grapalat" w:cs="Calibri"/>
                <w:sz w:val="20"/>
                <w:szCs w:val="20"/>
                <w:lang w:val="hy-AM"/>
              </w:rPr>
              <w:t xml:space="preserve"> </w:t>
            </w:r>
            <w:r w:rsidRPr="00FB4AC1">
              <w:rPr>
                <w:rFonts w:ascii="GHEA Grapalat" w:hAnsi="GHEA Grapalat" w:cs="GHEA Grapalat"/>
                <w:sz w:val="20"/>
                <w:szCs w:val="20"/>
                <w:lang w:val="hy-AM"/>
              </w:rPr>
              <w:t>դիմացի</w:t>
            </w:r>
            <w:r w:rsidRPr="00FB4AC1">
              <w:rPr>
                <w:rFonts w:ascii="GHEA Grapalat" w:hAnsi="GHEA Grapalat" w:cs="Calibri"/>
                <w:sz w:val="20"/>
                <w:szCs w:val="20"/>
                <w:lang w:val="hy-AM"/>
              </w:rPr>
              <w:t xml:space="preserve"> </w:t>
            </w:r>
            <w:r w:rsidRPr="00FB4AC1">
              <w:rPr>
                <w:rFonts w:ascii="GHEA Grapalat" w:hAnsi="GHEA Grapalat" w:cs="GHEA Grapalat"/>
                <w:sz w:val="20"/>
                <w:szCs w:val="20"/>
                <w:lang w:val="hy-AM"/>
              </w:rPr>
              <w:t>բակային</w:t>
            </w:r>
            <w:r w:rsidRPr="00FB4AC1">
              <w:rPr>
                <w:rFonts w:ascii="GHEA Grapalat" w:hAnsi="GHEA Grapalat" w:cs="Calibri"/>
                <w:sz w:val="20"/>
                <w:szCs w:val="20"/>
                <w:lang w:val="hy-AM"/>
              </w:rPr>
              <w:t xml:space="preserve"> </w:t>
            </w:r>
            <w:r w:rsidRPr="00FB4AC1">
              <w:rPr>
                <w:rFonts w:ascii="GHEA Grapalat" w:hAnsi="GHEA Grapalat" w:cs="GHEA Grapalat"/>
                <w:sz w:val="20"/>
                <w:szCs w:val="20"/>
                <w:lang w:val="hy-AM"/>
              </w:rPr>
              <w:t>տարածքի</w:t>
            </w:r>
            <w:r w:rsidRPr="00FB4AC1">
              <w:rPr>
                <w:rFonts w:ascii="GHEA Grapalat" w:hAnsi="GHEA Grapalat" w:cs="Calibri"/>
                <w:sz w:val="20"/>
                <w:szCs w:val="20"/>
                <w:lang w:val="hy-AM"/>
              </w:rPr>
              <w:t xml:space="preserve"> </w:t>
            </w:r>
            <w:r w:rsidRPr="00FB4AC1">
              <w:rPr>
                <w:rFonts w:ascii="GHEA Grapalat" w:hAnsi="GHEA Grapalat" w:cs="GHEA Grapalat"/>
                <w:sz w:val="20"/>
                <w:szCs w:val="20"/>
                <w:lang w:val="hy-AM"/>
              </w:rPr>
              <w:t>բարեկարգման</w:t>
            </w:r>
            <w:r w:rsidRPr="00FB4AC1">
              <w:rPr>
                <w:rFonts w:ascii="GHEA Grapalat" w:hAnsi="GHEA Grapalat" w:cs="Calibri"/>
                <w:sz w:val="20"/>
                <w:szCs w:val="20"/>
                <w:lang w:val="hy-AM"/>
              </w:rPr>
              <w:t>,</w:t>
            </w:r>
          </w:p>
          <w:p w14:paraId="26528129" w14:textId="77777777" w:rsidR="00FB4AC1" w:rsidRPr="00FB4AC1" w:rsidRDefault="00FB4AC1" w:rsidP="00FB4AC1">
            <w:pPr>
              <w:tabs>
                <w:tab w:val="left" w:pos="1125"/>
              </w:tabs>
              <w:jc w:val="both"/>
              <w:rPr>
                <w:rFonts w:ascii="GHEA Grapalat" w:hAnsi="GHEA Grapalat" w:cs="Calibri"/>
                <w:sz w:val="20"/>
                <w:szCs w:val="20"/>
                <w:lang w:val="hy-AM"/>
              </w:rPr>
            </w:pPr>
            <w:r w:rsidRPr="00FB4AC1">
              <w:rPr>
                <w:rFonts w:ascii="GHEA Grapalat" w:hAnsi="GHEA Grapalat" w:cs="Calibri"/>
                <w:sz w:val="20"/>
                <w:szCs w:val="20"/>
                <w:lang w:val="hy-AM"/>
              </w:rPr>
              <w:t>2. Խաղաղ Դոնի հ</w:t>
            </w:r>
            <w:r w:rsidRPr="00FB4AC1">
              <w:rPr>
                <w:rFonts w:ascii="Microsoft JhengHei" w:eastAsia="Microsoft JhengHei" w:hAnsi="Microsoft JhengHei" w:cs="Microsoft JhengHei" w:hint="eastAsia"/>
                <w:sz w:val="20"/>
                <w:szCs w:val="20"/>
                <w:lang w:val="hy-AM"/>
              </w:rPr>
              <w:t>․</w:t>
            </w:r>
            <w:r w:rsidRPr="00FB4AC1">
              <w:rPr>
                <w:rFonts w:ascii="GHEA Grapalat" w:hAnsi="GHEA Grapalat" w:cs="Calibri"/>
                <w:sz w:val="20"/>
                <w:szCs w:val="20"/>
                <w:lang w:val="hy-AM"/>
              </w:rPr>
              <w:t xml:space="preserve">5 </w:t>
            </w:r>
            <w:r w:rsidRPr="00FB4AC1">
              <w:rPr>
                <w:rFonts w:ascii="GHEA Grapalat" w:hAnsi="GHEA Grapalat" w:cs="GHEA Grapalat"/>
                <w:sz w:val="20"/>
                <w:szCs w:val="20"/>
                <w:lang w:val="hy-AM"/>
              </w:rPr>
              <w:t>շենքի</w:t>
            </w:r>
            <w:r w:rsidRPr="00FB4AC1">
              <w:rPr>
                <w:rFonts w:ascii="GHEA Grapalat" w:hAnsi="GHEA Grapalat" w:cs="Calibri"/>
                <w:sz w:val="20"/>
                <w:szCs w:val="20"/>
                <w:lang w:val="hy-AM"/>
              </w:rPr>
              <w:t xml:space="preserve">  </w:t>
            </w:r>
            <w:r w:rsidRPr="00FB4AC1">
              <w:rPr>
                <w:rFonts w:ascii="GHEA Grapalat" w:hAnsi="GHEA Grapalat" w:cs="GHEA Grapalat"/>
                <w:sz w:val="20"/>
                <w:szCs w:val="20"/>
                <w:lang w:val="hy-AM"/>
              </w:rPr>
              <w:t>բակային</w:t>
            </w:r>
            <w:r w:rsidRPr="00FB4AC1">
              <w:rPr>
                <w:rFonts w:ascii="GHEA Grapalat" w:hAnsi="GHEA Grapalat" w:cs="Calibri"/>
                <w:sz w:val="20"/>
                <w:szCs w:val="20"/>
                <w:lang w:val="hy-AM"/>
              </w:rPr>
              <w:t xml:space="preserve"> </w:t>
            </w:r>
            <w:r w:rsidRPr="00FB4AC1">
              <w:rPr>
                <w:rFonts w:ascii="GHEA Grapalat" w:hAnsi="GHEA Grapalat" w:cs="GHEA Grapalat"/>
                <w:sz w:val="20"/>
                <w:szCs w:val="20"/>
                <w:lang w:val="hy-AM"/>
              </w:rPr>
              <w:t>տարածքի</w:t>
            </w:r>
            <w:r w:rsidRPr="00FB4AC1">
              <w:rPr>
                <w:rFonts w:ascii="GHEA Grapalat" w:hAnsi="GHEA Grapalat" w:cs="Calibri"/>
                <w:sz w:val="20"/>
                <w:szCs w:val="20"/>
                <w:lang w:val="hy-AM"/>
              </w:rPr>
              <w:t xml:space="preserve"> </w:t>
            </w:r>
            <w:r w:rsidRPr="00FB4AC1">
              <w:rPr>
                <w:rFonts w:ascii="GHEA Grapalat" w:hAnsi="GHEA Grapalat" w:cs="GHEA Grapalat"/>
                <w:sz w:val="20"/>
                <w:szCs w:val="20"/>
                <w:lang w:val="hy-AM"/>
              </w:rPr>
              <w:t>հիմնանորոգման</w:t>
            </w:r>
            <w:r w:rsidRPr="00FB4AC1">
              <w:rPr>
                <w:rFonts w:ascii="GHEA Grapalat" w:hAnsi="GHEA Grapalat" w:cs="Calibri"/>
                <w:sz w:val="20"/>
                <w:szCs w:val="20"/>
                <w:lang w:val="hy-AM"/>
              </w:rPr>
              <w:t>,</w:t>
            </w:r>
          </w:p>
          <w:p w14:paraId="4631B898" w14:textId="77777777" w:rsidR="00FB4AC1" w:rsidRPr="00FB4AC1" w:rsidRDefault="00FB4AC1" w:rsidP="00FB4AC1">
            <w:pPr>
              <w:tabs>
                <w:tab w:val="left" w:pos="1125"/>
              </w:tabs>
              <w:jc w:val="both"/>
              <w:rPr>
                <w:rFonts w:ascii="GHEA Grapalat" w:hAnsi="GHEA Grapalat" w:cs="Calibri"/>
                <w:sz w:val="20"/>
                <w:szCs w:val="20"/>
                <w:lang w:val="hy-AM"/>
              </w:rPr>
            </w:pPr>
            <w:r w:rsidRPr="00FB4AC1">
              <w:rPr>
                <w:rFonts w:ascii="GHEA Grapalat" w:hAnsi="GHEA Grapalat" w:cs="Calibri"/>
                <w:sz w:val="20"/>
                <w:szCs w:val="20"/>
                <w:lang w:val="hy-AM"/>
              </w:rPr>
              <w:t>3. Խաղաղ Դոնի հ</w:t>
            </w:r>
            <w:r w:rsidRPr="00FB4AC1">
              <w:rPr>
                <w:rFonts w:ascii="Microsoft JhengHei" w:eastAsia="Microsoft JhengHei" w:hAnsi="Microsoft JhengHei" w:cs="Microsoft JhengHei" w:hint="eastAsia"/>
                <w:sz w:val="20"/>
                <w:szCs w:val="20"/>
                <w:lang w:val="hy-AM"/>
              </w:rPr>
              <w:t>․</w:t>
            </w:r>
            <w:r w:rsidRPr="00FB4AC1">
              <w:rPr>
                <w:rFonts w:ascii="GHEA Grapalat" w:hAnsi="GHEA Grapalat" w:cs="Calibri"/>
                <w:sz w:val="20"/>
                <w:szCs w:val="20"/>
                <w:lang w:val="hy-AM"/>
              </w:rPr>
              <w:t xml:space="preserve">27 </w:t>
            </w:r>
            <w:r w:rsidRPr="00FB4AC1">
              <w:rPr>
                <w:rFonts w:ascii="GHEA Grapalat" w:hAnsi="GHEA Grapalat" w:cs="GHEA Grapalat"/>
                <w:sz w:val="20"/>
                <w:szCs w:val="20"/>
                <w:lang w:val="hy-AM"/>
              </w:rPr>
              <w:t>շենքի</w:t>
            </w:r>
            <w:r w:rsidRPr="00FB4AC1">
              <w:rPr>
                <w:rFonts w:ascii="GHEA Grapalat" w:hAnsi="GHEA Grapalat" w:cs="Calibri"/>
                <w:sz w:val="20"/>
                <w:szCs w:val="20"/>
                <w:lang w:val="hy-AM"/>
              </w:rPr>
              <w:t xml:space="preserve"> </w:t>
            </w:r>
            <w:r w:rsidRPr="00FB4AC1">
              <w:rPr>
                <w:rFonts w:ascii="GHEA Grapalat" w:hAnsi="GHEA Grapalat" w:cs="GHEA Grapalat"/>
                <w:sz w:val="20"/>
                <w:szCs w:val="20"/>
                <w:lang w:val="hy-AM"/>
              </w:rPr>
              <w:t>շուրջ</w:t>
            </w:r>
            <w:r w:rsidRPr="00FB4AC1">
              <w:rPr>
                <w:rFonts w:ascii="GHEA Grapalat" w:hAnsi="GHEA Grapalat" w:cs="Calibri"/>
                <w:sz w:val="20"/>
                <w:szCs w:val="20"/>
                <w:lang w:val="hy-AM"/>
              </w:rPr>
              <w:t xml:space="preserve"> </w:t>
            </w:r>
            <w:r w:rsidRPr="00FB4AC1">
              <w:rPr>
                <w:rFonts w:ascii="GHEA Grapalat" w:hAnsi="GHEA Grapalat" w:cs="GHEA Grapalat"/>
                <w:sz w:val="20"/>
                <w:szCs w:val="20"/>
                <w:lang w:val="hy-AM"/>
              </w:rPr>
              <w:t>տարածքի</w:t>
            </w:r>
            <w:r w:rsidRPr="00FB4AC1">
              <w:rPr>
                <w:rFonts w:ascii="GHEA Grapalat" w:hAnsi="GHEA Grapalat" w:cs="Calibri"/>
                <w:sz w:val="20"/>
                <w:szCs w:val="20"/>
                <w:lang w:val="hy-AM"/>
              </w:rPr>
              <w:t xml:space="preserve"> </w:t>
            </w:r>
            <w:r w:rsidRPr="00FB4AC1">
              <w:rPr>
                <w:rFonts w:ascii="GHEA Grapalat" w:hAnsi="GHEA Grapalat" w:cs="GHEA Grapalat"/>
                <w:sz w:val="20"/>
                <w:szCs w:val="20"/>
                <w:lang w:val="hy-AM"/>
              </w:rPr>
              <w:t>հիմնանորոգման</w:t>
            </w:r>
            <w:r w:rsidRPr="00FB4AC1">
              <w:rPr>
                <w:rFonts w:ascii="GHEA Grapalat" w:hAnsi="GHEA Grapalat" w:cs="Calibri"/>
                <w:sz w:val="20"/>
                <w:szCs w:val="20"/>
                <w:lang w:val="hy-AM"/>
              </w:rPr>
              <w:t>,</w:t>
            </w:r>
          </w:p>
          <w:p w14:paraId="7C83699F" w14:textId="77777777" w:rsidR="00FB4AC1" w:rsidRPr="00FB4AC1" w:rsidRDefault="00FB4AC1" w:rsidP="00FB4AC1">
            <w:pPr>
              <w:tabs>
                <w:tab w:val="left" w:pos="1125"/>
              </w:tabs>
              <w:jc w:val="both"/>
              <w:rPr>
                <w:rFonts w:ascii="GHEA Grapalat" w:hAnsi="GHEA Grapalat" w:cs="Calibri"/>
                <w:sz w:val="20"/>
                <w:szCs w:val="20"/>
                <w:lang w:val="hy-AM"/>
              </w:rPr>
            </w:pPr>
            <w:r w:rsidRPr="00FB4AC1">
              <w:rPr>
                <w:rFonts w:ascii="GHEA Grapalat" w:hAnsi="GHEA Grapalat" w:cs="Calibri"/>
                <w:sz w:val="20"/>
                <w:szCs w:val="20"/>
                <w:lang w:val="hy-AM"/>
              </w:rPr>
              <w:t>4. Ավանեսովի փողոցի հ</w:t>
            </w:r>
            <w:r w:rsidRPr="00FB4AC1">
              <w:rPr>
                <w:rFonts w:ascii="Microsoft JhengHei" w:eastAsia="Microsoft JhengHei" w:hAnsi="Microsoft JhengHei" w:cs="Microsoft JhengHei" w:hint="eastAsia"/>
                <w:sz w:val="20"/>
                <w:szCs w:val="20"/>
                <w:lang w:val="hy-AM"/>
              </w:rPr>
              <w:t>․</w:t>
            </w:r>
            <w:r w:rsidRPr="00FB4AC1">
              <w:rPr>
                <w:rFonts w:ascii="GHEA Grapalat" w:hAnsi="GHEA Grapalat" w:cs="Calibri"/>
                <w:sz w:val="20"/>
                <w:szCs w:val="20"/>
                <w:lang w:val="hy-AM"/>
              </w:rPr>
              <w:t xml:space="preserve">2/1 </w:t>
            </w:r>
            <w:r w:rsidRPr="00FB4AC1">
              <w:rPr>
                <w:rFonts w:ascii="GHEA Grapalat" w:hAnsi="GHEA Grapalat" w:cs="GHEA Grapalat"/>
                <w:sz w:val="20"/>
                <w:szCs w:val="20"/>
                <w:lang w:val="hy-AM"/>
              </w:rPr>
              <w:t>շենքի</w:t>
            </w:r>
            <w:r w:rsidRPr="00FB4AC1">
              <w:rPr>
                <w:rFonts w:ascii="GHEA Grapalat" w:hAnsi="GHEA Grapalat" w:cs="Calibri"/>
                <w:sz w:val="20"/>
                <w:szCs w:val="20"/>
                <w:lang w:val="hy-AM"/>
              </w:rPr>
              <w:t xml:space="preserve"> </w:t>
            </w:r>
            <w:r w:rsidRPr="00FB4AC1">
              <w:rPr>
                <w:rFonts w:ascii="GHEA Grapalat" w:hAnsi="GHEA Grapalat" w:cs="GHEA Grapalat"/>
                <w:sz w:val="20"/>
                <w:szCs w:val="20"/>
                <w:lang w:val="hy-AM"/>
              </w:rPr>
              <w:t>դիմացի</w:t>
            </w:r>
            <w:r w:rsidRPr="00FB4AC1">
              <w:rPr>
                <w:rFonts w:ascii="GHEA Grapalat" w:hAnsi="GHEA Grapalat" w:cs="Calibri"/>
                <w:sz w:val="20"/>
                <w:szCs w:val="20"/>
                <w:lang w:val="hy-AM"/>
              </w:rPr>
              <w:t xml:space="preserve">  </w:t>
            </w:r>
            <w:r w:rsidRPr="00FB4AC1">
              <w:rPr>
                <w:rFonts w:ascii="GHEA Grapalat" w:hAnsi="GHEA Grapalat" w:cs="GHEA Grapalat"/>
                <w:sz w:val="20"/>
                <w:szCs w:val="20"/>
                <w:lang w:val="hy-AM"/>
              </w:rPr>
              <w:t>բակային</w:t>
            </w:r>
            <w:r w:rsidRPr="00FB4AC1">
              <w:rPr>
                <w:rFonts w:ascii="GHEA Grapalat" w:hAnsi="GHEA Grapalat" w:cs="Calibri"/>
                <w:sz w:val="20"/>
                <w:szCs w:val="20"/>
                <w:lang w:val="hy-AM"/>
              </w:rPr>
              <w:t xml:space="preserve"> </w:t>
            </w:r>
            <w:r w:rsidRPr="00FB4AC1">
              <w:rPr>
                <w:rFonts w:ascii="GHEA Grapalat" w:hAnsi="GHEA Grapalat" w:cs="GHEA Grapalat"/>
                <w:sz w:val="20"/>
                <w:szCs w:val="20"/>
                <w:lang w:val="hy-AM"/>
              </w:rPr>
              <w:t>տարածքի</w:t>
            </w:r>
            <w:r w:rsidRPr="00FB4AC1">
              <w:rPr>
                <w:rFonts w:ascii="GHEA Grapalat" w:hAnsi="GHEA Grapalat" w:cs="Calibri"/>
                <w:sz w:val="20"/>
                <w:szCs w:val="20"/>
                <w:lang w:val="hy-AM"/>
              </w:rPr>
              <w:t xml:space="preserve"> </w:t>
            </w:r>
            <w:r w:rsidRPr="00FB4AC1">
              <w:rPr>
                <w:rFonts w:ascii="GHEA Grapalat" w:hAnsi="GHEA Grapalat" w:cs="GHEA Grapalat"/>
                <w:sz w:val="20"/>
                <w:szCs w:val="20"/>
                <w:lang w:val="hy-AM"/>
              </w:rPr>
              <w:t>բարեկարգման</w:t>
            </w:r>
            <w:r w:rsidRPr="00FB4AC1">
              <w:rPr>
                <w:rFonts w:ascii="GHEA Grapalat" w:hAnsi="GHEA Grapalat" w:cs="Calibri"/>
                <w:sz w:val="20"/>
                <w:szCs w:val="20"/>
                <w:lang w:val="hy-AM"/>
              </w:rPr>
              <w:t>,</w:t>
            </w:r>
          </w:p>
          <w:p w14:paraId="5877E0C3" w14:textId="77777777" w:rsidR="00FB4AC1" w:rsidRPr="00FB4AC1" w:rsidRDefault="00FB4AC1" w:rsidP="00FB4AC1">
            <w:pPr>
              <w:tabs>
                <w:tab w:val="left" w:pos="1125"/>
              </w:tabs>
              <w:jc w:val="both"/>
              <w:rPr>
                <w:rFonts w:ascii="GHEA Grapalat" w:hAnsi="GHEA Grapalat" w:cs="Calibri"/>
                <w:sz w:val="20"/>
                <w:szCs w:val="20"/>
                <w:lang w:val="hy-AM"/>
              </w:rPr>
            </w:pPr>
            <w:r w:rsidRPr="00FB4AC1">
              <w:rPr>
                <w:rFonts w:ascii="GHEA Grapalat" w:hAnsi="GHEA Grapalat" w:cs="Calibri"/>
                <w:sz w:val="20"/>
                <w:szCs w:val="20"/>
                <w:lang w:val="hy-AM"/>
              </w:rPr>
              <w:t>5. Խաղաղ Դոնի 35 շենքի բակային տարածքի հիմնանորոգման,</w:t>
            </w:r>
          </w:p>
          <w:p w14:paraId="09F6772E" w14:textId="77777777" w:rsidR="00FB4AC1" w:rsidRPr="00FB4AC1" w:rsidRDefault="00FB4AC1" w:rsidP="00FB4AC1">
            <w:pPr>
              <w:tabs>
                <w:tab w:val="left" w:pos="1125"/>
              </w:tabs>
              <w:jc w:val="both"/>
              <w:rPr>
                <w:rFonts w:ascii="GHEA Grapalat" w:hAnsi="GHEA Grapalat" w:cs="Calibri"/>
                <w:sz w:val="20"/>
                <w:szCs w:val="20"/>
                <w:lang w:val="hy-AM"/>
              </w:rPr>
            </w:pPr>
            <w:r w:rsidRPr="00FB4AC1">
              <w:rPr>
                <w:rFonts w:ascii="GHEA Grapalat" w:hAnsi="GHEA Grapalat" w:cs="Calibri"/>
                <w:sz w:val="20"/>
                <w:szCs w:val="20"/>
                <w:lang w:val="hy-AM"/>
              </w:rPr>
              <w:t>6. Վարդաշեն 12-րդ փողոց 30/4 հասցեին հարակից բակային տարածքի հիմնանորոգման</w:t>
            </w:r>
          </w:p>
          <w:p w14:paraId="7E46CFFA" w14:textId="77777777" w:rsidR="00FB4AC1" w:rsidRDefault="00FB4AC1" w:rsidP="00FB4AC1">
            <w:pPr>
              <w:tabs>
                <w:tab w:val="left" w:pos="1125"/>
              </w:tabs>
              <w:jc w:val="both"/>
              <w:rPr>
                <w:rFonts w:ascii="GHEA Grapalat" w:hAnsi="GHEA Grapalat" w:cs="Calibri"/>
                <w:sz w:val="20"/>
                <w:szCs w:val="20"/>
                <w:lang w:val="hy-AM"/>
              </w:rPr>
            </w:pPr>
            <w:r w:rsidRPr="00FB4AC1">
              <w:rPr>
                <w:rFonts w:ascii="GHEA Grapalat" w:hAnsi="GHEA Grapalat" w:cs="Calibri"/>
                <w:sz w:val="20"/>
                <w:szCs w:val="20"/>
                <w:lang w:val="hy-AM"/>
              </w:rPr>
              <w:t xml:space="preserve">աշխատանքները՝ համաձայն նախագծանախահաշվային փաստաթղթերի։ </w:t>
            </w:r>
          </w:p>
          <w:p w14:paraId="55958FA7" w14:textId="77777777" w:rsidR="00FB4AC1" w:rsidRDefault="00FB4AC1" w:rsidP="00FB4AC1">
            <w:pPr>
              <w:tabs>
                <w:tab w:val="left" w:pos="1125"/>
              </w:tabs>
              <w:jc w:val="both"/>
              <w:rPr>
                <w:rFonts w:ascii="GHEA Grapalat" w:hAnsi="GHEA Grapalat" w:cs="Calibri"/>
                <w:sz w:val="20"/>
                <w:szCs w:val="20"/>
                <w:lang w:val="hy-AM"/>
              </w:rPr>
            </w:pPr>
          </w:p>
          <w:p w14:paraId="6951DEEE" w14:textId="7DA59D6E" w:rsidR="00FB4AC1" w:rsidRPr="00FB4AC1" w:rsidRDefault="00FB4AC1" w:rsidP="00FB4AC1">
            <w:pPr>
              <w:tabs>
                <w:tab w:val="left" w:pos="1125"/>
              </w:tabs>
              <w:jc w:val="both"/>
              <w:rPr>
                <w:rFonts w:ascii="GHEA Grapalat" w:hAnsi="GHEA Grapalat" w:cs="Calibri"/>
                <w:b/>
                <w:bCs/>
                <w:color w:val="EE0000"/>
                <w:sz w:val="20"/>
                <w:szCs w:val="20"/>
                <w:lang w:val="hy-AM"/>
              </w:rPr>
            </w:pPr>
            <w:r w:rsidRPr="00FB4AC1">
              <w:rPr>
                <w:rFonts w:ascii="GHEA Grapalat" w:hAnsi="GHEA Grapalat" w:cs="Calibri"/>
                <w:b/>
                <w:bCs/>
                <w:color w:val="EE0000"/>
                <w:sz w:val="20"/>
                <w:szCs w:val="20"/>
                <w:lang w:val="hy-AM"/>
              </w:rPr>
              <w:t>Պահանջվող լիցենզիա՝ Շինարարության իրականացում, դասը՝ 2-րդ։</w:t>
            </w:r>
          </w:p>
          <w:p w14:paraId="04E2352B" w14:textId="77777777" w:rsidR="00FB4AC1" w:rsidRPr="00FB4AC1" w:rsidRDefault="00FB4AC1" w:rsidP="00FB4AC1">
            <w:pPr>
              <w:tabs>
                <w:tab w:val="left" w:pos="1125"/>
              </w:tabs>
              <w:jc w:val="both"/>
              <w:rPr>
                <w:rFonts w:ascii="GHEA Grapalat" w:hAnsi="GHEA Grapalat" w:cs="Calibri"/>
                <w:b/>
                <w:bCs/>
                <w:color w:val="EE0000"/>
                <w:sz w:val="20"/>
                <w:szCs w:val="20"/>
                <w:lang w:val="hy-AM"/>
              </w:rPr>
            </w:pPr>
            <w:r w:rsidRPr="00FB4AC1">
              <w:rPr>
                <w:rFonts w:ascii="GHEA Grapalat" w:hAnsi="GHEA Grapalat" w:cs="Calibri"/>
                <w:b/>
                <w:bCs/>
                <w:color w:val="EE0000"/>
                <w:sz w:val="20"/>
                <w:szCs w:val="20"/>
                <w:lang w:val="hy-AM"/>
              </w:rPr>
              <w:t xml:space="preserve">    Պահանջվող ներդիրներ՝</w:t>
            </w:r>
          </w:p>
          <w:p w14:paraId="751E6AE4" w14:textId="77777777" w:rsidR="00FB4AC1" w:rsidRPr="00FB4AC1" w:rsidRDefault="00FB4AC1" w:rsidP="00FB4AC1">
            <w:pPr>
              <w:tabs>
                <w:tab w:val="left" w:pos="1125"/>
              </w:tabs>
              <w:jc w:val="both"/>
              <w:rPr>
                <w:rFonts w:ascii="GHEA Grapalat" w:hAnsi="GHEA Grapalat" w:cs="Calibri"/>
                <w:b/>
                <w:bCs/>
                <w:color w:val="EE0000"/>
                <w:sz w:val="20"/>
                <w:szCs w:val="20"/>
                <w:lang w:val="hy-AM"/>
              </w:rPr>
            </w:pPr>
            <w:r w:rsidRPr="00FB4AC1">
              <w:rPr>
                <w:rFonts w:ascii="GHEA Grapalat" w:hAnsi="GHEA Grapalat" w:cs="Calibri"/>
                <w:b/>
                <w:bCs/>
                <w:color w:val="EE0000"/>
                <w:sz w:val="20"/>
                <w:szCs w:val="20"/>
                <w:lang w:val="hy-AM"/>
              </w:rPr>
              <w:t xml:space="preserve">    1.Բնակելի, հասարակական  և արտադրական կառույցներ,</w:t>
            </w:r>
          </w:p>
          <w:p w14:paraId="2AF7967B" w14:textId="77777777" w:rsidR="00FB4AC1" w:rsidRPr="00FB4AC1" w:rsidRDefault="00FB4AC1" w:rsidP="00FB4AC1">
            <w:pPr>
              <w:tabs>
                <w:tab w:val="left" w:pos="1125"/>
              </w:tabs>
              <w:jc w:val="both"/>
              <w:rPr>
                <w:rFonts w:ascii="GHEA Grapalat" w:hAnsi="GHEA Grapalat" w:cs="Calibri"/>
                <w:b/>
                <w:bCs/>
                <w:color w:val="EE0000"/>
                <w:sz w:val="20"/>
                <w:szCs w:val="20"/>
                <w:lang w:val="hy-AM"/>
              </w:rPr>
            </w:pPr>
            <w:r w:rsidRPr="00FB4AC1">
              <w:rPr>
                <w:rFonts w:ascii="GHEA Grapalat" w:hAnsi="GHEA Grapalat" w:cs="Calibri"/>
                <w:b/>
                <w:bCs/>
                <w:color w:val="EE0000"/>
                <w:sz w:val="20"/>
                <w:szCs w:val="20"/>
                <w:lang w:val="hy-AM"/>
              </w:rPr>
              <w:t xml:space="preserve">   2. Ջրամատակարարում և ջրահեռացում (ջրամատակարարման և ջրահեռացման ներքին և արտաքին ցանցեր, հիդրոմելորացիա)։</w:t>
            </w:r>
          </w:p>
          <w:p w14:paraId="6664E569" w14:textId="77777777" w:rsidR="00FB4AC1" w:rsidRPr="00FB4AC1" w:rsidRDefault="00FB4AC1" w:rsidP="00FB4AC1">
            <w:pPr>
              <w:tabs>
                <w:tab w:val="left" w:pos="1125"/>
              </w:tabs>
              <w:jc w:val="both"/>
              <w:rPr>
                <w:rFonts w:ascii="GHEA Grapalat" w:hAnsi="GHEA Grapalat" w:cs="Calibri"/>
                <w:sz w:val="20"/>
                <w:szCs w:val="20"/>
                <w:lang w:val="hy-AM"/>
              </w:rPr>
            </w:pPr>
          </w:p>
          <w:p w14:paraId="7754A4A7" w14:textId="77777777" w:rsidR="00FB4AC1" w:rsidRPr="00FB4AC1" w:rsidRDefault="00FB4AC1" w:rsidP="00FB4AC1">
            <w:pPr>
              <w:tabs>
                <w:tab w:val="left" w:pos="1125"/>
              </w:tabs>
              <w:jc w:val="both"/>
              <w:rPr>
                <w:rFonts w:ascii="GHEA Grapalat" w:hAnsi="GHEA Grapalat" w:cs="Calibri"/>
                <w:sz w:val="20"/>
                <w:szCs w:val="20"/>
                <w:lang w:val="hy-AM"/>
              </w:rPr>
            </w:pPr>
            <w:r w:rsidRPr="00FB4AC1">
              <w:rPr>
                <w:rFonts w:ascii="GHEA Grapalat" w:hAnsi="GHEA Grapalat" w:cs="Calibri"/>
                <w:sz w:val="20"/>
                <w:szCs w:val="20"/>
                <w:lang w:val="hy-AM"/>
              </w:rPr>
              <w:t xml:space="preserve">    Բոլոր աշխատանքների ընթացքում բնակիչների պատշաճ տեղաշարժը  հիմնանորոգվող բակային տարածքներում </w:t>
            </w:r>
            <w:r w:rsidRPr="00FB4AC1">
              <w:rPr>
                <w:rFonts w:ascii="GHEA Grapalat" w:hAnsi="GHEA Grapalat" w:cs="Calibri"/>
                <w:sz w:val="20"/>
                <w:szCs w:val="20"/>
                <w:lang w:val="hy-AM"/>
              </w:rPr>
              <w:lastRenderedPageBreak/>
              <w:t xml:space="preserve">ապահովելու նպատակով անհրաժեշտ է սորուն և այլ նյութերը շինարարական օբյեկտ տեղափոխել պարկերով և կոմպակտ տարաներով՝ օրվա աշխատանքային ծավալի չափով:  </w:t>
            </w:r>
          </w:p>
          <w:p w14:paraId="053D8ED0" w14:textId="77777777" w:rsidR="00FB4AC1" w:rsidRPr="00FB4AC1" w:rsidRDefault="00FB4AC1" w:rsidP="00FB4AC1">
            <w:pPr>
              <w:tabs>
                <w:tab w:val="left" w:pos="1125"/>
              </w:tabs>
              <w:jc w:val="both"/>
              <w:rPr>
                <w:rFonts w:ascii="GHEA Grapalat" w:hAnsi="GHEA Grapalat" w:cs="Calibri"/>
                <w:sz w:val="20"/>
                <w:szCs w:val="20"/>
                <w:lang w:val="hy-AM"/>
              </w:rPr>
            </w:pPr>
            <w:r w:rsidRPr="00FB4AC1">
              <w:rPr>
                <w:rFonts w:ascii="GHEA Grapalat" w:hAnsi="GHEA Grapalat" w:cs="Calibri"/>
                <w:sz w:val="20"/>
                <w:szCs w:val="20"/>
                <w:lang w:val="hy-AM"/>
              </w:rPr>
              <w:t xml:space="preserve">    Աշխատանքներն իրականացնել այնպես, որ հնարավորինս ապահովվի անցորդների անխոչընդոտ տեղաշարժը հետիոտնի համար նախատեսված հատվածներում, որի համար անհրաժեշտ է.</w:t>
            </w:r>
          </w:p>
          <w:p w14:paraId="259C63A8" w14:textId="77777777" w:rsidR="00FB4AC1" w:rsidRPr="00FB4AC1" w:rsidRDefault="00FB4AC1" w:rsidP="00FB4AC1">
            <w:pPr>
              <w:tabs>
                <w:tab w:val="left" w:pos="1125"/>
              </w:tabs>
              <w:jc w:val="both"/>
              <w:rPr>
                <w:rFonts w:ascii="GHEA Grapalat" w:hAnsi="GHEA Grapalat" w:cs="Calibri"/>
                <w:sz w:val="20"/>
                <w:szCs w:val="20"/>
                <w:lang w:val="hy-AM"/>
              </w:rPr>
            </w:pPr>
            <w:r w:rsidRPr="00FB4AC1">
              <w:rPr>
                <w:rFonts w:ascii="GHEA Grapalat" w:hAnsi="GHEA Grapalat" w:cs="Calibri"/>
                <w:sz w:val="20"/>
                <w:szCs w:val="20"/>
                <w:lang w:val="hy-AM"/>
              </w:rPr>
              <w:t xml:space="preserve">   ա) տարանջատել աշխատանքների իրականացման տարածքը՝ տեղադրելով զգուշացնող նշաններ և ժապավեններ,</w:t>
            </w:r>
          </w:p>
          <w:p w14:paraId="7BA7F04E" w14:textId="77777777" w:rsidR="00FB4AC1" w:rsidRPr="00FB4AC1" w:rsidRDefault="00FB4AC1" w:rsidP="00FB4AC1">
            <w:pPr>
              <w:tabs>
                <w:tab w:val="left" w:pos="1125"/>
              </w:tabs>
              <w:jc w:val="both"/>
              <w:rPr>
                <w:rFonts w:ascii="GHEA Grapalat" w:hAnsi="GHEA Grapalat" w:cs="Calibri"/>
                <w:sz w:val="20"/>
                <w:szCs w:val="20"/>
                <w:lang w:val="hy-AM"/>
              </w:rPr>
            </w:pPr>
            <w:r w:rsidRPr="00FB4AC1">
              <w:rPr>
                <w:rFonts w:ascii="GHEA Grapalat" w:hAnsi="GHEA Grapalat" w:cs="Calibri"/>
                <w:sz w:val="20"/>
                <w:szCs w:val="20"/>
                <w:lang w:val="hy-AM"/>
              </w:rPr>
              <w:t xml:space="preserve">   բ) անհրաժեշտության դեպքում՝ մոնտաժել ժամանակավոր հարթակներ,</w:t>
            </w:r>
          </w:p>
          <w:p w14:paraId="74BADD17" w14:textId="77777777" w:rsidR="00FB4AC1" w:rsidRPr="00FB4AC1" w:rsidRDefault="00FB4AC1" w:rsidP="00FB4AC1">
            <w:pPr>
              <w:tabs>
                <w:tab w:val="left" w:pos="1125"/>
              </w:tabs>
              <w:jc w:val="both"/>
              <w:rPr>
                <w:rFonts w:ascii="GHEA Grapalat" w:hAnsi="GHEA Grapalat" w:cs="Calibri"/>
                <w:sz w:val="20"/>
                <w:szCs w:val="20"/>
                <w:lang w:val="hy-AM"/>
              </w:rPr>
            </w:pPr>
            <w:r w:rsidRPr="00FB4AC1">
              <w:rPr>
                <w:rFonts w:ascii="GHEA Grapalat" w:hAnsi="GHEA Grapalat" w:cs="Calibri"/>
                <w:sz w:val="20"/>
                <w:szCs w:val="20"/>
                <w:lang w:val="hy-AM"/>
              </w:rPr>
              <w:t xml:space="preserve">    գ) մայթերի և երթևեկելի մասերում չկուտակել շինանյութ և շինարարական աղբ,</w:t>
            </w:r>
          </w:p>
          <w:p w14:paraId="3FC0A5D4" w14:textId="77777777" w:rsidR="00FB4AC1" w:rsidRPr="00FB4AC1" w:rsidRDefault="00FB4AC1" w:rsidP="00FB4AC1">
            <w:pPr>
              <w:tabs>
                <w:tab w:val="left" w:pos="1125"/>
              </w:tabs>
              <w:jc w:val="both"/>
              <w:rPr>
                <w:rFonts w:ascii="GHEA Grapalat" w:hAnsi="GHEA Grapalat" w:cs="Calibri"/>
                <w:sz w:val="20"/>
                <w:szCs w:val="20"/>
                <w:lang w:val="hy-AM"/>
              </w:rPr>
            </w:pPr>
            <w:r w:rsidRPr="00FB4AC1">
              <w:rPr>
                <w:rFonts w:ascii="GHEA Grapalat" w:hAnsi="GHEA Grapalat" w:cs="Calibri"/>
                <w:sz w:val="20"/>
                <w:szCs w:val="20"/>
                <w:lang w:val="hy-AM"/>
              </w:rPr>
              <w:t xml:space="preserve">   դ) օրվա կտրվածքով պահեստից տեղափոխել միայն անհրաժեշտ շինանյութի քանակը և կատարել առաջացած շինարարական աղբի տեղափոխում,</w:t>
            </w:r>
          </w:p>
          <w:p w14:paraId="5CA69433" w14:textId="77777777" w:rsidR="00FB4AC1" w:rsidRPr="00FB4AC1" w:rsidRDefault="00FB4AC1" w:rsidP="00FB4AC1">
            <w:pPr>
              <w:tabs>
                <w:tab w:val="left" w:pos="1125"/>
              </w:tabs>
              <w:jc w:val="both"/>
              <w:rPr>
                <w:rFonts w:ascii="GHEA Grapalat" w:hAnsi="GHEA Grapalat" w:cs="Calibri"/>
                <w:sz w:val="20"/>
                <w:szCs w:val="20"/>
                <w:lang w:val="hy-AM"/>
              </w:rPr>
            </w:pPr>
            <w:r w:rsidRPr="00FB4AC1">
              <w:rPr>
                <w:rFonts w:ascii="GHEA Grapalat" w:hAnsi="GHEA Grapalat" w:cs="Calibri"/>
                <w:sz w:val="20"/>
                <w:szCs w:val="20"/>
                <w:lang w:val="hy-AM"/>
              </w:rPr>
              <w:t xml:space="preserve">   ե) բետոնը և շաղախը պատրաստել հատուկ անվավոր հարթակների վրա, որպեսզի չկեղտոտվի մայթերի և երթևեկելի մասերի ծածկույթը, իսկ օրվա վերջում այն տեղափոխել պահեստ կամ հանձնել ապահով և անվտանգ պահպանման,</w:t>
            </w:r>
          </w:p>
          <w:p w14:paraId="7D904EBA" w14:textId="77777777" w:rsidR="00FB4AC1" w:rsidRPr="00FB4AC1" w:rsidRDefault="00FB4AC1" w:rsidP="00FB4AC1">
            <w:pPr>
              <w:tabs>
                <w:tab w:val="left" w:pos="1125"/>
              </w:tabs>
              <w:jc w:val="both"/>
              <w:rPr>
                <w:rFonts w:ascii="GHEA Grapalat" w:hAnsi="GHEA Grapalat" w:cs="Calibri"/>
                <w:sz w:val="20"/>
                <w:szCs w:val="20"/>
                <w:lang w:val="hy-AM"/>
              </w:rPr>
            </w:pPr>
            <w:r w:rsidRPr="00FB4AC1">
              <w:rPr>
                <w:rFonts w:ascii="GHEA Grapalat" w:hAnsi="GHEA Grapalat" w:cs="Calibri"/>
                <w:sz w:val="20"/>
                <w:szCs w:val="20"/>
                <w:lang w:val="hy-AM"/>
              </w:rPr>
              <w:t xml:space="preserve">  զ) սորուն նյութերը և գոյացած շինարարական աղբը մինչև տեղափոխումը պահել միայն պարկերի մեջ, որը օրական պետք է հեռացվի շինարարական աշխատանքների հրապարակից։ </w:t>
            </w:r>
          </w:p>
          <w:p w14:paraId="68A0236B" w14:textId="1D70E7F9" w:rsidR="00FB4AC1" w:rsidRPr="00FB4AC1" w:rsidRDefault="00FB4AC1" w:rsidP="00FB4AC1">
            <w:pPr>
              <w:tabs>
                <w:tab w:val="left" w:pos="1125"/>
              </w:tabs>
              <w:jc w:val="both"/>
              <w:rPr>
                <w:rFonts w:ascii="GHEA Grapalat" w:hAnsi="GHEA Grapalat" w:cs="Calibri"/>
                <w:sz w:val="20"/>
                <w:szCs w:val="20"/>
                <w:lang w:val="hy-AM"/>
              </w:rPr>
            </w:pPr>
            <w:r w:rsidRPr="00FB4AC1">
              <w:rPr>
                <w:rFonts w:ascii="GHEA Grapalat" w:hAnsi="GHEA Grapalat" w:cs="Calibri"/>
                <w:sz w:val="20"/>
                <w:szCs w:val="20"/>
                <w:lang w:val="hy-AM"/>
              </w:rPr>
              <w:t xml:space="preserve">  Աշխատանքների ընթացքում փոշու արտանետումները բացառելու նպատակով անհրաժեշտ է աշխատանքներն իրականացնել օգտագործելով փոշու արտանետումը բացառող նոր և ժամանակակից սարքեր և տեխնոլոգիաներ։</w:t>
            </w:r>
          </w:p>
        </w:tc>
        <w:tc>
          <w:tcPr>
            <w:tcW w:w="1170" w:type="dxa"/>
            <w:vMerge w:val="restart"/>
            <w:tcBorders>
              <w:top w:val="nil"/>
              <w:left w:val="single" w:sz="4" w:space="0" w:color="auto"/>
              <w:bottom w:val="single" w:sz="4" w:space="0" w:color="000000"/>
              <w:right w:val="single" w:sz="4" w:space="0" w:color="auto"/>
            </w:tcBorders>
            <w:vAlign w:val="center"/>
          </w:tcPr>
          <w:p w14:paraId="627BA7B8" w14:textId="7331D956" w:rsidR="00FB4AC1" w:rsidRPr="00FB4AC1" w:rsidRDefault="00FB4AC1" w:rsidP="00FB4AC1">
            <w:pPr>
              <w:jc w:val="center"/>
              <w:rPr>
                <w:rFonts w:ascii="GHEA Grapalat" w:hAnsi="GHEA Grapalat" w:cs="Calibri"/>
                <w:color w:val="000000"/>
                <w:sz w:val="20"/>
                <w:szCs w:val="20"/>
                <w:lang w:val="hy-AM"/>
              </w:rPr>
            </w:pPr>
            <w:r w:rsidRPr="00FB4AC1">
              <w:rPr>
                <w:rFonts w:ascii="GHEA Grapalat" w:hAnsi="GHEA Grapalat" w:cs="Calibri"/>
                <w:color w:val="000000"/>
                <w:sz w:val="20"/>
                <w:szCs w:val="20"/>
                <w:lang w:val="hy-AM"/>
              </w:rPr>
              <w:lastRenderedPageBreak/>
              <w:t>դրամ</w:t>
            </w:r>
          </w:p>
        </w:tc>
        <w:tc>
          <w:tcPr>
            <w:tcW w:w="1350" w:type="dxa"/>
            <w:vMerge w:val="restart"/>
            <w:tcBorders>
              <w:top w:val="nil"/>
              <w:left w:val="nil"/>
              <w:bottom w:val="single" w:sz="4" w:space="0" w:color="000000"/>
              <w:right w:val="nil"/>
            </w:tcBorders>
            <w:vAlign w:val="center"/>
          </w:tcPr>
          <w:p w14:paraId="3CDE349B" w14:textId="6DDE09C8" w:rsidR="00FB4AC1" w:rsidRPr="00FB4AC1" w:rsidRDefault="00FB4AC1" w:rsidP="00FB4AC1">
            <w:pPr>
              <w:jc w:val="center"/>
              <w:rPr>
                <w:rFonts w:ascii="GHEA Grapalat" w:hAnsi="GHEA Grapalat" w:cs="Calibri"/>
                <w:color w:val="000000"/>
                <w:sz w:val="20"/>
                <w:szCs w:val="20"/>
                <w:lang w:val="hy-AM"/>
              </w:rPr>
            </w:pPr>
            <w:r w:rsidRPr="00FB4AC1">
              <w:rPr>
                <w:rFonts w:ascii="GHEA Grapalat" w:hAnsi="GHEA Grapalat" w:cs="Calibri"/>
                <w:color w:val="000000"/>
                <w:sz w:val="20"/>
                <w:szCs w:val="20"/>
                <w:lang w:val="hy-AM"/>
              </w:rPr>
              <w:t>71306640</w:t>
            </w:r>
          </w:p>
        </w:tc>
        <w:tc>
          <w:tcPr>
            <w:tcW w:w="1713" w:type="dxa"/>
            <w:vMerge w:val="restart"/>
            <w:tcBorders>
              <w:top w:val="nil"/>
              <w:left w:val="single" w:sz="4" w:space="0" w:color="auto"/>
              <w:bottom w:val="single" w:sz="4" w:space="0" w:color="000000"/>
              <w:right w:val="single" w:sz="4" w:space="0" w:color="auto"/>
            </w:tcBorders>
            <w:vAlign w:val="center"/>
          </w:tcPr>
          <w:p w14:paraId="3B525849" w14:textId="388D66FD" w:rsidR="00FB4AC1" w:rsidRPr="00FB4AC1" w:rsidRDefault="00FB4AC1" w:rsidP="00FB4AC1">
            <w:pPr>
              <w:tabs>
                <w:tab w:val="left" w:pos="1021"/>
              </w:tabs>
              <w:jc w:val="center"/>
              <w:rPr>
                <w:rFonts w:ascii="GHEA Grapalat" w:hAnsi="GHEA Grapalat" w:cs="Calibri"/>
                <w:color w:val="000000"/>
                <w:sz w:val="20"/>
                <w:szCs w:val="20"/>
                <w:lang w:val="hy-AM"/>
              </w:rPr>
            </w:pPr>
            <w:r w:rsidRPr="00FB4AC1">
              <w:rPr>
                <w:rFonts w:ascii="GHEA Grapalat" w:hAnsi="GHEA Grapalat" w:cs="Sylfaen"/>
                <w:iCs/>
                <w:sz w:val="20"/>
                <w:szCs w:val="20"/>
                <w:lang w:val="hy-AM"/>
              </w:rPr>
              <w:t>Երևան քաղաքի Էրեբունի վարչական շրջանի Արցախի պողոտա հ</w:t>
            </w:r>
            <w:r w:rsidRPr="00FB4AC1">
              <w:rPr>
                <w:rFonts w:ascii="Microsoft JhengHei" w:eastAsia="Microsoft JhengHei" w:hAnsi="Microsoft JhengHei" w:cs="Microsoft JhengHei" w:hint="eastAsia"/>
                <w:iCs/>
                <w:sz w:val="20"/>
                <w:szCs w:val="20"/>
                <w:lang w:val="hy-AM"/>
              </w:rPr>
              <w:t>․</w:t>
            </w:r>
            <w:r w:rsidRPr="00FB4AC1">
              <w:rPr>
                <w:rFonts w:ascii="GHEA Grapalat" w:hAnsi="GHEA Grapalat" w:cs="Sylfaen"/>
                <w:iCs/>
                <w:sz w:val="20"/>
                <w:szCs w:val="20"/>
                <w:lang w:val="hy-AM"/>
              </w:rPr>
              <w:t>6/1 շենքի դիմացի բակային տարածք</w:t>
            </w:r>
          </w:p>
        </w:tc>
        <w:tc>
          <w:tcPr>
            <w:tcW w:w="3237" w:type="dxa"/>
            <w:vMerge w:val="restart"/>
            <w:tcBorders>
              <w:top w:val="single" w:sz="4" w:space="0" w:color="auto"/>
              <w:left w:val="single" w:sz="4" w:space="0" w:color="auto"/>
              <w:bottom w:val="single" w:sz="4" w:space="0" w:color="000000"/>
              <w:right w:val="single" w:sz="4" w:space="0" w:color="auto"/>
            </w:tcBorders>
            <w:vAlign w:val="center"/>
          </w:tcPr>
          <w:p w14:paraId="6111CA26" w14:textId="47AC9193" w:rsidR="00FB4AC1" w:rsidRPr="00FB4AC1" w:rsidRDefault="00FB4AC1" w:rsidP="00FB4AC1">
            <w:pPr>
              <w:jc w:val="center"/>
              <w:rPr>
                <w:rFonts w:ascii="GHEA Grapalat" w:hAnsi="GHEA Grapalat" w:cs="Calibri"/>
                <w:color w:val="000000"/>
                <w:sz w:val="20"/>
                <w:szCs w:val="20"/>
                <w:lang w:val="hy-AM"/>
              </w:rPr>
            </w:pPr>
            <w:r w:rsidRPr="00FB4AC1">
              <w:rPr>
                <w:rFonts w:ascii="GHEA Grapalat" w:hAnsi="GHEA Grapalat"/>
                <w:iCs/>
                <w:sz w:val="20"/>
                <w:szCs w:val="20"/>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 մինչև 90-րդ օրացուցային օրը ներառյալ</w:t>
            </w:r>
          </w:p>
        </w:tc>
      </w:tr>
      <w:tr w:rsidR="00FB4AC1" w:rsidRPr="009C16E1" w14:paraId="3C43E758" w14:textId="77777777" w:rsidTr="00FB4AC1">
        <w:trPr>
          <w:trHeight w:val="268"/>
          <w:jc w:val="center"/>
        </w:trPr>
        <w:tc>
          <w:tcPr>
            <w:tcW w:w="629" w:type="dxa"/>
            <w:vMerge/>
            <w:tcBorders>
              <w:top w:val="nil"/>
              <w:left w:val="single" w:sz="4" w:space="0" w:color="auto"/>
              <w:bottom w:val="single" w:sz="4" w:space="0" w:color="auto"/>
              <w:right w:val="single" w:sz="4" w:space="0" w:color="auto"/>
            </w:tcBorders>
            <w:vAlign w:val="center"/>
          </w:tcPr>
          <w:p w14:paraId="448317BD" w14:textId="77777777" w:rsidR="00FB4AC1" w:rsidRPr="00FB4AC1" w:rsidRDefault="00FB4AC1" w:rsidP="00FB4AC1">
            <w:pPr>
              <w:jc w:val="center"/>
              <w:rPr>
                <w:rFonts w:ascii="GHEA Grapalat" w:hAnsi="GHEA Grapalat" w:cs="Calibri"/>
                <w:sz w:val="20"/>
                <w:szCs w:val="20"/>
                <w:lang w:val="hy-AM"/>
              </w:rPr>
            </w:pPr>
          </w:p>
        </w:tc>
        <w:tc>
          <w:tcPr>
            <w:tcW w:w="1364" w:type="dxa"/>
            <w:vMerge/>
            <w:tcBorders>
              <w:top w:val="nil"/>
              <w:left w:val="single" w:sz="4" w:space="0" w:color="auto"/>
              <w:bottom w:val="single" w:sz="4" w:space="0" w:color="auto"/>
              <w:right w:val="single" w:sz="4" w:space="0" w:color="auto"/>
            </w:tcBorders>
            <w:vAlign w:val="center"/>
          </w:tcPr>
          <w:p w14:paraId="74327C7C" w14:textId="77777777" w:rsidR="00FB4AC1" w:rsidRPr="00FB4AC1" w:rsidRDefault="00FB4AC1" w:rsidP="00FB4AC1">
            <w:pPr>
              <w:jc w:val="center"/>
              <w:rPr>
                <w:rFonts w:ascii="GHEA Grapalat" w:hAnsi="GHEA Grapalat" w:cs="Calibri"/>
                <w:sz w:val="20"/>
                <w:szCs w:val="20"/>
                <w:lang w:val="hy-AM"/>
              </w:rPr>
            </w:pPr>
          </w:p>
        </w:tc>
        <w:tc>
          <w:tcPr>
            <w:tcW w:w="6372" w:type="dxa"/>
            <w:vMerge/>
            <w:tcBorders>
              <w:left w:val="single" w:sz="4" w:space="0" w:color="auto"/>
              <w:right w:val="single" w:sz="4" w:space="0" w:color="auto"/>
            </w:tcBorders>
            <w:vAlign w:val="center"/>
          </w:tcPr>
          <w:p w14:paraId="4FDE952F" w14:textId="77777777" w:rsidR="00FB4AC1" w:rsidRPr="00FB4AC1" w:rsidRDefault="00FB4AC1" w:rsidP="00FB4AC1">
            <w:pPr>
              <w:jc w:val="center"/>
              <w:rPr>
                <w:rFonts w:ascii="GHEA Grapalat" w:hAnsi="GHEA Grapalat" w:cs="Calibri"/>
                <w:sz w:val="20"/>
                <w:szCs w:val="20"/>
                <w:lang w:val="hy-AM"/>
              </w:rPr>
            </w:pPr>
          </w:p>
        </w:tc>
        <w:tc>
          <w:tcPr>
            <w:tcW w:w="1170" w:type="dxa"/>
            <w:vMerge/>
            <w:tcBorders>
              <w:top w:val="nil"/>
              <w:left w:val="single" w:sz="4" w:space="0" w:color="auto"/>
              <w:bottom w:val="single" w:sz="4" w:space="0" w:color="auto"/>
              <w:right w:val="single" w:sz="4" w:space="0" w:color="auto"/>
            </w:tcBorders>
            <w:vAlign w:val="center"/>
          </w:tcPr>
          <w:p w14:paraId="290E1AE5" w14:textId="77777777" w:rsidR="00FB4AC1" w:rsidRPr="00FB4AC1" w:rsidRDefault="00FB4AC1" w:rsidP="00FB4AC1">
            <w:pPr>
              <w:jc w:val="center"/>
              <w:rPr>
                <w:rFonts w:ascii="GHEA Grapalat" w:hAnsi="GHEA Grapalat" w:cs="Calibri"/>
                <w:color w:val="000000"/>
                <w:sz w:val="20"/>
                <w:szCs w:val="20"/>
                <w:lang w:val="hy-AM"/>
              </w:rPr>
            </w:pPr>
          </w:p>
        </w:tc>
        <w:tc>
          <w:tcPr>
            <w:tcW w:w="1350" w:type="dxa"/>
            <w:vMerge/>
            <w:tcBorders>
              <w:top w:val="nil"/>
              <w:left w:val="nil"/>
              <w:bottom w:val="single" w:sz="4" w:space="0" w:color="auto"/>
              <w:right w:val="nil"/>
            </w:tcBorders>
            <w:vAlign w:val="center"/>
          </w:tcPr>
          <w:p w14:paraId="1D2A8F79" w14:textId="77777777" w:rsidR="00FB4AC1" w:rsidRPr="00FB4AC1" w:rsidRDefault="00FB4AC1" w:rsidP="00FB4AC1">
            <w:pPr>
              <w:jc w:val="center"/>
              <w:rPr>
                <w:rFonts w:ascii="GHEA Grapalat" w:hAnsi="GHEA Grapalat" w:cs="Calibri"/>
                <w:color w:val="000000"/>
                <w:sz w:val="20"/>
                <w:szCs w:val="20"/>
                <w:lang w:val="hy-AM"/>
              </w:rPr>
            </w:pPr>
          </w:p>
        </w:tc>
        <w:tc>
          <w:tcPr>
            <w:tcW w:w="1713" w:type="dxa"/>
            <w:vMerge/>
            <w:tcBorders>
              <w:top w:val="nil"/>
              <w:left w:val="single" w:sz="4" w:space="0" w:color="auto"/>
              <w:bottom w:val="single" w:sz="4" w:space="0" w:color="auto"/>
              <w:right w:val="single" w:sz="4" w:space="0" w:color="auto"/>
            </w:tcBorders>
            <w:vAlign w:val="center"/>
          </w:tcPr>
          <w:p w14:paraId="0B67E1F3" w14:textId="77777777" w:rsidR="00FB4AC1" w:rsidRPr="00FB4AC1" w:rsidRDefault="00FB4AC1" w:rsidP="00FB4AC1">
            <w:pPr>
              <w:jc w:val="center"/>
              <w:rPr>
                <w:rFonts w:ascii="GHEA Grapalat" w:hAnsi="GHEA Grapalat" w:cs="Calibri"/>
                <w:color w:val="000000"/>
                <w:sz w:val="20"/>
                <w:szCs w:val="20"/>
                <w:lang w:val="hy-AM"/>
              </w:rPr>
            </w:pPr>
          </w:p>
        </w:tc>
        <w:tc>
          <w:tcPr>
            <w:tcW w:w="3237" w:type="dxa"/>
            <w:vMerge/>
            <w:tcBorders>
              <w:top w:val="single" w:sz="4" w:space="0" w:color="auto"/>
              <w:left w:val="single" w:sz="4" w:space="0" w:color="auto"/>
              <w:bottom w:val="single" w:sz="4" w:space="0" w:color="auto"/>
              <w:right w:val="single" w:sz="4" w:space="0" w:color="auto"/>
            </w:tcBorders>
            <w:vAlign w:val="center"/>
          </w:tcPr>
          <w:p w14:paraId="2B53D80F" w14:textId="77777777" w:rsidR="00FB4AC1" w:rsidRPr="00FB4AC1" w:rsidRDefault="00FB4AC1" w:rsidP="00FB4AC1">
            <w:pPr>
              <w:jc w:val="center"/>
              <w:rPr>
                <w:rFonts w:ascii="GHEA Grapalat" w:hAnsi="GHEA Grapalat" w:cs="Calibri"/>
                <w:color w:val="000000"/>
                <w:sz w:val="20"/>
                <w:szCs w:val="20"/>
                <w:lang w:val="hy-AM"/>
              </w:rPr>
            </w:pPr>
          </w:p>
        </w:tc>
        <w:tc>
          <w:tcPr>
            <w:tcW w:w="241" w:type="dxa"/>
            <w:vMerge w:val="restart"/>
            <w:tcBorders>
              <w:top w:val="nil"/>
              <w:left w:val="nil"/>
              <w:right w:val="nil"/>
            </w:tcBorders>
            <w:noWrap/>
            <w:vAlign w:val="center"/>
            <w:hideMark/>
          </w:tcPr>
          <w:p w14:paraId="4A947471" w14:textId="77777777" w:rsidR="00FB4AC1" w:rsidRPr="00FB4AC1" w:rsidRDefault="00FB4AC1" w:rsidP="00FB4AC1">
            <w:pPr>
              <w:jc w:val="center"/>
              <w:rPr>
                <w:rFonts w:ascii="GHEA Grapalat" w:hAnsi="GHEA Grapalat" w:cs="Calibri"/>
                <w:color w:val="000000"/>
                <w:sz w:val="20"/>
                <w:szCs w:val="20"/>
                <w:lang w:val="hy-AM"/>
              </w:rPr>
            </w:pPr>
          </w:p>
        </w:tc>
      </w:tr>
      <w:tr w:rsidR="00FB4AC1" w:rsidRPr="009C16E1" w14:paraId="7E504CC9" w14:textId="77777777" w:rsidTr="00FB4AC1">
        <w:trPr>
          <w:trHeight w:val="300"/>
          <w:jc w:val="center"/>
        </w:trPr>
        <w:tc>
          <w:tcPr>
            <w:tcW w:w="629" w:type="dxa"/>
            <w:vMerge w:val="restart"/>
            <w:tcBorders>
              <w:top w:val="single" w:sz="4" w:space="0" w:color="auto"/>
              <w:left w:val="single" w:sz="4" w:space="0" w:color="auto"/>
              <w:bottom w:val="single" w:sz="4" w:space="0" w:color="000000"/>
              <w:right w:val="single" w:sz="4" w:space="0" w:color="auto"/>
            </w:tcBorders>
            <w:vAlign w:val="center"/>
          </w:tcPr>
          <w:p w14:paraId="59C202A0" w14:textId="0F78C080" w:rsidR="00FB4AC1" w:rsidRPr="00FB4AC1" w:rsidRDefault="00FB4AC1" w:rsidP="00FB4AC1">
            <w:pPr>
              <w:jc w:val="center"/>
              <w:rPr>
                <w:rFonts w:ascii="GHEA Grapalat" w:hAnsi="GHEA Grapalat" w:cs="Calibri"/>
                <w:sz w:val="20"/>
                <w:szCs w:val="20"/>
                <w:lang w:val="hy-AM"/>
              </w:rPr>
            </w:pPr>
            <w:r w:rsidRPr="00FB4AC1">
              <w:rPr>
                <w:rFonts w:ascii="GHEA Grapalat" w:hAnsi="GHEA Grapalat" w:cs="Calibri"/>
                <w:sz w:val="20"/>
                <w:szCs w:val="20"/>
                <w:lang w:val="hy-AM"/>
              </w:rPr>
              <w:t>2</w:t>
            </w:r>
          </w:p>
        </w:tc>
        <w:tc>
          <w:tcPr>
            <w:tcW w:w="1364" w:type="dxa"/>
            <w:vMerge w:val="restart"/>
            <w:tcBorders>
              <w:top w:val="single" w:sz="4" w:space="0" w:color="auto"/>
              <w:left w:val="single" w:sz="4" w:space="0" w:color="auto"/>
              <w:bottom w:val="single" w:sz="4" w:space="0" w:color="auto"/>
              <w:right w:val="single" w:sz="4" w:space="0" w:color="auto"/>
            </w:tcBorders>
            <w:vAlign w:val="center"/>
          </w:tcPr>
          <w:p w14:paraId="02EB9DA1" w14:textId="6873A55A" w:rsidR="00FB4AC1" w:rsidRPr="00FB4AC1" w:rsidRDefault="00FB4AC1" w:rsidP="00FB4AC1">
            <w:pPr>
              <w:jc w:val="center"/>
              <w:rPr>
                <w:rFonts w:ascii="GHEA Grapalat" w:hAnsi="GHEA Grapalat" w:cs="Calibri"/>
                <w:sz w:val="20"/>
                <w:szCs w:val="20"/>
                <w:lang w:val="hy-AM"/>
              </w:rPr>
            </w:pPr>
            <w:r w:rsidRPr="00FB4AC1">
              <w:rPr>
                <w:rFonts w:ascii="GHEA Grapalat" w:hAnsi="GHEA Grapalat"/>
                <w:sz w:val="20"/>
                <w:szCs w:val="20"/>
                <w:lang w:val="hy-AM"/>
              </w:rPr>
              <w:t>45611300/12</w:t>
            </w:r>
          </w:p>
        </w:tc>
        <w:tc>
          <w:tcPr>
            <w:tcW w:w="6372" w:type="dxa"/>
            <w:vMerge/>
            <w:tcBorders>
              <w:left w:val="single" w:sz="4" w:space="0" w:color="auto"/>
              <w:right w:val="single" w:sz="4" w:space="0" w:color="auto"/>
            </w:tcBorders>
            <w:vAlign w:val="center"/>
          </w:tcPr>
          <w:p w14:paraId="240AD360" w14:textId="77777777" w:rsidR="00FB4AC1" w:rsidRPr="00FB4AC1" w:rsidRDefault="00FB4AC1" w:rsidP="00FB4AC1">
            <w:pPr>
              <w:jc w:val="center"/>
              <w:rPr>
                <w:rFonts w:ascii="GHEA Grapalat" w:hAnsi="GHEA Grapalat" w:cs="Calibri"/>
                <w:sz w:val="20"/>
                <w:szCs w:val="20"/>
                <w:lang w:val="hy-AM"/>
              </w:rPr>
            </w:pPr>
          </w:p>
        </w:tc>
        <w:tc>
          <w:tcPr>
            <w:tcW w:w="1170" w:type="dxa"/>
            <w:vMerge w:val="restart"/>
            <w:tcBorders>
              <w:top w:val="single" w:sz="4" w:space="0" w:color="auto"/>
              <w:left w:val="single" w:sz="4" w:space="0" w:color="auto"/>
              <w:bottom w:val="single" w:sz="4" w:space="0" w:color="000000"/>
              <w:right w:val="single" w:sz="4" w:space="0" w:color="auto"/>
            </w:tcBorders>
            <w:vAlign w:val="center"/>
          </w:tcPr>
          <w:p w14:paraId="4E5BD1F5" w14:textId="5C6AD4B7" w:rsidR="00FB4AC1" w:rsidRPr="00FB4AC1" w:rsidRDefault="00FB4AC1" w:rsidP="00FB4AC1">
            <w:pPr>
              <w:jc w:val="center"/>
              <w:rPr>
                <w:rFonts w:ascii="GHEA Grapalat" w:hAnsi="GHEA Grapalat" w:cs="Calibri"/>
                <w:color w:val="000000"/>
                <w:sz w:val="20"/>
                <w:szCs w:val="20"/>
                <w:lang w:val="hy-AM"/>
              </w:rPr>
            </w:pPr>
            <w:r w:rsidRPr="00FB4AC1">
              <w:rPr>
                <w:rFonts w:ascii="GHEA Grapalat" w:hAnsi="GHEA Grapalat" w:cs="Calibri"/>
                <w:color w:val="000000"/>
                <w:sz w:val="20"/>
                <w:szCs w:val="20"/>
                <w:lang w:val="hy-AM"/>
              </w:rPr>
              <w:t>դրամ</w:t>
            </w:r>
          </w:p>
        </w:tc>
        <w:tc>
          <w:tcPr>
            <w:tcW w:w="1350" w:type="dxa"/>
            <w:vMerge w:val="restart"/>
            <w:tcBorders>
              <w:top w:val="single" w:sz="4" w:space="0" w:color="auto"/>
              <w:left w:val="nil"/>
              <w:bottom w:val="single" w:sz="4" w:space="0" w:color="000000"/>
              <w:right w:val="nil"/>
            </w:tcBorders>
            <w:vAlign w:val="center"/>
          </w:tcPr>
          <w:p w14:paraId="33928ACE" w14:textId="0D43C04F" w:rsidR="00FB4AC1" w:rsidRPr="00FB4AC1" w:rsidRDefault="00FB4AC1" w:rsidP="00FB4AC1">
            <w:pPr>
              <w:jc w:val="center"/>
              <w:rPr>
                <w:rFonts w:ascii="GHEA Grapalat" w:hAnsi="GHEA Grapalat" w:cs="Calibri"/>
                <w:color w:val="000000"/>
                <w:sz w:val="20"/>
                <w:szCs w:val="20"/>
                <w:lang w:val="hy-AM"/>
              </w:rPr>
            </w:pPr>
            <w:r w:rsidRPr="00FB4AC1">
              <w:rPr>
                <w:rFonts w:ascii="GHEA Grapalat" w:hAnsi="GHEA Grapalat" w:cs="Calibri"/>
                <w:color w:val="000000"/>
                <w:sz w:val="20"/>
                <w:szCs w:val="20"/>
                <w:lang w:val="hy-AM"/>
              </w:rPr>
              <w:t>110883800</w:t>
            </w:r>
          </w:p>
        </w:tc>
        <w:tc>
          <w:tcPr>
            <w:tcW w:w="1713" w:type="dxa"/>
            <w:vMerge w:val="restart"/>
            <w:tcBorders>
              <w:top w:val="single" w:sz="4" w:space="0" w:color="auto"/>
              <w:left w:val="single" w:sz="4" w:space="0" w:color="auto"/>
              <w:bottom w:val="single" w:sz="4" w:space="0" w:color="000000"/>
              <w:right w:val="single" w:sz="4" w:space="0" w:color="auto"/>
            </w:tcBorders>
            <w:vAlign w:val="center"/>
          </w:tcPr>
          <w:p w14:paraId="1C7F628E" w14:textId="46104ACC" w:rsidR="00FB4AC1" w:rsidRPr="00FB4AC1" w:rsidRDefault="00FB4AC1" w:rsidP="00FB4AC1">
            <w:pPr>
              <w:jc w:val="center"/>
              <w:rPr>
                <w:rFonts w:ascii="GHEA Grapalat" w:hAnsi="GHEA Grapalat" w:cs="Calibri"/>
                <w:color w:val="000000"/>
                <w:sz w:val="20"/>
                <w:szCs w:val="20"/>
                <w:lang w:val="hy-AM"/>
              </w:rPr>
            </w:pPr>
            <w:r w:rsidRPr="00FB4AC1">
              <w:rPr>
                <w:rFonts w:ascii="GHEA Grapalat" w:hAnsi="GHEA Grapalat" w:cs="Sylfaen"/>
                <w:iCs/>
                <w:sz w:val="20"/>
                <w:szCs w:val="20"/>
                <w:lang w:val="hy-AM"/>
              </w:rPr>
              <w:t>Երևան քաղաքի Էրեբունի վարչական շրջանի Խաղաղ Դոնի հ</w:t>
            </w:r>
            <w:r w:rsidRPr="00FB4AC1">
              <w:rPr>
                <w:rFonts w:ascii="Microsoft JhengHei" w:eastAsia="Microsoft JhengHei" w:hAnsi="Microsoft JhengHei" w:cs="Microsoft JhengHei" w:hint="eastAsia"/>
                <w:iCs/>
                <w:sz w:val="20"/>
                <w:szCs w:val="20"/>
                <w:lang w:val="hy-AM"/>
              </w:rPr>
              <w:t>․</w:t>
            </w:r>
            <w:r w:rsidRPr="00FB4AC1">
              <w:rPr>
                <w:rFonts w:ascii="GHEA Grapalat" w:hAnsi="GHEA Grapalat" w:cs="Sylfaen"/>
                <w:iCs/>
                <w:sz w:val="20"/>
                <w:szCs w:val="20"/>
                <w:lang w:val="hy-AM"/>
              </w:rPr>
              <w:t>5 շենքի  բակային տարածք</w:t>
            </w:r>
          </w:p>
        </w:tc>
        <w:tc>
          <w:tcPr>
            <w:tcW w:w="3237" w:type="dxa"/>
            <w:vMerge w:val="restart"/>
            <w:tcBorders>
              <w:top w:val="single" w:sz="4" w:space="0" w:color="auto"/>
              <w:left w:val="single" w:sz="4" w:space="0" w:color="auto"/>
              <w:bottom w:val="single" w:sz="4" w:space="0" w:color="000000"/>
              <w:right w:val="single" w:sz="4" w:space="0" w:color="auto"/>
            </w:tcBorders>
            <w:vAlign w:val="center"/>
          </w:tcPr>
          <w:p w14:paraId="5DF4A3E5" w14:textId="1E02110B" w:rsidR="00FB4AC1" w:rsidRPr="00FB4AC1" w:rsidRDefault="00FB4AC1" w:rsidP="00FB4AC1">
            <w:pPr>
              <w:jc w:val="center"/>
              <w:rPr>
                <w:rFonts w:ascii="GHEA Grapalat" w:hAnsi="GHEA Grapalat" w:cs="Calibri"/>
                <w:color w:val="000000"/>
                <w:sz w:val="20"/>
                <w:szCs w:val="20"/>
                <w:lang w:val="hy-AM"/>
              </w:rPr>
            </w:pPr>
            <w:r w:rsidRPr="00FB4AC1">
              <w:rPr>
                <w:rFonts w:ascii="GHEA Grapalat" w:hAnsi="GHEA Grapalat"/>
                <w:iCs/>
                <w:sz w:val="20"/>
                <w:szCs w:val="20"/>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 մինչև 70-րդ օրացուցային օրը ներառյալ</w:t>
            </w:r>
          </w:p>
        </w:tc>
        <w:tc>
          <w:tcPr>
            <w:tcW w:w="241" w:type="dxa"/>
            <w:vMerge/>
            <w:tcBorders>
              <w:left w:val="nil"/>
              <w:bottom w:val="nil"/>
              <w:right w:val="nil"/>
            </w:tcBorders>
            <w:noWrap/>
            <w:vAlign w:val="center"/>
          </w:tcPr>
          <w:p w14:paraId="0D407EE2" w14:textId="77777777" w:rsidR="00FB4AC1" w:rsidRPr="00FB4AC1" w:rsidRDefault="00FB4AC1" w:rsidP="00FB4AC1">
            <w:pPr>
              <w:jc w:val="center"/>
              <w:rPr>
                <w:rFonts w:ascii="GHEA Grapalat" w:hAnsi="GHEA Grapalat" w:cs="Calibri"/>
                <w:color w:val="000000"/>
                <w:sz w:val="20"/>
                <w:szCs w:val="20"/>
                <w:lang w:val="hy-AM"/>
              </w:rPr>
            </w:pPr>
          </w:p>
        </w:tc>
      </w:tr>
      <w:tr w:rsidR="00FB4AC1" w:rsidRPr="009C16E1" w14:paraId="3970F9AE" w14:textId="77777777" w:rsidTr="00FB4AC1">
        <w:trPr>
          <w:trHeight w:val="552"/>
          <w:jc w:val="center"/>
        </w:trPr>
        <w:tc>
          <w:tcPr>
            <w:tcW w:w="629" w:type="dxa"/>
            <w:vMerge/>
            <w:tcBorders>
              <w:top w:val="nil"/>
              <w:left w:val="single" w:sz="4" w:space="0" w:color="auto"/>
              <w:bottom w:val="single" w:sz="4" w:space="0" w:color="000000"/>
              <w:right w:val="single" w:sz="4" w:space="0" w:color="auto"/>
            </w:tcBorders>
            <w:vAlign w:val="center"/>
          </w:tcPr>
          <w:p w14:paraId="140F0213" w14:textId="77777777" w:rsidR="00FB4AC1" w:rsidRPr="00FB4AC1" w:rsidRDefault="00FB4AC1" w:rsidP="00FB4AC1">
            <w:pPr>
              <w:jc w:val="center"/>
              <w:rPr>
                <w:rFonts w:ascii="GHEA Grapalat" w:hAnsi="GHEA Grapalat" w:cs="Calibri"/>
                <w:sz w:val="20"/>
                <w:szCs w:val="20"/>
                <w:lang w:val="hy-AM"/>
              </w:rPr>
            </w:pPr>
          </w:p>
        </w:tc>
        <w:tc>
          <w:tcPr>
            <w:tcW w:w="1364" w:type="dxa"/>
            <w:vMerge/>
            <w:tcBorders>
              <w:top w:val="nil"/>
              <w:left w:val="single" w:sz="4" w:space="0" w:color="auto"/>
              <w:bottom w:val="single" w:sz="4" w:space="0" w:color="auto"/>
              <w:right w:val="single" w:sz="4" w:space="0" w:color="auto"/>
            </w:tcBorders>
            <w:vAlign w:val="center"/>
          </w:tcPr>
          <w:p w14:paraId="1ECF43FC" w14:textId="77777777" w:rsidR="00FB4AC1" w:rsidRPr="00FB4AC1" w:rsidRDefault="00FB4AC1" w:rsidP="00FB4AC1">
            <w:pPr>
              <w:jc w:val="center"/>
              <w:rPr>
                <w:rFonts w:ascii="GHEA Grapalat" w:hAnsi="GHEA Grapalat" w:cs="Calibri"/>
                <w:sz w:val="20"/>
                <w:szCs w:val="20"/>
                <w:lang w:val="hy-AM"/>
              </w:rPr>
            </w:pPr>
          </w:p>
        </w:tc>
        <w:tc>
          <w:tcPr>
            <w:tcW w:w="6372" w:type="dxa"/>
            <w:vMerge/>
            <w:tcBorders>
              <w:left w:val="single" w:sz="4" w:space="0" w:color="auto"/>
              <w:right w:val="single" w:sz="4" w:space="0" w:color="auto"/>
            </w:tcBorders>
            <w:vAlign w:val="center"/>
          </w:tcPr>
          <w:p w14:paraId="106FCD0D" w14:textId="77777777" w:rsidR="00FB4AC1" w:rsidRPr="00FB4AC1" w:rsidRDefault="00FB4AC1" w:rsidP="00FB4AC1">
            <w:pPr>
              <w:jc w:val="center"/>
              <w:rPr>
                <w:rFonts w:ascii="GHEA Grapalat" w:hAnsi="GHEA Grapalat" w:cs="Calibri"/>
                <w:sz w:val="20"/>
                <w:szCs w:val="20"/>
                <w:lang w:val="hy-AM"/>
              </w:rPr>
            </w:pPr>
          </w:p>
        </w:tc>
        <w:tc>
          <w:tcPr>
            <w:tcW w:w="1170" w:type="dxa"/>
            <w:vMerge/>
            <w:tcBorders>
              <w:top w:val="nil"/>
              <w:left w:val="single" w:sz="4" w:space="0" w:color="auto"/>
              <w:bottom w:val="single" w:sz="4" w:space="0" w:color="000000"/>
              <w:right w:val="single" w:sz="4" w:space="0" w:color="auto"/>
            </w:tcBorders>
            <w:vAlign w:val="center"/>
          </w:tcPr>
          <w:p w14:paraId="2C1A2F89" w14:textId="77777777" w:rsidR="00FB4AC1" w:rsidRPr="00FB4AC1" w:rsidRDefault="00FB4AC1" w:rsidP="00FB4AC1">
            <w:pPr>
              <w:jc w:val="center"/>
              <w:rPr>
                <w:rFonts w:ascii="GHEA Grapalat" w:hAnsi="GHEA Grapalat" w:cs="Calibri"/>
                <w:color w:val="000000"/>
                <w:sz w:val="20"/>
                <w:szCs w:val="20"/>
                <w:lang w:val="hy-AM"/>
              </w:rPr>
            </w:pPr>
          </w:p>
        </w:tc>
        <w:tc>
          <w:tcPr>
            <w:tcW w:w="1350" w:type="dxa"/>
            <w:vMerge/>
            <w:tcBorders>
              <w:top w:val="nil"/>
              <w:left w:val="nil"/>
              <w:bottom w:val="single" w:sz="4" w:space="0" w:color="000000"/>
              <w:right w:val="nil"/>
            </w:tcBorders>
            <w:vAlign w:val="center"/>
          </w:tcPr>
          <w:p w14:paraId="039E5D03" w14:textId="77777777" w:rsidR="00FB4AC1" w:rsidRPr="00FB4AC1" w:rsidRDefault="00FB4AC1" w:rsidP="00FB4AC1">
            <w:pPr>
              <w:jc w:val="center"/>
              <w:rPr>
                <w:rFonts w:ascii="GHEA Grapalat" w:hAnsi="GHEA Grapalat" w:cs="Calibri"/>
                <w:color w:val="000000"/>
                <w:sz w:val="20"/>
                <w:szCs w:val="20"/>
                <w:lang w:val="hy-AM"/>
              </w:rPr>
            </w:pPr>
          </w:p>
        </w:tc>
        <w:tc>
          <w:tcPr>
            <w:tcW w:w="1713" w:type="dxa"/>
            <w:vMerge/>
            <w:tcBorders>
              <w:top w:val="nil"/>
              <w:left w:val="single" w:sz="4" w:space="0" w:color="auto"/>
              <w:bottom w:val="single" w:sz="4" w:space="0" w:color="000000"/>
              <w:right w:val="single" w:sz="4" w:space="0" w:color="auto"/>
            </w:tcBorders>
            <w:vAlign w:val="center"/>
          </w:tcPr>
          <w:p w14:paraId="0514FBCE" w14:textId="77777777" w:rsidR="00FB4AC1" w:rsidRPr="00FB4AC1" w:rsidRDefault="00FB4AC1" w:rsidP="00FB4AC1">
            <w:pPr>
              <w:jc w:val="center"/>
              <w:rPr>
                <w:rFonts w:ascii="GHEA Grapalat" w:hAnsi="GHEA Grapalat" w:cs="Calibri"/>
                <w:color w:val="000000"/>
                <w:sz w:val="20"/>
                <w:szCs w:val="20"/>
                <w:lang w:val="hy-AM"/>
              </w:rPr>
            </w:pPr>
          </w:p>
        </w:tc>
        <w:tc>
          <w:tcPr>
            <w:tcW w:w="3237" w:type="dxa"/>
            <w:vMerge/>
            <w:tcBorders>
              <w:top w:val="single" w:sz="4" w:space="0" w:color="auto"/>
              <w:left w:val="single" w:sz="4" w:space="0" w:color="auto"/>
              <w:bottom w:val="single" w:sz="4" w:space="0" w:color="000000"/>
              <w:right w:val="single" w:sz="4" w:space="0" w:color="auto"/>
            </w:tcBorders>
            <w:vAlign w:val="center"/>
          </w:tcPr>
          <w:p w14:paraId="110CB2EE" w14:textId="77777777" w:rsidR="00FB4AC1" w:rsidRPr="00FB4AC1" w:rsidRDefault="00FB4AC1" w:rsidP="00FB4AC1">
            <w:pPr>
              <w:jc w:val="center"/>
              <w:rPr>
                <w:rFonts w:ascii="GHEA Grapalat" w:hAnsi="GHEA Grapalat" w:cs="Calibri"/>
                <w:color w:val="000000"/>
                <w:sz w:val="20"/>
                <w:szCs w:val="20"/>
                <w:lang w:val="hy-AM"/>
              </w:rPr>
            </w:pPr>
          </w:p>
        </w:tc>
        <w:tc>
          <w:tcPr>
            <w:tcW w:w="241" w:type="dxa"/>
            <w:tcBorders>
              <w:top w:val="nil"/>
              <w:left w:val="nil"/>
              <w:bottom w:val="nil"/>
              <w:right w:val="nil"/>
            </w:tcBorders>
            <w:noWrap/>
            <w:vAlign w:val="center"/>
            <w:hideMark/>
          </w:tcPr>
          <w:p w14:paraId="2F390491" w14:textId="77777777" w:rsidR="00FB4AC1" w:rsidRPr="00FB4AC1" w:rsidRDefault="00FB4AC1" w:rsidP="00FB4AC1">
            <w:pPr>
              <w:jc w:val="center"/>
              <w:rPr>
                <w:sz w:val="20"/>
                <w:szCs w:val="20"/>
                <w:lang w:val="hy-AM"/>
              </w:rPr>
            </w:pPr>
          </w:p>
        </w:tc>
      </w:tr>
      <w:tr w:rsidR="00FB4AC1" w:rsidRPr="009C16E1" w14:paraId="182480AC" w14:textId="77777777" w:rsidTr="00FB4AC1">
        <w:trPr>
          <w:trHeight w:val="268"/>
          <w:jc w:val="center"/>
        </w:trPr>
        <w:tc>
          <w:tcPr>
            <w:tcW w:w="629" w:type="dxa"/>
            <w:vMerge/>
            <w:tcBorders>
              <w:top w:val="nil"/>
              <w:left w:val="single" w:sz="4" w:space="0" w:color="auto"/>
              <w:bottom w:val="single" w:sz="4" w:space="0" w:color="auto"/>
              <w:right w:val="single" w:sz="4" w:space="0" w:color="auto"/>
            </w:tcBorders>
            <w:vAlign w:val="center"/>
          </w:tcPr>
          <w:p w14:paraId="3E275B3B" w14:textId="77777777" w:rsidR="00FB4AC1" w:rsidRPr="00FB4AC1" w:rsidRDefault="00FB4AC1" w:rsidP="00FB4AC1">
            <w:pPr>
              <w:jc w:val="center"/>
              <w:rPr>
                <w:rFonts w:ascii="GHEA Grapalat" w:hAnsi="GHEA Grapalat" w:cs="Calibri"/>
                <w:sz w:val="20"/>
                <w:szCs w:val="20"/>
                <w:lang w:val="hy-AM"/>
              </w:rPr>
            </w:pPr>
          </w:p>
        </w:tc>
        <w:tc>
          <w:tcPr>
            <w:tcW w:w="1364" w:type="dxa"/>
            <w:vMerge/>
            <w:tcBorders>
              <w:top w:val="nil"/>
              <w:left w:val="single" w:sz="4" w:space="0" w:color="auto"/>
              <w:bottom w:val="single" w:sz="4" w:space="0" w:color="auto"/>
              <w:right w:val="single" w:sz="4" w:space="0" w:color="auto"/>
            </w:tcBorders>
            <w:vAlign w:val="center"/>
          </w:tcPr>
          <w:p w14:paraId="06E3CA2B" w14:textId="77777777" w:rsidR="00FB4AC1" w:rsidRPr="00FB4AC1" w:rsidRDefault="00FB4AC1" w:rsidP="00FB4AC1">
            <w:pPr>
              <w:jc w:val="center"/>
              <w:rPr>
                <w:rFonts w:ascii="GHEA Grapalat" w:hAnsi="GHEA Grapalat" w:cs="Calibri"/>
                <w:sz w:val="20"/>
                <w:szCs w:val="20"/>
                <w:lang w:val="hy-AM"/>
              </w:rPr>
            </w:pPr>
          </w:p>
        </w:tc>
        <w:tc>
          <w:tcPr>
            <w:tcW w:w="6372" w:type="dxa"/>
            <w:vMerge/>
            <w:tcBorders>
              <w:left w:val="single" w:sz="4" w:space="0" w:color="auto"/>
              <w:right w:val="single" w:sz="4" w:space="0" w:color="auto"/>
            </w:tcBorders>
            <w:vAlign w:val="center"/>
          </w:tcPr>
          <w:p w14:paraId="6BCF7E07" w14:textId="77777777" w:rsidR="00FB4AC1" w:rsidRPr="00FB4AC1" w:rsidRDefault="00FB4AC1" w:rsidP="00FB4AC1">
            <w:pPr>
              <w:jc w:val="center"/>
              <w:rPr>
                <w:rFonts w:ascii="GHEA Grapalat" w:hAnsi="GHEA Grapalat" w:cs="Calibri"/>
                <w:sz w:val="20"/>
                <w:szCs w:val="20"/>
                <w:lang w:val="hy-AM"/>
              </w:rPr>
            </w:pPr>
          </w:p>
        </w:tc>
        <w:tc>
          <w:tcPr>
            <w:tcW w:w="1170" w:type="dxa"/>
            <w:vMerge/>
            <w:tcBorders>
              <w:top w:val="nil"/>
              <w:left w:val="single" w:sz="4" w:space="0" w:color="auto"/>
              <w:bottom w:val="single" w:sz="4" w:space="0" w:color="auto"/>
              <w:right w:val="single" w:sz="4" w:space="0" w:color="auto"/>
            </w:tcBorders>
            <w:vAlign w:val="center"/>
          </w:tcPr>
          <w:p w14:paraId="1222CB68" w14:textId="77777777" w:rsidR="00FB4AC1" w:rsidRPr="00FB4AC1" w:rsidRDefault="00FB4AC1" w:rsidP="00FB4AC1">
            <w:pPr>
              <w:jc w:val="center"/>
              <w:rPr>
                <w:rFonts w:ascii="GHEA Grapalat" w:hAnsi="GHEA Grapalat" w:cs="Calibri"/>
                <w:color w:val="000000"/>
                <w:sz w:val="20"/>
                <w:szCs w:val="20"/>
                <w:lang w:val="hy-AM"/>
              </w:rPr>
            </w:pPr>
          </w:p>
        </w:tc>
        <w:tc>
          <w:tcPr>
            <w:tcW w:w="1350" w:type="dxa"/>
            <w:vMerge/>
            <w:tcBorders>
              <w:top w:val="nil"/>
              <w:left w:val="nil"/>
              <w:bottom w:val="single" w:sz="4" w:space="0" w:color="auto"/>
              <w:right w:val="nil"/>
            </w:tcBorders>
            <w:vAlign w:val="center"/>
          </w:tcPr>
          <w:p w14:paraId="5BE207CE" w14:textId="77777777" w:rsidR="00FB4AC1" w:rsidRPr="00FB4AC1" w:rsidRDefault="00FB4AC1" w:rsidP="00FB4AC1">
            <w:pPr>
              <w:jc w:val="center"/>
              <w:rPr>
                <w:rFonts w:ascii="GHEA Grapalat" w:hAnsi="GHEA Grapalat" w:cs="Calibri"/>
                <w:color w:val="000000"/>
                <w:sz w:val="20"/>
                <w:szCs w:val="20"/>
                <w:lang w:val="hy-AM"/>
              </w:rPr>
            </w:pPr>
          </w:p>
        </w:tc>
        <w:tc>
          <w:tcPr>
            <w:tcW w:w="1713" w:type="dxa"/>
            <w:vMerge/>
            <w:tcBorders>
              <w:top w:val="nil"/>
              <w:left w:val="single" w:sz="4" w:space="0" w:color="auto"/>
              <w:bottom w:val="single" w:sz="4" w:space="0" w:color="auto"/>
              <w:right w:val="single" w:sz="4" w:space="0" w:color="auto"/>
            </w:tcBorders>
            <w:vAlign w:val="center"/>
          </w:tcPr>
          <w:p w14:paraId="37FD475A" w14:textId="77777777" w:rsidR="00FB4AC1" w:rsidRPr="00FB4AC1" w:rsidRDefault="00FB4AC1" w:rsidP="00FB4AC1">
            <w:pPr>
              <w:jc w:val="center"/>
              <w:rPr>
                <w:rFonts w:ascii="GHEA Grapalat" w:hAnsi="GHEA Grapalat" w:cs="Calibri"/>
                <w:color w:val="000000"/>
                <w:sz w:val="20"/>
                <w:szCs w:val="20"/>
                <w:lang w:val="hy-AM"/>
              </w:rPr>
            </w:pPr>
          </w:p>
        </w:tc>
        <w:tc>
          <w:tcPr>
            <w:tcW w:w="3237" w:type="dxa"/>
            <w:vMerge/>
            <w:tcBorders>
              <w:top w:val="single" w:sz="4" w:space="0" w:color="auto"/>
              <w:left w:val="single" w:sz="4" w:space="0" w:color="auto"/>
              <w:bottom w:val="single" w:sz="4" w:space="0" w:color="auto"/>
              <w:right w:val="single" w:sz="4" w:space="0" w:color="auto"/>
            </w:tcBorders>
            <w:vAlign w:val="center"/>
          </w:tcPr>
          <w:p w14:paraId="0AA713AD" w14:textId="77777777" w:rsidR="00FB4AC1" w:rsidRPr="00FB4AC1" w:rsidRDefault="00FB4AC1" w:rsidP="00FB4AC1">
            <w:pPr>
              <w:jc w:val="center"/>
              <w:rPr>
                <w:rFonts w:ascii="GHEA Grapalat" w:hAnsi="GHEA Grapalat" w:cs="Calibri"/>
                <w:color w:val="000000"/>
                <w:sz w:val="20"/>
                <w:szCs w:val="20"/>
                <w:lang w:val="hy-AM"/>
              </w:rPr>
            </w:pPr>
          </w:p>
        </w:tc>
        <w:tc>
          <w:tcPr>
            <w:tcW w:w="241" w:type="dxa"/>
            <w:vMerge w:val="restart"/>
            <w:tcBorders>
              <w:top w:val="nil"/>
              <w:left w:val="nil"/>
              <w:right w:val="nil"/>
            </w:tcBorders>
            <w:noWrap/>
            <w:vAlign w:val="center"/>
            <w:hideMark/>
          </w:tcPr>
          <w:p w14:paraId="46AA8E5E" w14:textId="77777777" w:rsidR="00FB4AC1" w:rsidRPr="00FB4AC1" w:rsidRDefault="00FB4AC1" w:rsidP="00FB4AC1">
            <w:pPr>
              <w:jc w:val="center"/>
              <w:rPr>
                <w:sz w:val="20"/>
                <w:szCs w:val="20"/>
                <w:lang w:val="hy-AM"/>
              </w:rPr>
            </w:pPr>
          </w:p>
        </w:tc>
      </w:tr>
      <w:tr w:rsidR="00FB4AC1" w:rsidRPr="009C16E1" w14:paraId="6FD2EE5E" w14:textId="77777777" w:rsidTr="00FB4AC1">
        <w:trPr>
          <w:trHeight w:val="450"/>
          <w:jc w:val="center"/>
        </w:trPr>
        <w:tc>
          <w:tcPr>
            <w:tcW w:w="629" w:type="dxa"/>
            <w:vMerge w:val="restart"/>
            <w:tcBorders>
              <w:top w:val="single" w:sz="4" w:space="0" w:color="auto"/>
              <w:left w:val="single" w:sz="4" w:space="0" w:color="auto"/>
              <w:bottom w:val="single" w:sz="4" w:space="0" w:color="000000"/>
              <w:right w:val="single" w:sz="4" w:space="0" w:color="auto"/>
            </w:tcBorders>
            <w:vAlign w:val="center"/>
          </w:tcPr>
          <w:p w14:paraId="44237C24" w14:textId="267D976A" w:rsidR="00FB4AC1" w:rsidRPr="00FB4AC1" w:rsidRDefault="00FB4AC1" w:rsidP="00FB4AC1">
            <w:pPr>
              <w:jc w:val="center"/>
              <w:rPr>
                <w:rFonts w:ascii="GHEA Grapalat" w:hAnsi="GHEA Grapalat" w:cs="Calibri"/>
                <w:sz w:val="20"/>
                <w:szCs w:val="20"/>
                <w:lang w:val="hy-AM"/>
              </w:rPr>
            </w:pPr>
            <w:r w:rsidRPr="00FB4AC1">
              <w:rPr>
                <w:rFonts w:ascii="GHEA Grapalat" w:hAnsi="GHEA Grapalat" w:cs="Calibri"/>
                <w:sz w:val="20"/>
                <w:szCs w:val="20"/>
                <w:lang w:val="hy-AM"/>
              </w:rPr>
              <w:t>3</w:t>
            </w:r>
          </w:p>
        </w:tc>
        <w:tc>
          <w:tcPr>
            <w:tcW w:w="1364" w:type="dxa"/>
            <w:vMerge w:val="restart"/>
            <w:tcBorders>
              <w:top w:val="single" w:sz="4" w:space="0" w:color="auto"/>
              <w:left w:val="single" w:sz="4" w:space="0" w:color="auto"/>
              <w:bottom w:val="single" w:sz="4" w:space="0" w:color="auto"/>
              <w:right w:val="single" w:sz="4" w:space="0" w:color="auto"/>
            </w:tcBorders>
            <w:vAlign w:val="center"/>
          </w:tcPr>
          <w:p w14:paraId="205E56D5" w14:textId="0BE84389" w:rsidR="00FB4AC1" w:rsidRPr="00FB4AC1" w:rsidRDefault="00FB4AC1" w:rsidP="00FB4AC1">
            <w:pPr>
              <w:jc w:val="center"/>
              <w:rPr>
                <w:rFonts w:ascii="GHEA Grapalat" w:hAnsi="GHEA Grapalat" w:cs="Calibri"/>
                <w:sz w:val="20"/>
                <w:szCs w:val="20"/>
                <w:lang w:val="hy-AM"/>
              </w:rPr>
            </w:pPr>
            <w:r w:rsidRPr="00FB4AC1">
              <w:rPr>
                <w:rFonts w:ascii="GHEA Grapalat" w:hAnsi="GHEA Grapalat"/>
                <w:sz w:val="20"/>
                <w:szCs w:val="20"/>
                <w:lang w:val="hy-AM"/>
              </w:rPr>
              <w:t>45611300/13</w:t>
            </w:r>
          </w:p>
        </w:tc>
        <w:tc>
          <w:tcPr>
            <w:tcW w:w="6372" w:type="dxa"/>
            <w:vMerge/>
            <w:tcBorders>
              <w:left w:val="single" w:sz="4" w:space="0" w:color="auto"/>
              <w:right w:val="single" w:sz="4" w:space="0" w:color="auto"/>
            </w:tcBorders>
            <w:vAlign w:val="center"/>
          </w:tcPr>
          <w:p w14:paraId="5E35F67B" w14:textId="77777777" w:rsidR="00FB4AC1" w:rsidRPr="00FB4AC1" w:rsidRDefault="00FB4AC1" w:rsidP="00FB4AC1">
            <w:pPr>
              <w:jc w:val="center"/>
              <w:rPr>
                <w:rFonts w:ascii="GHEA Grapalat" w:hAnsi="GHEA Grapalat" w:cs="Calibri"/>
                <w:sz w:val="20"/>
                <w:szCs w:val="20"/>
                <w:lang w:val="hy-AM"/>
              </w:rPr>
            </w:pPr>
          </w:p>
        </w:tc>
        <w:tc>
          <w:tcPr>
            <w:tcW w:w="1170" w:type="dxa"/>
            <w:vMerge w:val="restart"/>
            <w:tcBorders>
              <w:top w:val="single" w:sz="4" w:space="0" w:color="auto"/>
              <w:left w:val="single" w:sz="4" w:space="0" w:color="auto"/>
              <w:bottom w:val="single" w:sz="4" w:space="0" w:color="000000"/>
              <w:right w:val="single" w:sz="4" w:space="0" w:color="auto"/>
            </w:tcBorders>
            <w:vAlign w:val="center"/>
          </w:tcPr>
          <w:p w14:paraId="573DA300" w14:textId="70EFFAB7" w:rsidR="00FB4AC1" w:rsidRPr="00FB4AC1" w:rsidRDefault="00FB4AC1" w:rsidP="00FB4AC1">
            <w:pPr>
              <w:jc w:val="center"/>
              <w:rPr>
                <w:rFonts w:ascii="GHEA Grapalat" w:hAnsi="GHEA Grapalat" w:cs="Calibri"/>
                <w:color w:val="000000"/>
                <w:sz w:val="20"/>
                <w:szCs w:val="20"/>
                <w:lang w:val="hy-AM"/>
              </w:rPr>
            </w:pPr>
            <w:r w:rsidRPr="00FB4AC1">
              <w:rPr>
                <w:rFonts w:ascii="GHEA Grapalat" w:hAnsi="GHEA Grapalat" w:cs="Calibri"/>
                <w:color w:val="000000"/>
                <w:sz w:val="20"/>
                <w:szCs w:val="20"/>
                <w:lang w:val="hy-AM"/>
              </w:rPr>
              <w:t>դրամ</w:t>
            </w:r>
          </w:p>
        </w:tc>
        <w:tc>
          <w:tcPr>
            <w:tcW w:w="1350" w:type="dxa"/>
            <w:vMerge w:val="restart"/>
            <w:tcBorders>
              <w:top w:val="single" w:sz="4" w:space="0" w:color="auto"/>
              <w:left w:val="nil"/>
              <w:bottom w:val="single" w:sz="4" w:space="0" w:color="000000"/>
              <w:right w:val="nil"/>
            </w:tcBorders>
            <w:vAlign w:val="center"/>
          </w:tcPr>
          <w:p w14:paraId="72A31A6D" w14:textId="5640584E" w:rsidR="00FB4AC1" w:rsidRPr="00FB4AC1" w:rsidRDefault="00FB4AC1" w:rsidP="00FB4AC1">
            <w:pPr>
              <w:jc w:val="center"/>
              <w:rPr>
                <w:rFonts w:ascii="GHEA Grapalat" w:hAnsi="GHEA Grapalat" w:cs="Calibri"/>
                <w:color w:val="000000"/>
                <w:sz w:val="20"/>
                <w:szCs w:val="20"/>
                <w:lang w:val="hy-AM"/>
              </w:rPr>
            </w:pPr>
            <w:r w:rsidRPr="00FB4AC1">
              <w:rPr>
                <w:rFonts w:ascii="GHEA Grapalat" w:hAnsi="GHEA Grapalat" w:cs="Calibri"/>
                <w:color w:val="000000"/>
                <w:sz w:val="20"/>
                <w:szCs w:val="20"/>
                <w:lang w:val="hy-AM"/>
              </w:rPr>
              <w:t>46537674</w:t>
            </w:r>
          </w:p>
        </w:tc>
        <w:tc>
          <w:tcPr>
            <w:tcW w:w="1713" w:type="dxa"/>
            <w:vMerge w:val="restart"/>
            <w:tcBorders>
              <w:top w:val="single" w:sz="4" w:space="0" w:color="auto"/>
              <w:left w:val="single" w:sz="4" w:space="0" w:color="auto"/>
              <w:bottom w:val="single" w:sz="4" w:space="0" w:color="000000"/>
              <w:right w:val="single" w:sz="4" w:space="0" w:color="auto"/>
            </w:tcBorders>
            <w:vAlign w:val="center"/>
          </w:tcPr>
          <w:p w14:paraId="21E972D7" w14:textId="65A82C72" w:rsidR="00FB4AC1" w:rsidRPr="00FB4AC1" w:rsidRDefault="00FB4AC1" w:rsidP="00FB4AC1">
            <w:pPr>
              <w:jc w:val="center"/>
              <w:rPr>
                <w:rFonts w:ascii="GHEA Grapalat" w:hAnsi="GHEA Grapalat" w:cs="Calibri"/>
                <w:color w:val="000000"/>
                <w:sz w:val="20"/>
                <w:szCs w:val="20"/>
                <w:lang w:val="hy-AM"/>
              </w:rPr>
            </w:pPr>
            <w:r w:rsidRPr="00FB4AC1">
              <w:rPr>
                <w:rFonts w:ascii="GHEA Grapalat" w:hAnsi="GHEA Grapalat" w:cs="Sylfaen"/>
                <w:iCs/>
                <w:sz w:val="20"/>
                <w:szCs w:val="20"/>
                <w:lang w:val="hy-AM"/>
              </w:rPr>
              <w:t>Երևան քաղաքի Էրեբունի վարչական շրջանի Խաղաղ Դոնի հ</w:t>
            </w:r>
            <w:r w:rsidRPr="00FB4AC1">
              <w:rPr>
                <w:rFonts w:ascii="Microsoft JhengHei" w:eastAsia="Microsoft JhengHei" w:hAnsi="Microsoft JhengHei" w:cs="Microsoft JhengHei" w:hint="eastAsia"/>
                <w:iCs/>
                <w:sz w:val="20"/>
                <w:szCs w:val="20"/>
                <w:lang w:val="hy-AM"/>
              </w:rPr>
              <w:t>․</w:t>
            </w:r>
            <w:r w:rsidRPr="00FB4AC1">
              <w:rPr>
                <w:rFonts w:ascii="GHEA Grapalat" w:hAnsi="GHEA Grapalat" w:cs="Sylfaen"/>
                <w:iCs/>
                <w:sz w:val="20"/>
                <w:szCs w:val="20"/>
                <w:lang w:val="hy-AM"/>
              </w:rPr>
              <w:t>27 շենքի շուրջ տարածք</w:t>
            </w:r>
          </w:p>
        </w:tc>
        <w:tc>
          <w:tcPr>
            <w:tcW w:w="3237" w:type="dxa"/>
            <w:vMerge w:val="restart"/>
            <w:tcBorders>
              <w:top w:val="single" w:sz="4" w:space="0" w:color="auto"/>
              <w:left w:val="single" w:sz="4" w:space="0" w:color="auto"/>
              <w:bottom w:val="single" w:sz="4" w:space="0" w:color="000000"/>
              <w:right w:val="single" w:sz="4" w:space="0" w:color="auto"/>
            </w:tcBorders>
            <w:vAlign w:val="center"/>
          </w:tcPr>
          <w:p w14:paraId="13E76193" w14:textId="74BB8CF5" w:rsidR="00FB4AC1" w:rsidRPr="00FB4AC1" w:rsidRDefault="00FB4AC1" w:rsidP="00FB4AC1">
            <w:pPr>
              <w:jc w:val="center"/>
              <w:rPr>
                <w:rFonts w:ascii="GHEA Grapalat" w:hAnsi="GHEA Grapalat" w:cs="Calibri"/>
                <w:color w:val="000000"/>
                <w:sz w:val="20"/>
                <w:szCs w:val="20"/>
                <w:lang w:val="hy-AM"/>
              </w:rPr>
            </w:pPr>
            <w:r w:rsidRPr="00FB4AC1">
              <w:rPr>
                <w:rFonts w:ascii="GHEA Grapalat" w:hAnsi="GHEA Grapalat"/>
                <w:iCs/>
                <w:sz w:val="20"/>
                <w:szCs w:val="20"/>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 մինչև 60-րդ օրացուցային օրը ներառյալ</w:t>
            </w:r>
          </w:p>
        </w:tc>
        <w:tc>
          <w:tcPr>
            <w:tcW w:w="241" w:type="dxa"/>
            <w:vMerge/>
            <w:tcBorders>
              <w:left w:val="nil"/>
              <w:bottom w:val="nil"/>
              <w:right w:val="nil"/>
            </w:tcBorders>
            <w:noWrap/>
            <w:vAlign w:val="center"/>
          </w:tcPr>
          <w:p w14:paraId="2E96F21C" w14:textId="77777777" w:rsidR="00FB4AC1" w:rsidRPr="00FB4AC1" w:rsidRDefault="00FB4AC1" w:rsidP="00FB4AC1">
            <w:pPr>
              <w:jc w:val="center"/>
              <w:rPr>
                <w:sz w:val="20"/>
                <w:szCs w:val="20"/>
                <w:lang w:val="hy-AM"/>
              </w:rPr>
            </w:pPr>
          </w:p>
        </w:tc>
      </w:tr>
      <w:tr w:rsidR="00FB4AC1" w:rsidRPr="009C16E1" w14:paraId="78C7B72B" w14:textId="77777777" w:rsidTr="00FB4AC1">
        <w:trPr>
          <w:trHeight w:val="552"/>
          <w:jc w:val="center"/>
        </w:trPr>
        <w:tc>
          <w:tcPr>
            <w:tcW w:w="629" w:type="dxa"/>
            <w:vMerge/>
            <w:tcBorders>
              <w:top w:val="nil"/>
              <w:left w:val="single" w:sz="4" w:space="0" w:color="auto"/>
              <w:bottom w:val="single" w:sz="4" w:space="0" w:color="auto"/>
              <w:right w:val="single" w:sz="4" w:space="0" w:color="auto"/>
            </w:tcBorders>
            <w:vAlign w:val="center"/>
          </w:tcPr>
          <w:p w14:paraId="4B68F5C4" w14:textId="77777777" w:rsidR="00FB4AC1" w:rsidRPr="00FB4AC1" w:rsidRDefault="00FB4AC1" w:rsidP="00FB4AC1">
            <w:pPr>
              <w:jc w:val="center"/>
              <w:rPr>
                <w:rFonts w:ascii="GHEA Grapalat" w:hAnsi="GHEA Grapalat" w:cs="Calibri"/>
                <w:sz w:val="20"/>
                <w:szCs w:val="20"/>
                <w:lang w:val="hy-AM"/>
              </w:rPr>
            </w:pPr>
          </w:p>
        </w:tc>
        <w:tc>
          <w:tcPr>
            <w:tcW w:w="1364" w:type="dxa"/>
            <w:vMerge/>
            <w:tcBorders>
              <w:top w:val="nil"/>
              <w:left w:val="single" w:sz="4" w:space="0" w:color="auto"/>
              <w:bottom w:val="single" w:sz="4" w:space="0" w:color="auto"/>
              <w:right w:val="single" w:sz="4" w:space="0" w:color="auto"/>
            </w:tcBorders>
            <w:vAlign w:val="center"/>
          </w:tcPr>
          <w:p w14:paraId="14A92B49" w14:textId="77777777" w:rsidR="00FB4AC1" w:rsidRPr="00FB4AC1" w:rsidRDefault="00FB4AC1" w:rsidP="00FB4AC1">
            <w:pPr>
              <w:jc w:val="center"/>
              <w:rPr>
                <w:rFonts w:ascii="GHEA Grapalat" w:hAnsi="GHEA Grapalat" w:cs="Calibri"/>
                <w:sz w:val="20"/>
                <w:szCs w:val="20"/>
                <w:lang w:val="hy-AM"/>
              </w:rPr>
            </w:pPr>
          </w:p>
        </w:tc>
        <w:tc>
          <w:tcPr>
            <w:tcW w:w="6372" w:type="dxa"/>
            <w:vMerge/>
            <w:tcBorders>
              <w:left w:val="single" w:sz="4" w:space="0" w:color="auto"/>
              <w:right w:val="single" w:sz="4" w:space="0" w:color="auto"/>
            </w:tcBorders>
            <w:vAlign w:val="center"/>
          </w:tcPr>
          <w:p w14:paraId="38EE4325" w14:textId="77777777" w:rsidR="00FB4AC1" w:rsidRPr="00FB4AC1" w:rsidRDefault="00FB4AC1" w:rsidP="00FB4AC1">
            <w:pPr>
              <w:jc w:val="center"/>
              <w:rPr>
                <w:rFonts w:ascii="GHEA Grapalat" w:hAnsi="GHEA Grapalat" w:cs="Calibri"/>
                <w:sz w:val="20"/>
                <w:szCs w:val="20"/>
                <w:lang w:val="hy-AM"/>
              </w:rPr>
            </w:pPr>
          </w:p>
        </w:tc>
        <w:tc>
          <w:tcPr>
            <w:tcW w:w="1170" w:type="dxa"/>
            <w:vMerge/>
            <w:tcBorders>
              <w:top w:val="nil"/>
              <w:left w:val="single" w:sz="4" w:space="0" w:color="auto"/>
              <w:bottom w:val="single" w:sz="4" w:space="0" w:color="auto"/>
              <w:right w:val="single" w:sz="4" w:space="0" w:color="auto"/>
            </w:tcBorders>
            <w:vAlign w:val="center"/>
          </w:tcPr>
          <w:p w14:paraId="2792C20D" w14:textId="77777777" w:rsidR="00FB4AC1" w:rsidRPr="00FB4AC1" w:rsidRDefault="00FB4AC1" w:rsidP="00FB4AC1">
            <w:pPr>
              <w:jc w:val="center"/>
              <w:rPr>
                <w:rFonts w:ascii="GHEA Grapalat" w:hAnsi="GHEA Grapalat" w:cs="Calibri"/>
                <w:color w:val="000000"/>
                <w:sz w:val="20"/>
                <w:szCs w:val="20"/>
                <w:lang w:val="hy-AM"/>
              </w:rPr>
            </w:pPr>
          </w:p>
        </w:tc>
        <w:tc>
          <w:tcPr>
            <w:tcW w:w="1350" w:type="dxa"/>
            <w:vMerge/>
            <w:tcBorders>
              <w:top w:val="nil"/>
              <w:left w:val="nil"/>
              <w:bottom w:val="single" w:sz="4" w:space="0" w:color="auto"/>
              <w:right w:val="nil"/>
            </w:tcBorders>
            <w:vAlign w:val="center"/>
          </w:tcPr>
          <w:p w14:paraId="442B3DDF" w14:textId="77777777" w:rsidR="00FB4AC1" w:rsidRPr="00FB4AC1" w:rsidRDefault="00FB4AC1" w:rsidP="00FB4AC1">
            <w:pPr>
              <w:jc w:val="center"/>
              <w:rPr>
                <w:rFonts w:ascii="GHEA Grapalat" w:hAnsi="GHEA Grapalat" w:cs="Calibri"/>
                <w:color w:val="000000"/>
                <w:sz w:val="20"/>
                <w:szCs w:val="20"/>
                <w:lang w:val="hy-AM"/>
              </w:rPr>
            </w:pPr>
          </w:p>
        </w:tc>
        <w:tc>
          <w:tcPr>
            <w:tcW w:w="1713" w:type="dxa"/>
            <w:vMerge/>
            <w:tcBorders>
              <w:top w:val="nil"/>
              <w:left w:val="single" w:sz="4" w:space="0" w:color="auto"/>
              <w:bottom w:val="single" w:sz="4" w:space="0" w:color="auto"/>
              <w:right w:val="single" w:sz="4" w:space="0" w:color="auto"/>
            </w:tcBorders>
            <w:vAlign w:val="center"/>
          </w:tcPr>
          <w:p w14:paraId="4C6F489E" w14:textId="77777777" w:rsidR="00FB4AC1" w:rsidRPr="00FB4AC1" w:rsidRDefault="00FB4AC1" w:rsidP="00FB4AC1">
            <w:pPr>
              <w:jc w:val="center"/>
              <w:rPr>
                <w:rFonts w:ascii="GHEA Grapalat" w:hAnsi="GHEA Grapalat" w:cs="Calibri"/>
                <w:color w:val="000000"/>
                <w:sz w:val="20"/>
                <w:szCs w:val="20"/>
                <w:lang w:val="hy-AM"/>
              </w:rPr>
            </w:pPr>
          </w:p>
        </w:tc>
        <w:tc>
          <w:tcPr>
            <w:tcW w:w="3237" w:type="dxa"/>
            <w:vMerge/>
            <w:tcBorders>
              <w:top w:val="single" w:sz="4" w:space="0" w:color="auto"/>
              <w:left w:val="single" w:sz="4" w:space="0" w:color="auto"/>
              <w:bottom w:val="single" w:sz="4" w:space="0" w:color="auto"/>
              <w:right w:val="single" w:sz="4" w:space="0" w:color="auto"/>
            </w:tcBorders>
            <w:vAlign w:val="center"/>
          </w:tcPr>
          <w:p w14:paraId="6441C4E4" w14:textId="77777777" w:rsidR="00FB4AC1" w:rsidRPr="00FB4AC1" w:rsidRDefault="00FB4AC1" w:rsidP="00FB4AC1">
            <w:pPr>
              <w:jc w:val="center"/>
              <w:rPr>
                <w:rFonts w:ascii="GHEA Grapalat" w:hAnsi="GHEA Grapalat" w:cs="Calibri"/>
                <w:color w:val="000000"/>
                <w:sz w:val="20"/>
                <w:szCs w:val="20"/>
                <w:lang w:val="hy-AM"/>
              </w:rPr>
            </w:pPr>
          </w:p>
        </w:tc>
        <w:tc>
          <w:tcPr>
            <w:tcW w:w="241" w:type="dxa"/>
            <w:tcBorders>
              <w:top w:val="nil"/>
              <w:left w:val="nil"/>
              <w:bottom w:val="nil"/>
              <w:right w:val="nil"/>
            </w:tcBorders>
            <w:noWrap/>
            <w:vAlign w:val="center"/>
            <w:hideMark/>
          </w:tcPr>
          <w:p w14:paraId="4A2B4375" w14:textId="77777777" w:rsidR="00FB4AC1" w:rsidRPr="00FB4AC1" w:rsidRDefault="00FB4AC1" w:rsidP="00FB4AC1">
            <w:pPr>
              <w:jc w:val="center"/>
              <w:rPr>
                <w:sz w:val="20"/>
                <w:szCs w:val="20"/>
                <w:lang w:val="hy-AM"/>
              </w:rPr>
            </w:pPr>
          </w:p>
        </w:tc>
      </w:tr>
      <w:tr w:rsidR="00FB4AC1" w:rsidRPr="009C16E1" w14:paraId="1A94F8C1" w14:textId="77777777" w:rsidTr="00FB4AC1">
        <w:trPr>
          <w:trHeight w:val="760"/>
          <w:jc w:val="center"/>
        </w:trPr>
        <w:tc>
          <w:tcPr>
            <w:tcW w:w="629" w:type="dxa"/>
            <w:vMerge w:val="restart"/>
            <w:tcBorders>
              <w:top w:val="single" w:sz="4" w:space="0" w:color="auto"/>
              <w:left w:val="single" w:sz="4" w:space="0" w:color="auto"/>
              <w:bottom w:val="single" w:sz="4" w:space="0" w:color="000000"/>
              <w:right w:val="single" w:sz="4" w:space="0" w:color="auto"/>
            </w:tcBorders>
            <w:vAlign w:val="center"/>
          </w:tcPr>
          <w:p w14:paraId="20CADA65" w14:textId="3B2677BA" w:rsidR="00FB4AC1" w:rsidRPr="00FB4AC1" w:rsidRDefault="00FB4AC1" w:rsidP="00FB4AC1">
            <w:pPr>
              <w:jc w:val="center"/>
              <w:rPr>
                <w:rFonts w:ascii="GHEA Grapalat" w:hAnsi="GHEA Grapalat" w:cs="Calibri"/>
                <w:sz w:val="20"/>
                <w:szCs w:val="20"/>
                <w:lang w:val="hy-AM"/>
              </w:rPr>
            </w:pPr>
            <w:r w:rsidRPr="00FB4AC1">
              <w:rPr>
                <w:rFonts w:ascii="GHEA Grapalat" w:hAnsi="GHEA Grapalat" w:cs="Calibri"/>
                <w:sz w:val="20"/>
                <w:szCs w:val="20"/>
                <w:lang w:val="hy-AM"/>
              </w:rPr>
              <w:lastRenderedPageBreak/>
              <w:t>4</w:t>
            </w:r>
          </w:p>
        </w:tc>
        <w:tc>
          <w:tcPr>
            <w:tcW w:w="1364" w:type="dxa"/>
            <w:vMerge w:val="restart"/>
            <w:tcBorders>
              <w:top w:val="single" w:sz="4" w:space="0" w:color="auto"/>
              <w:left w:val="single" w:sz="4" w:space="0" w:color="auto"/>
              <w:bottom w:val="single" w:sz="4" w:space="0" w:color="auto"/>
              <w:right w:val="single" w:sz="4" w:space="0" w:color="auto"/>
            </w:tcBorders>
            <w:vAlign w:val="center"/>
          </w:tcPr>
          <w:p w14:paraId="21290C37" w14:textId="0E5BA787" w:rsidR="00FB4AC1" w:rsidRPr="00FB4AC1" w:rsidRDefault="00FB4AC1" w:rsidP="00FB4AC1">
            <w:pPr>
              <w:jc w:val="center"/>
              <w:rPr>
                <w:rFonts w:ascii="GHEA Grapalat" w:hAnsi="GHEA Grapalat" w:cs="Calibri"/>
                <w:sz w:val="20"/>
                <w:szCs w:val="20"/>
                <w:lang w:val="hy-AM"/>
              </w:rPr>
            </w:pPr>
            <w:r w:rsidRPr="00FB4AC1">
              <w:rPr>
                <w:rFonts w:ascii="GHEA Grapalat" w:hAnsi="GHEA Grapalat"/>
                <w:sz w:val="20"/>
                <w:szCs w:val="20"/>
                <w:lang w:val="hy-AM"/>
              </w:rPr>
              <w:t>45611300/14</w:t>
            </w:r>
          </w:p>
        </w:tc>
        <w:tc>
          <w:tcPr>
            <w:tcW w:w="6372" w:type="dxa"/>
            <w:vMerge/>
            <w:tcBorders>
              <w:left w:val="single" w:sz="4" w:space="0" w:color="auto"/>
              <w:right w:val="single" w:sz="4" w:space="0" w:color="auto"/>
            </w:tcBorders>
            <w:vAlign w:val="center"/>
          </w:tcPr>
          <w:p w14:paraId="3EC6644F" w14:textId="77777777" w:rsidR="00FB4AC1" w:rsidRPr="00FB4AC1" w:rsidRDefault="00FB4AC1" w:rsidP="00FB4AC1">
            <w:pPr>
              <w:jc w:val="center"/>
              <w:rPr>
                <w:rFonts w:ascii="GHEA Grapalat" w:hAnsi="GHEA Grapalat" w:cs="Calibri"/>
                <w:sz w:val="20"/>
                <w:szCs w:val="20"/>
                <w:lang w:val="hy-AM"/>
              </w:rPr>
            </w:pPr>
          </w:p>
        </w:tc>
        <w:tc>
          <w:tcPr>
            <w:tcW w:w="1170" w:type="dxa"/>
            <w:vMerge w:val="restart"/>
            <w:tcBorders>
              <w:top w:val="single" w:sz="4" w:space="0" w:color="auto"/>
              <w:left w:val="single" w:sz="4" w:space="0" w:color="auto"/>
              <w:bottom w:val="single" w:sz="4" w:space="0" w:color="000000"/>
              <w:right w:val="single" w:sz="4" w:space="0" w:color="auto"/>
            </w:tcBorders>
            <w:vAlign w:val="center"/>
          </w:tcPr>
          <w:p w14:paraId="5C030BBB" w14:textId="78CBABF5" w:rsidR="00FB4AC1" w:rsidRPr="00FB4AC1" w:rsidRDefault="00FB4AC1" w:rsidP="00FB4AC1">
            <w:pPr>
              <w:jc w:val="center"/>
              <w:rPr>
                <w:rFonts w:ascii="GHEA Grapalat" w:hAnsi="GHEA Grapalat" w:cs="Calibri"/>
                <w:color w:val="000000"/>
                <w:sz w:val="20"/>
                <w:szCs w:val="20"/>
                <w:lang w:val="hy-AM"/>
              </w:rPr>
            </w:pPr>
            <w:r w:rsidRPr="00FB4AC1">
              <w:rPr>
                <w:rFonts w:ascii="GHEA Grapalat" w:hAnsi="GHEA Grapalat" w:cs="Calibri"/>
                <w:color w:val="000000"/>
                <w:sz w:val="20"/>
                <w:szCs w:val="20"/>
                <w:lang w:val="hy-AM"/>
              </w:rPr>
              <w:t>դրամ</w:t>
            </w:r>
          </w:p>
        </w:tc>
        <w:tc>
          <w:tcPr>
            <w:tcW w:w="1350" w:type="dxa"/>
            <w:vMerge w:val="restart"/>
            <w:tcBorders>
              <w:top w:val="single" w:sz="4" w:space="0" w:color="auto"/>
              <w:left w:val="nil"/>
              <w:bottom w:val="single" w:sz="4" w:space="0" w:color="000000"/>
              <w:right w:val="nil"/>
            </w:tcBorders>
            <w:vAlign w:val="center"/>
          </w:tcPr>
          <w:p w14:paraId="7BE5E763" w14:textId="252C1B63" w:rsidR="00FB4AC1" w:rsidRPr="00FB4AC1" w:rsidRDefault="00FB4AC1" w:rsidP="00FB4AC1">
            <w:pPr>
              <w:jc w:val="center"/>
              <w:rPr>
                <w:rFonts w:ascii="GHEA Grapalat" w:hAnsi="GHEA Grapalat" w:cs="Calibri"/>
                <w:color w:val="000000"/>
                <w:sz w:val="20"/>
                <w:szCs w:val="20"/>
                <w:lang w:val="hy-AM"/>
              </w:rPr>
            </w:pPr>
            <w:r w:rsidRPr="00FB4AC1">
              <w:rPr>
                <w:rFonts w:ascii="GHEA Grapalat" w:hAnsi="GHEA Grapalat" w:cs="Calibri"/>
                <w:color w:val="000000"/>
                <w:sz w:val="20"/>
                <w:szCs w:val="20"/>
                <w:lang w:val="hy-AM"/>
              </w:rPr>
              <w:t>33722124</w:t>
            </w:r>
          </w:p>
        </w:tc>
        <w:tc>
          <w:tcPr>
            <w:tcW w:w="1713" w:type="dxa"/>
            <w:vMerge w:val="restart"/>
            <w:tcBorders>
              <w:top w:val="single" w:sz="4" w:space="0" w:color="auto"/>
              <w:left w:val="single" w:sz="4" w:space="0" w:color="auto"/>
              <w:bottom w:val="single" w:sz="4" w:space="0" w:color="000000"/>
              <w:right w:val="single" w:sz="4" w:space="0" w:color="auto"/>
            </w:tcBorders>
            <w:vAlign w:val="center"/>
          </w:tcPr>
          <w:p w14:paraId="702435D5" w14:textId="6FDA61B8" w:rsidR="00FB4AC1" w:rsidRPr="00FB4AC1" w:rsidRDefault="00FB4AC1" w:rsidP="00FB4AC1">
            <w:pPr>
              <w:jc w:val="center"/>
              <w:rPr>
                <w:rFonts w:ascii="GHEA Grapalat" w:hAnsi="GHEA Grapalat" w:cs="Calibri"/>
                <w:color w:val="000000"/>
                <w:sz w:val="20"/>
                <w:szCs w:val="20"/>
                <w:lang w:val="hy-AM"/>
              </w:rPr>
            </w:pPr>
            <w:r w:rsidRPr="00FB4AC1">
              <w:rPr>
                <w:rFonts w:ascii="GHEA Grapalat" w:hAnsi="GHEA Grapalat" w:cs="Sylfaen"/>
                <w:iCs/>
                <w:sz w:val="20"/>
                <w:szCs w:val="20"/>
                <w:lang w:val="hy-AM"/>
              </w:rPr>
              <w:t>Երևան քաղաքի Էրեբունի վարչական շրջանի Ավանեսովի փողոցի հ</w:t>
            </w:r>
            <w:r w:rsidRPr="00FB4AC1">
              <w:rPr>
                <w:rFonts w:ascii="Microsoft JhengHei" w:eastAsia="Microsoft JhengHei" w:hAnsi="Microsoft JhengHei" w:cs="Microsoft JhengHei" w:hint="eastAsia"/>
                <w:iCs/>
                <w:sz w:val="20"/>
                <w:szCs w:val="20"/>
                <w:lang w:val="hy-AM"/>
              </w:rPr>
              <w:t>․</w:t>
            </w:r>
            <w:r w:rsidRPr="00FB4AC1">
              <w:rPr>
                <w:rFonts w:ascii="GHEA Grapalat" w:hAnsi="GHEA Grapalat" w:cs="Sylfaen"/>
                <w:iCs/>
                <w:sz w:val="20"/>
                <w:szCs w:val="20"/>
                <w:lang w:val="hy-AM"/>
              </w:rPr>
              <w:t>2/1 շենքի դիմացի բակային տարածք</w:t>
            </w:r>
          </w:p>
        </w:tc>
        <w:tc>
          <w:tcPr>
            <w:tcW w:w="3237" w:type="dxa"/>
            <w:vMerge w:val="restart"/>
            <w:tcBorders>
              <w:top w:val="single" w:sz="4" w:space="0" w:color="auto"/>
              <w:left w:val="single" w:sz="4" w:space="0" w:color="auto"/>
              <w:bottom w:val="single" w:sz="4" w:space="0" w:color="000000"/>
              <w:right w:val="single" w:sz="4" w:space="0" w:color="auto"/>
            </w:tcBorders>
            <w:vAlign w:val="center"/>
          </w:tcPr>
          <w:p w14:paraId="38322CA8" w14:textId="4128ABB2" w:rsidR="00FB4AC1" w:rsidRPr="00FB4AC1" w:rsidRDefault="00FB4AC1" w:rsidP="00FB4AC1">
            <w:pPr>
              <w:jc w:val="center"/>
              <w:rPr>
                <w:rFonts w:ascii="GHEA Grapalat" w:hAnsi="GHEA Grapalat" w:cs="Calibri"/>
                <w:color w:val="000000"/>
                <w:sz w:val="20"/>
                <w:szCs w:val="20"/>
                <w:lang w:val="hy-AM"/>
              </w:rPr>
            </w:pPr>
            <w:r w:rsidRPr="00FB4AC1">
              <w:rPr>
                <w:rFonts w:ascii="GHEA Grapalat" w:hAnsi="GHEA Grapalat"/>
                <w:iCs/>
                <w:sz w:val="20"/>
                <w:szCs w:val="20"/>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 մինչև 60-րդ օրացուցային օրը ներառյալ</w:t>
            </w:r>
          </w:p>
        </w:tc>
        <w:tc>
          <w:tcPr>
            <w:tcW w:w="241" w:type="dxa"/>
            <w:tcBorders>
              <w:top w:val="nil"/>
              <w:left w:val="nil"/>
              <w:bottom w:val="nil"/>
              <w:right w:val="nil"/>
            </w:tcBorders>
            <w:noWrap/>
            <w:vAlign w:val="center"/>
            <w:hideMark/>
          </w:tcPr>
          <w:p w14:paraId="77E801AB" w14:textId="77777777" w:rsidR="00FB4AC1" w:rsidRPr="00FB4AC1" w:rsidRDefault="00FB4AC1" w:rsidP="00FB4AC1">
            <w:pPr>
              <w:jc w:val="center"/>
              <w:rPr>
                <w:sz w:val="20"/>
                <w:szCs w:val="20"/>
                <w:lang w:val="hy-AM"/>
              </w:rPr>
            </w:pPr>
          </w:p>
        </w:tc>
      </w:tr>
      <w:tr w:rsidR="00FB4AC1" w:rsidRPr="009C16E1" w14:paraId="26E50966" w14:textId="77777777" w:rsidTr="00FB4AC1">
        <w:trPr>
          <w:trHeight w:val="268"/>
          <w:jc w:val="center"/>
        </w:trPr>
        <w:tc>
          <w:tcPr>
            <w:tcW w:w="629" w:type="dxa"/>
            <w:vMerge/>
            <w:tcBorders>
              <w:top w:val="nil"/>
              <w:left w:val="single" w:sz="4" w:space="0" w:color="auto"/>
              <w:bottom w:val="single" w:sz="4" w:space="0" w:color="auto"/>
              <w:right w:val="single" w:sz="4" w:space="0" w:color="auto"/>
            </w:tcBorders>
            <w:vAlign w:val="center"/>
          </w:tcPr>
          <w:p w14:paraId="068E29BF" w14:textId="77777777" w:rsidR="00FB4AC1" w:rsidRPr="00FB4AC1" w:rsidRDefault="00FB4AC1" w:rsidP="00FB4AC1">
            <w:pPr>
              <w:jc w:val="center"/>
              <w:rPr>
                <w:rFonts w:ascii="GHEA Grapalat" w:hAnsi="GHEA Grapalat" w:cs="Calibri"/>
                <w:sz w:val="20"/>
                <w:szCs w:val="20"/>
                <w:lang w:val="hy-AM"/>
              </w:rPr>
            </w:pPr>
          </w:p>
        </w:tc>
        <w:tc>
          <w:tcPr>
            <w:tcW w:w="1364" w:type="dxa"/>
            <w:vMerge/>
            <w:tcBorders>
              <w:top w:val="nil"/>
              <w:left w:val="single" w:sz="4" w:space="0" w:color="auto"/>
              <w:bottom w:val="single" w:sz="4" w:space="0" w:color="auto"/>
              <w:right w:val="single" w:sz="4" w:space="0" w:color="auto"/>
            </w:tcBorders>
            <w:vAlign w:val="center"/>
          </w:tcPr>
          <w:p w14:paraId="16E4467A" w14:textId="77777777" w:rsidR="00FB4AC1" w:rsidRPr="00FB4AC1" w:rsidRDefault="00FB4AC1" w:rsidP="00FB4AC1">
            <w:pPr>
              <w:jc w:val="center"/>
              <w:rPr>
                <w:rFonts w:ascii="GHEA Grapalat" w:hAnsi="GHEA Grapalat" w:cs="Calibri"/>
                <w:sz w:val="20"/>
                <w:szCs w:val="20"/>
                <w:lang w:val="hy-AM"/>
              </w:rPr>
            </w:pPr>
          </w:p>
        </w:tc>
        <w:tc>
          <w:tcPr>
            <w:tcW w:w="6372" w:type="dxa"/>
            <w:vMerge/>
            <w:tcBorders>
              <w:left w:val="single" w:sz="4" w:space="0" w:color="auto"/>
              <w:right w:val="single" w:sz="4" w:space="0" w:color="auto"/>
            </w:tcBorders>
            <w:vAlign w:val="center"/>
          </w:tcPr>
          <w:p w14:paraId="4E7071BD" w14:textId="77777777" w:rsidR="00FB4AC1" w:rsidRPr="00FB4AC1" w:rsidRDefault="00FB4AC1" w:rsidP="00FB4AC1">
            <w:pPr>
              <w:jc w:val="center"/>
              <w:rPr>
                <w:rFonts w:ascii="GHEA Grapalat" w:hAnsi="GHEA Grapalat" w:cs="Calibri"/>
                <w:sz w:val="20"/>
                <w:szCs w:val="20"/>
                <w:lang w:val="hy-AM"/>
              </w:rPr>
            </w:pPr>
          </w:p>
        </w:tc>
        <w:tc>
          <w:tcPr>
            <w:tcW w:w="1170" w:type="dxa"/>
            <w:vMerge/>
            <w:tcBorders>
              <w:top w:val="nil"/>
              <w:left w:val="single" w:sz="4" w:space="0" w:color="auto"/>
              <w:bottom w:val="single" w:sz="4" w:space="0" w:color="auto"/>
              <w:right w:val="single" w:sz="4" w:space="0" w:color="auto"/>
            </w:tcBorders>
            <w:vAlign w:val="center"/>
          </w:tcPr>
          <w:p w14:paraId="4AC83B13" w14:textId="77777777" w:rsidR="00FB4AC1" w:rsidRPr="00FB4AC1" w:rsidRDefault="00FB4AC1" w:rsidP="00FB4AC1">
            <w:pPr>
              <w:jc w:val="center"/>
              <w:rPr>
                <w:rFonts w:ascii="GHEA Grapalat" w:hAnsi="GHEA Grapalat" w:cs="Calibri"/>
                <w:color w:val="000000"/>
                <w:sz w:val="20"/>
                <w:szCs w:val="20"/>
                <w:lang w:val="hy-AM"/>
              </w:rPr>
            </w:pPr>
          </w:p>
        </w:tc>
        <w:tc>
          <w:tcPr>
            <w:tcW w:w="1350" w:type="dxa"/>
            <w:vMerge/>
            <w:tcBorders>
              <w:top w:val="nil"/>
              <w:left w:val="nil"/>
              <w:bottom w:val="single" w:sz="4" w:space="0" w:color="auto"/>
              <w:right w:val="nil"/>
            </w:tcBorders>
            <w:vAlign w:val="center"/>
          </w:tcPr>
          <w:p w14:paraId="7E8F1274" w14:textId="77777777" w:rsidR="00FB4AC1" w:rsidRPr="00FB4AC1" w:rsidRDefault="00FB4AC1" w:rsidP="00FB4AC1">
            <w:pPr>
              <w:jc w:val="center"/>
              <w:rPr>
                <w:rFonts w:ascii="GHEA Grapalat" w:hAnsi="GHEA Grapalat" w:cs="Calibri"/>
                <w:color w:val="000000"/>
                <w:sz w:val="20"/>
                <w:szCs w:val="20"/>
                <w:lang w:val="hy-AM"/>
              </w:rPr>
            </w:pPr>
          </w:p>
        </w:tc>
        <w:tc>
          <w:tcPr>
            <w:tcW w:w="1713" w:type="dxa"/>
            <w:vMerge/>
            <w:tcBorders>
              <w:top w:val="nil"/>
              <w:left w:val="single" w:sz="4" w:space="0" w:color="auto"/>
              <w:bottom w:val="single" w:sz="4" w:space="0" w:color="auto"/>
              <w:right w:val="single" w:sz="4" w:space="0" w:color="auto"/>
            </w:tcBorders>
            <w:vAlign w:val="center"/>
          </w:tcPr>
          <w:p w14:paraId="62C4EF82" w14:textId="77777777" w:rsidR="00FB4AC1" w:rsidRPr="00FB4AC1" w:rsidRDefault="00FB4AC1" w:rsidP="00FB4AC1">
            <w:pPr>
              <w:jc w:val="center"/>
              <w:rPr>
                <w:rFonts w:ascii="GHEA Grapalat" w:hAnsi="GHEA Grapalat" w:cs="Calibri"/>
                <w:color w:val="000000"/>
                <w:sz w:val="20"/>
                <w:szCs w:val="20"/>
                <w:lang w:val="hy-AM"/>
              </w:rPr>
            </w:pPr>
          </w:p>
        </w:tc>
        <w:tc>
          <w:tcPr>
            <w:tcW w:w="3237" w:type="dxa"/>
            <w:vMerge/>
            <w:tcBorders>
              <w:top w:val="single" w:sz="4" w:space="0" w:color="auto"/>
              <w:left w:val="single" w:sz="4" w:space="0" w:color="auto"/>
              <w:bottom w:val="single" w:sz="4" w:space="0" w:color="auto"/>
              <w:right w:val="single" w:sz="4" w:space="0" w:color="auto"/>
            </w:tcBorders>
            <w:vAlign w:val="center"/>
          </w:tcPr>
          <w:p w14:paraId="38252AB0" w14:textId="77777777" w:rsidR="00FB4AC1" w:rsidRPr="00FB4AC1" w:rsidRDefault="00FB4AC1" w:rsidP="00FB4AC1">
            <w:pPr>
              <w:jc w:val="center"/>
              <w:rPr>
                <w:rFonts w:ascii="GHEA Grapalat" w:hAnsi="GHEA Grapalat" w:cs="Calibri"/>
                <w:color w:val="000000"/>
                <w:sz w:val="20"/>
                <w:szCs w:val="20"/>
                <w:lang w:val="hy-AM"/>
              </w:rPr>
            </w:pPr>
          </w:p>
        </w:tc>
        <w:tc>
          <w:tcPr>
            <w:tcW w:w="241" w:type="dxa"/>
            <w:vMerge w:val="restart"/>
            <w:tcBorders>
              <w:top w:val="nil"/>
              <w:left w:val="nil"/>
              <w:right w:val="nil"/>
            </w:tcBorders>
            <w:noWrap/>
            <w:vAlign w:val="center"/>
            <w:hideMark/>
          </w:tcPr>
          <w:p w14:paraId="04E38153" w14:textId="77777777" w:rsidR="00FB4AC1" w:rsidRPr="00FB4AC1" w:rsidRDefault="00FB4AC1" w:rsidP="00FB4AC1">
            <w:pPr>
              <w:jc w:val="center"/>
              <w:rPr>
                <w:sz w:val="20"/>
                <w:szCs w:val="20"/>
                <w:lang w:val="hy-AM"/>
              </w:rPr>
            </w:pPr>
          </w:p>
        </w:tc>
      </w:tr>
      <w:tr w:rsidR="00FB4AC1" w:rsidRPr="009C16E1" w14:paraId="0F145D34" w14:textId="77777777" w:rsidTr="00FB4AC1">
        <w:trPr>
          <w:trHeight w:val="345"/>
          <w:jc w:val="center"/>
        </w:trPr>
        <w:tc>
          <w:tcPr>
            <w:tcW w:w="629" w:type="dxa"/>
            <w:vMerge w:val="restart"/>
            <w:tcBorders>
              <w:top w:val="single" w:sz="4" w:space="0" w:color="auto"/>
              <w:left w:val="single" w:sz="4" w:space="0" w:color="auto"/>
              <w:bottom w:val="single" w:sz="4" w:space="0" w:color="000000"/>
              <w:right w:val="single" w:sz="4" w:space="0" w:color="auto"/>
            </w:tcBorders>
            <w:vAlign w:val="center"/>
          </w:tcPr>
          <w:p w14:paraId="3E361AAC" w14:textId="4DCBF994" w:rsidR="00FB4AC1" w:rsidRPr="00FB4AC1" w:rsidRDefault="00FB4AC1" w:rsidP="00FB4AC1">
            <w:pPr>
              <w:jc w:val="center"/>
              <w:rPr>
                <w:rFonts w:ascii="GHEA Grapalat" w:hAnsi="GHEA Grapalat" w:cs="Calibri"/>
                <w:sz w:val="20"/>
                <w:szCs w:val="20"/>
                <w:lang w:val="hy-AM"/>
              </w:rPr>
            </w:pPr>
            <w:r w:rsidRPr="00FB4AC1">
              <w:rPr>
                <w:rFonts w:ascii="GHEA Grapalat" w:hAnsi="GHEA Grapalat" w:cs="Calibri"/>
                <w:sz w:val="20"/>
                <w:szCs w:val="20"/>
                <w:lang w:val="hy-AM"/>
              </w:rPr>
              <w:t>5</w:t>
            </w:r>
          </w:p>
        </w:tc>
        <w:tc>
          <w:tcPr>
            <w:tcW w:w="1364" w:type="dxa"/>
            <w:vMerge w:val="restart"/>
            <w:tcBorders>
              <w:top w:val="single" w:sz="4" w:space="0" w:color="auto"/>
              <w:left w:val="single" w:sz="4" w:space="0" w:color="auto"/>
              <w:bottom w:val="single" w:sz="4" w:space="0" w:color="auto"/>
              <w:right w:val="single" w:sz="4" w:space="0" w:color="auto"/>
            </w:tcBorders>
            <w:vAlign w:val="center"/>
          </w:tcPr>
          <w:p w14:paraId="3CAA20EF" w14:textId="69D4A233" w:rsidR="00FB4AC1" w:rsidRPr="00FB4AC1" w:rsidRDefault="00FB4AC1" w:rsidP="00FB4AC1">
            <w:pPr>
              <w:jc w:val="center"/>
              <w:rPr>
                <w:rFonts w:ascii="GHEA Grapalat" w:hAnsi="GHEA Grapalat" w:cs="Calibri"/>
                <w:sz w:val="20"/>
                <w:szCs w:val="20"/>
                <w:lang w:val="hy-AM"/>
              </w:rPr>
            </w:pPr>
            <w:r w:rsidRPr="00FB4AC1">
              <w:rPr>
                <w:rFonts w:ascii="GHEA Grapalat" w:hAnsi="GHEA Grapalat"/>
                <w:sz w:val="20"/>
                <w:szCs w:val="20"/>
                <w:lang w:val="hy-AM"/>
              </w:rPr>
              <w:t>45611300/15</w:t>
            </w:r>
          </w:p>
        </w:tc>
        <w:tc>
          <w:tcPr>
            <w:tcW w:w="6372" w:type="dxa"/>
            <w:vMerge/>
            <w:tcBorders>
              <w:left w:val="single" w:sz="4" w:space="0" w:color="auto"/>
              <w:right w:val="single" w:sz="4" w:space="0" w:color="auto"/>
            </w:tcBorders>
            <w:vAlign w:val="center"/>
          </w:tcPr>
          <w:p w14:paraId="65BE529B" w14:textId="77777777" w:rsidR="00FB4AC1" w:rsidRPr="00FB4AC1" w:rsidRDefault="00FB4AC1" w:rsidP="00FB4AC1">
            <w:pPr>
              <w:jc w:val="center"/>
              <w:rPr>
                <w:rFonts w:ascii="GHEA Grapalat" w:hAnsi="GHEA Grapalat" w:cs="Calibri"/>
                <w:sz w:val="20"/>
                <w:szCs w:val="20"/>
                <w:lang w:val="hy-AM"/>
              </w:rPr>
            </w:pPr>
          </w:p>
        </w:tc>
        <w:tc>
          <w:tcPr>
            <w:tcW w:w="1170" w:type="dxa"/>
            <w:vMerge w:val="restart"/>
            <w:tcBorders>
              <w:top w:val="single" w:sz="4" w:space="0" w:color="auto"/>
              <w:left w:val="single" w:sz="4" w:space="0" w:color="auto"/>
              <w:bottom w:val="single" w:sz="4" w:space="0" w:color="000000"/>
              <w:right w:val="single" w:sz="4" w:space="0" w:color="auto"/>
            </w:tcBorders>
            <w:vAlign w:val="center"/>
          </w:tcPr>
          <w:p w14:paraId="5173DFB8" w14:textId="6F805329" w:rsidR="00FB4AC1" w:rsidRPr="00FB4AC1" w:rsidRDefault="00FB4AC1" w:rsidP="00FB4AC1">
            <w:pPr>
              <w:jc w:val="center"/>
              <w:rPr>
                <w:rFonts w:ascii="GHEA Grapalat" w:hAnsi="GHEA Grapalat" w:cs="Calibri"/>
                <w:color w:val="000000"/>
                <w:sz w:val="20"/>
                <w:szCs w:val="20"/>
                <w:lang w:val="hy-AM"/>
              </w:rPr>
            </w:pPr>
            <w:r w:rsidRPr="00FB4AC1">
              <w:rPr>
                <w:rFonts w:ascii="GHEA Grapalat" w:hAnsi="GHEA Grapalat" w:cs="Calibri"/>
                <w:color w:val="000000"/>
                <w:sz w:val="20"/>
                <w:szCs w:val="20"/>
                <w:lang w:val="hy-AM"/>
              </w:rPr>
              <w:t>դրամ</w:t>
            </w:r>
          </w:p>
        </w:tc>
        <w:tc>
          <w:tcPr>
            <w:tcW w:w="1350" w:type="dxa"/>
            <w:vMerge w:val="restart"/>
            <w:tcBorders>
              <w:top w:val="single" w:sz="4" w:space="0" w:color="auto"/>
              <w:left w:val="nil"/>
              <w:bottom w:val="single" w:sz="4" w:space="0" w:color="000000"/>
              <w:right w:val="nil"/>
            </w:tcBorders>
            <w:vAlign w:val="center"/>
          </w:tcPr>
          <w:p w14:paraId="655A86C2" w14:textId="7AEAB686" w:rsidR="00FB4AC1" w:rsidRPr="00FB4AC1" w:rsidRDefault="00FB4AC1" w:rsidP="00FB4AC1">
            <w:pPr>
              <w:jc w:val="center"/>
              <w:rPr>
                <w:rFonts w:ascii="GHEA Grapalat" w:hAnsi="GHEA Grapalat" w:cs="Calibri"/>
                <w:color w:val="000000"/>
                <w:sz w:val="20"/>
                <w:szCs w:val="20"/>
                <w:lang w:val="hy-AM"/>
              </w:rPr>
            </w:pPr>
            <w:r w:rsidRPr="00FB4AC1">
              <w:rPr>
                <w:rFonts w:ascii="GHEA Grapalat" w:hAnsi="GHEA Grapalat" w:cs="Calibri"/>
                <w:color w:val="000000"/>
                <w:sz w:val="20"/>
                <w:szCs w:val="20"/>
                <w:lang w:val="hy-AM"/>
              </w:rPr>
              <w:t>43669165</w:t>
            </w:r>
          </w:p>
        </w:tc>
        <w:tc>
          <w:tcPr>
            <w:tcW w:w="1713" w:type="dxa"/>
            <w:vMerge w:val="restart"/>
            <w:tcBorders>
              <w:top w:val="single" w:sz="4" w:space="0" w:color="auto"/>
              <w:left w:val="single" w:sz="4" w:space="0" w:color="auto"/>
              <w:bottom w:val="single" w:sz="4" w:space="0" w:color="000000"/>
              <w:right w:val="single" w:sz="4" w:space="0" w:color="auto"/>
            </w:tcBorders>
            <w:vAlign w:val="center"/>
          </w:tcPr>
          <w:p w14:paraId="1992D69A" w14:textId="0B00FDBD" w:rsidR="00FB4AC1" w:rsidRPr="00FB4AC1" w:rsidRDefault="00FB4AC1" w:rsidP="00FB4AC1">
            <w:pPr>
              <w:jc w:val="center"/>
              <w:rPr>
                <w:rFonts w:ascii="GHEA Grapalat" w:hAnsi="GHEA Grapalat" w:cs="Calibri"/>
                <w:color w:val="000000"/>
                <w:sz w:val="20"/>
                <w:szCs w:val="20"/>
                <w:lang w:val="hy-AM"/>
              </w:rPr>
            </w:pPr>
            <w:r w:rsidRPr="00FB4AC1">
              <w:rPr>
                <w:rFonts w:ascii="GHEA Grapalat" w:hAnsi="GHEA Grapalat" w:cs="Sylfaen"/>
                <w:iCs/>
                <w:sz w:val="20"/>
                <w:szCs w:val="20"/>
                <w:lang w:val="hy-AM"/>
              </w:rPr>
              <w:t>Երևան քաղաքի Էրեբունի վարչական շրջանի Խաղաղ Դոնի 35 շենքի բակային տարածք</w:t>
            </w:r>
          </w:p>
        </w:tc>
        <w:tc>
          <w:tcPr>
            <w:tcW w:w="3237" w:type="dxa"/>
            <w:vMerge w:val="restart"/>
            <w:tcBorders>
              <w:top w:val="single" w:sz="4" w:space="0" w:color="auto"/>
              <w:left w:val="single" w:sz="4" w:space="0" w:color="auto"/>
              <w:bottom w:val="single" w:sz="4" w:space="0" w:color="000000"/>
              <w:right w:val="single" w:sz="4" w:space="0" w:color="auto"/>
            </w:tcBorders>
            <w:vAlign w:val="center"/>
          </w:tcPr>
          <w:p w14:paraId="313FA079" w14:textId="11E91DDB" w:rsidR="00FB4AC1" w:rsidRPr="00FB4AC1" w:rsidRDefault="00FB4AC1" w:rsidP="00FB4AC1">
            <w:pPr>
              <w:jc w:val="center"/>
              <w:rPr>
                <w:rFonts w:ascii="GHEA Grapalat" w:hAnsi="GHEA Grapalat" w:cs="Calibri"/>
                <w:color w:val="000000"/>
                <w:sz w:val="20"/>
                <w:szCs w:val="20"/>
                <w:lang w:val="hy-AM"/>
              </w:rPr>
            </w:pPr>
            <w:r w:rsidRPr="00FB4AC1">
              <w:rPr>
                <w:rFonts w:ascii="GHEA Grapalat" w:hAnsi="GHEA Grapalat"/>
                <w:iCs/>
                <w:sz w:val="20"/>
                <w:szCs w:val="20"/>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 մինչև 60-րդ օրացուցային օրը ներառյալ</w:t>
            </w:r>
          </w:p>
        </w:tc>
        <w:tc>
          <w:tcPr>
            <w:tcW w:w="241" w:type="dxa"/>
            <w:vMerge/>
            <w:tcBorders>
              <w:left w:val="nil"/>
              <w:bottom w:val="nil"/>
              <w:right w:val="nil"/>
            </w:tcBorders>
            <w:noWrap/>
            <w:vAlign w:val="center"/>
          </w:tcPr>
          <w:p w14:paraId="70FC0338" w14:textId="77777777" w:rsidR="00FB4AC1" w:rsidRPr="00FB4AC1" w:rsidRDefault="00FB4AC1" w:rsidP="00FB4AC1">
            <w:pPr>
              <w:jc w:val="center"/>
              <w:rPr>
                <w:sz w:val="20"/>
                <w:szCs w:val="20"/>
                <w:lang w:val="hy-AM"/>
              </w:rPr>
            </w:pPr>
          </w:p>
        </w:tc>
      </w:tr>
      <w:tr w:rsidR="00FB4AC1" w:rsidRPr="009C16E1" w14:paraId="0F9A1E07" w14:textId="77777777" w:rsidTr="00FB4AC1">
        <w:trPr>
          <w:trHeight w:val="552"/>
          <w:jc w:val="center"/>
        </w:trPr>
        <w:tc>
          <w:tcPr>
            <w:tcW w:w="629" w:type="dxa"/>
            <w:vMerge/>
            <w:tcBorders>
              <w:top w:val="nil"/>
              <w:left w:val="single" w:sz="4" w:space="0" w:color="auto"/>
              <w:bottom w:val="single" w:sz="4" w:space="0" w:color="000000"/>
              <w:right w:val="single" w:sz="4" w:space="0" w:color="auto"/>
            </w:tcBorders>
            <w:vAlign w:val="center"/>
          </w:tcPr>
          <w:p w14:paraId="3BA64308" w14:textId="77777777" w:rsidR="00FB4AC1" w:rsidRPr="00FB4AC1" w:rsidRDefault="00FB4AC1" w:rsidP="00FB4AC1">
            <w:pPr>
              <w:jc w:val="center"/>
              <w:rPr>
                <w:rFonts w:ascii="GHEA Grapalat" w:hAnsi="GHEA Grapalat" w:cs="Calibri"/>
                <w:sz w:val="20"/>
                <w:szCs w:val="20"/>
                <w:lang w:val="hy-AM"/>
              </w:rPr>
            </w:pPr>
          </w:p>
        </w:tc>
        <w:tc>
          <w:tcPr>
            <w:tcW w:w="1364" w:type="dxa"/>
            <w:vMerge/>
            <w:tcBorders>
              <w:top w:val="nil"/>
              <w:left w:val="single" w:sz="4" w:space="0" w:color="auto"/>
              <w:bottom w:val="single" w:sz="4" w:space="0" w:color="auto"/>
              <w:right w:val="single" w:sz="4" w:space="0" w:color="auto"/>
            </w:tcBorders>
            <w:vAlign w:val="center"/>
          </w:tcPr>
          <w:p w14:paraId="74664D7D" w14:textId="77777777" w:rsidR="00FB4AC1" w:rsidRPr="00FB4AC1" w:rsidRDefault="00FB4AC1" w:rsidP="00FB4AC1">
            <w:pPr>
              <w:jc w:val="center"/>
              <w:rPr>
                <w:rFonts w:ascii="GHEA Grapalat" w:hAnsi="GHEA Grapalat" w:cs="Calibri"/>
                <w:sz w:val="20"/>
                <w:szCs w:val="20"/>
                <w:lang w:val="hy-AM"/>
              </w:rPr>
            </w:pPr>
          </w:p>
        </w:tc>
        <w:tc>
          <w:tcPr>
            <w:tcW w:w="6372" w:type="dxa"/>
            <w:vMerge/>
            <w:tcBorders>
              <w:left w:val="single" w:sz="4" w:space="0" w:color="auto"/>
              <w:right w:val="single" w:sz="4" w:space="0" w:color="auto"/>
            </w:tcBorders>
            <w:vAlign w:val="center"/>
          </w:tcPr>
          <w:p w14:paraId="13B7AE79" w14:textId="77777777" w:rsidR="00FB4AC1" w:rsidRPr="00FB4AC1" w:rsidRDefault="00FB4AC1" w:rsidP="00FB4AC1">
            <w:pPr>
              <w:jc w:val="center"/>
              <w:rPr>
                <w:rFonts w:ascii="GHEA Grapalat" w:hAnsi="GHEA Grapalat" w:cs="Calibri"/>
                <w:sz w:val="20"/>
                <w:szCs w:val="20"/>
                <w:lang w:val="hy-AM"/>
              </w:rPr>
            </w:pPr>
          </w:p>
        </w:tc>
        <w:tc>
          <w:tcPr>
            <w:tcW w:w="1170" w:type="dxa"/>
            <w:vMerge/>
            <w:tcBorders>
              <w:top w:val="nil"/>
              <w:left w:val="single" w:sz="4" w:space="0" w:color="auto"/>
              <w:bottom w:val="single" w:sz="4" w:space="0" w:color="000000"/>
              <w:right w:val="single" w:sz="4" w:space="0" w:color="auto"/>
            </w:tcBorders>
            <w:vAlign w:val="center"/>
          </w:tcPr>
          <w:p w14:paraId="08AD0764" w14:textId="77777777" w:rsidR="00FB4AC1" w:rsidRPr="00FB4AC1" w:rsidRDefault="00FB4AC1" w:rsidP="00FB4AC1">
            <w:pPr>
              <w:jc w:val="center"/>
              <w:rPr>
                <w:rFonts w:ascii="GHEA Grapalat" w:hAnsi="GHEA Grapalat" w:cs="Calibri"/>
                <w:color w:val="000000"/>
                <w:sz w:val="20"/>
                <w:szCs w:val="20"/>
                <w:lang w:val="hy-AM"/>
              </w:rPr>
            </w:pPr>
          </w:p>
        </w:tc>
        <w:tc>
          <w:tcPr>
            <w:tcW w:w="1350" w:type="dxa"/>
            <w:vMerge/>
            <w:tcBorders>
              <w:top w:val="nil"/>
              <w:left w:val="nil"/>
              <w:bottom w:val="single" w:sz="4" w:space="0" w:color="000000"/>
              <w:right w:val="nil"/>
            </w:tcBorders>
            <w:vAlign w:val="center"/>
          </w:tcPr>
          <w:p w14:paraId="710139FA" w14:textId="77777777" w:rsidR="00FB4AC1" w:rsidRPr="00FB4AC1" w:rsidRDefault="00FB4AC1" w:rsidP="00FB4AC1">
            <w:pPr>
              <w:jc w:val="center"/>
              <w:rPr>
                <w:rFonts w:ascii="GHEA Grapalat" w:hAnsi="GHEA Grapalat" w:cs="Calibri"/>
                <w:color w:val="000000"/>
                <w:sz w:val="20"/>
                <w:szCs w:val="20"/>
                <w:lang w:val="hy-AM"/>
              </w:rPr>
            </w:pPr>
          </w:p>
        </w:tc>
        <w:tc>
          <w:tcPr>
            <w:tcW w:w="1713" w:type="dxa"/>
            <w:vMerge/>
            <w:tcBorders>
              <w:top w:val="nil"/>
              <w:left w:val="single" w:sz="4" w:space="0" w:color="auto"/>
              <w:bottom w:val="single" w:sz="4" w:space="0" w:color="000000"/>
              <w:right w:val="single" w:sz="4" w:space="0" w:color="auto"/>
            </w:tcBorders>
            <w:vAlign w:val="center"/>
          </w:tcPr>
          <w:p w14:paraId="20E141E5" w14:textId="77777777" w:rsidR="00FB4AC1" w:rsidRPr="00FB4AC1" w:rsidRDefault="00FB4AC1" w:rsidP="00FB4AC1">
            <w:pPr>
              <w:jc w:val="center"/>
              <w:rPr>
                <w:rFonts w:ascii="GHEA Grapalat" w:hAnsi="GHEA Grapalat" w:cs="Calibri"/>
                <w:color w:val="000000"/>
                <w:sz w:val="20"/>
                <w:szCs w:val="20"/>
                <w:lang w:val="hy-AM"/>
              </w:rPr>
            </w:pPr>
          </w:p>
        </w:tc>
        <w:tc>
          <w:tcPr>
            <w:tcW w:w="3237" w:type="dxa"/>
            <w:vMerge/>
            <w:tcBorders>
              <w:top w:val="single" w:sz="4" w:space="0" w:color="auto"/>
              <w:left w:val="single" w:sz="4" w:space="0" w:color="auto"/>
              <w:bottom w:val="single" w:sz="4" w:space="0" w:color="000000"/>
              <w:right w:val="single" w:sz="4" w:space="0" w:color="auto"/>
            </w:tcBorders>
            <w:vAlign w:val="center"/>
          </w:tcPr>
          <w:p w14:paraId="7CA9BF43" w14:textId="77777777" w:rsidR="00FB4AC1" w:rsidRPr="00FB4AC1" w:rsidRDefault="00FB4AC1" w:rsidP="00FB4AC1">
            <w:pPr>
              <w:jc w:val="center"/>
              <w:rPr>
                <w:rFonts w:ascii="GHEA Grapalat" w:hAnsi="GHEA Grapalat" w:cs="Calibri"/>
                <w:color w:val="000000"/>
                <w:sz w:val="20"/>
                <w:szCs w:val="20"/>
                <w:lang w:val="hy-AM"/>
              </w:rPr>
            </w:pPr>
          </w:p>
        </w:tc>
        <w:tc>
          <w:tcPr>
            <w:tcW w:w="241" w:type="dxa"/>
            <w:tcBorders>
              <w:top w:val="nil"/>
              <w:left w:val="nil"/>
              <w:bottom w:val="nil"/>
              <w:right w:val="nil"/>
            </w:tcBorders>
            <w:noWrap/>
            <w:vAlign w:val="center"/>
            <w:hideMark/>
          </w:tcPr>
          <w:p w14:paraId="171B5BB6" w14:textId="77777777" w:rsidR="00FB4AC1" w:rsidRPr="00FB4AC1" w:rsidRDefault="00FB4AC1" w:rsidP="00FB4AC1">
            <w:pPr>
              <w:jc w:val="center"/>
              <w:rPr>
                <w:sz w:val="20"/>
                <w:szCs w:val="20"/>
                <w:lang w:val="hy-AM"/>
              </w:rPr>
            </w:pPr>
          </w:p>
        </w:tc>
      </w:tr>
      <w:tr w:rsidR="00FB4AC1" w:rsidRPr="009C16E1" w14:paraId="63235CB7" w14:textId="77777777" w:rsidTr="00FB4AC1">
        <w:trPr>
          <w:trHeight w:val="268"/>
          <w:jc w:val="center"/>
        </w:trPr>
        <w:tc>
          <w:tcPr>
            <w:tcW w:w="629" w:type="dxa"/>
            <w:vMerge/>
            <w:tcBorders>
              <w:top w:val="nil"/>
              <w:left w:val="single" w:sz="4" w:space="0" w:color="auto"/>
              <w:bottom w:val="single" w:sz="4" w:space="0" w:color="auto"/>
              <w:right w:val="single" w:sz="4" w:space="0" w:color="auto"/>
            </w:tcBorders>
            <w:vAlign w:val="center"/>
          </w:tcPr>
          <w:p w14:paraId="267E9BE8" w14:textId="77777777" w:rsidR="00FB4AC1" w:rsidRPr="00FB4AC1" w:rsidRDefault="00FB4AC1" w:rsidP="00FB4AC1">
            <w:pPr>
              <w:jc w:val="center"/>
              <w:rPr>
                <w:rFonts w:ascii="GHEA Grapalat" w:hAnsi="GHEA Grapalat" w:cs="Calibri"/>
                <w:sz w:val="20"/>
                <w:szCs w:val="20"/>
                <w:lang w:val="hy-AM"/>
              </w:rPr>
            </w:pPr>
          </w:p>
        </w:tc>
        <w:tc>
          <w:tcPr>
            <w:tcW w:w="1364" w:type="dxa"/>
            <w:vMerge/>
            <w:tcBorders>
              <w:top w:val="nil"/>
              <w:left w:val="single" w:sz="4" w:space="0" w:color="auto"/>
              <w:bottom w:val="single" w:sz="4" w:space="0" w:color="auto"/>
              <w:right w:val="single" w:sz="4" w:space="0" w:color="auto"/>
            </w:tcBorders>
            <w:vAlign w:val="center"/>
          </w:tcPr>
          <w:p w14:paraId="622FD0F2" w14:textId="77777777" w:rsidR="00FB4AC1" w:rsidRPr="00FB4AC1" w:rsidRDefault="00FB4AC1" w:rsidP="00FB4AC1">
            <w:pPr>
              <w:jc w:val="center"/>
              <w:rPr>
                <w:rFonts w:ascii="GHEA Grapalat" w:hAnsi="GHEA Grapalat" w:cs="Calibri"/>
                <w:sz w:val="20"/>
                <w:szCs w:val="20"/>
                <w:lang w:val="hy-AM"/>
              </w:rPr>
            </w:pPr>
          </w:p>
        </w:tc>
        <w:tc>
          <w:tcPr>
            <w:tcW w:w="6372" w:type="dxa"/>
            <w:vMerge/>
            <w:tcBorders>
              <w:left w:val="single" w:sz="4" w:space="0" w:color="auto"/>
              <w:right w:val="single" w:sz="4" w:space="0" w:color="auto"/>
            </w:tcBorders>
            <w:vAlign w:val="center"/>
          </w:tcPr>
          <w:p w14:paraId="5F6FC08F" w14:textId="77777777" w:rsidR="00FB4AC1" w:rsidRPr="00FB4AC1" w:rsidRDefault="00FB4AC1" w:rsidP="00FB4AC1">
            <w:pPr>
              <w:jc w:val="center"/>
              <w:rPr>
                <w:rFonts w:ascii="GHEA Grapalat" w:hAnsi="GHEA Grapalat" w:cs="Calibri"/>
                <w:sz w:val="20"/>
                <w:szCs w:val="20"/>
                <w:lang w:val="hy-AM"/>
              </w:rPr>
            </w:pPr>
          </w:p>
        </w:tc>
        <w:tc>
          <w:tcPr>
            <w:tcW w:w="1170" w:type="dxa"/>
            <w:vMerge/>
            <w:tcBorders>
              <w:top w:val="nil"/>
              <w:left w:val="single" w:sz="4" w:space="0" w:color="auto"/>
              <w:bottom w:val="single" w:sz="4" w:space="0" w:color="auto"/>
              <w:right w:val="single" w:sz="4" w:space="0" w:color="auto"/>
            </w:tcBorders>
            <w:vAlign w:val="center"/>
          </w:tcPr>
          <w:p w14:paraId="5D3B1653" w14:textId="77777777" w:rsidR="00FB4AC1" w:rsidRPr="00FB4AC1" w:rsidRDefault="00FB4AC1" w:rsidP="00FB4AC1">
            <w:pPr>
              <w:jc w:val="center"/>
              <w:rPr>
                <w:rFonts w:ascii="GHEA Grapalat" w:hAnsi="GHEA Grapalat" w:cs="Calibri"/>
                <w:color w:val="000000"/>
                <w:sz w:val="20"/>
                <w:szCs w:val="20"/>
                <w:lang w:val="hy-AM"/>
              </w:rPr>
            </w:pPr>
          </w:p>
        </w:tc>
        <w:tc>
          <w:tcPr>
            <w:tcW w:w="1350" w:type="dxa"/>
            <w:vMerge/>
            <w:tcBorders>
              <w:top w:val="nil"/>
              <w:left w:val="nil"/>
              <w:bottom w:val="single" w:sz="4" w:space="0" w:color="auto"/>
              <w:right w:val="nil"/>
            </w:tcBorders>
            <w:vAlign w:val="center"/>
          </w:tcPr>
          <w:p w14:paraId="3ED448F7" w14:textId="77777777" w:rsidR="00FB4AC1" w:rsidRPr="00FB4AC1" w:rsidRDefault="00FB4AC1" w:rsidP="00FB4AC1">
            <w:pPr>
              <w:jc w:val="center"/>
              <w:rPr>
                <w:rFonts w:ascii="GHEA Grapalat" w:hAnsi="GHEA Grapalat" w:cs="Calibri"/>
                <w:color w:val="000000"/>
                <w:sz w:val="20"/>
                <w:szCs w:val="20"/>
                <w:lang w:val="hy-AM"/>
              </w:rPr>
            </w:pPr>
          </w:p>
        </w:tc>
        <w:tc>
          <w:tcPr>
            <w:tcW w:w="1713" w:type="dxa"/>
            <w:vMerge/>
            <w:tcBorders>
              <w:top w:val="nil"/>
              <w:left w:val="single" w:sz="4" w:space="0" w:color="auto"/>
              <w:bottom w:val="single" w:sz="4" w:space="0" w:color="auto"/>
              <w:right w:val="single" w:sz="4" w:space="0" w:color="auto"/>
            </w:tcBorders>
            <w:vAlign w:val="center"/>
          </w:tcPr>
          <w:p w14:paraId="29BCF9E2" w14:textId="77777777" w:rsidR="00FB4AC1" w:rsidRPr="00FB4AC1" w:rsidRDefault="00FB4AC1" w:rsidP="00FB4AC1">
            <w:pPr>
              <w:jc w:val="center"/>
              <w:rPr>
                <w:rFonts w:ascii="GHEA Grapalat" w:hAnsi="GHEA Grapalat" w:cs="Calibri"/>
                <w:color w:val="000000"/>
                <w:sz w:val="20"/>
                <w:szCs w:val="20"/>
                <w:lang w:val="hy-AM"/>
              </w:rPr>
            </w:pPr>
          </w:p>
        </w:tc>
        <w:tc>
          <w:tcPr>
            <w:tcW w:w="3237" w:type="dxa"/>
            <w:vMerge/>
            <w:tcBorders>
              <w:top w:val="single" w:sz="4" w:space="0" w:color="auto"/>
              <w:left w:val="single" w:sz="4" w:space="0" w:color="auto"/>
              <w:bottom w:val="single" w:sz="4" w:space="0" w:color="auto"/>
              <w:right w:val="single" w:sz="4" w:space="0" w:color="auto"/>
            </w:tcBorders>
            <w:vAlign w:val="center"/>
          </w:tcPr>
          <w:p w14:paraId="51CB2659" w14:textId="77777777" w:rsidR="00FB4AC1" w:rsidRPr="00FB4AC1" w:rsidRDefault="00FB4AC1" w:rsidP="00FB4AC1">
            <w:pPr>
              <w:jc w:val="center"/>
              <w:rPr>
                <w:rFonts w:ascii="GHEA Grapalat" w:hAnsi="GHEA Grapalat" w:cs="Calibri"/>
                <w:color w:val="000000"/>
                <w:sz w:val="20"/>
                <w:szCs w:val="20"/>
                <w:lang w:val="hy-AM"/>
              </w:rPr>
            </w:pPr>
          </w:p>
        </w:tc>
        <w:tc>
          <w:tcPr>
            <w:tcW w:w="241" w:type="dxa"/>
            <w:vMerge w:val="restart"/>
            <w:tcBorders>
              <w:top w:val="nil"/>
              <w:left w:val="nil"/>
              <w:right w:val="nil"/>
            </w:tcBorders>
            <w:noWrap/>
            <w:vAlign w:val="center"/>
            <w:hideMark/>
          </w:tcPr>
          <w:p w14:paraId="798AF69A" w14:textId="77777777" w:rsidR="00FB4AC1" w:rsidRPr="00FB4AC1" w:rsidRDefault="00FB4AC1" w:rsidP="00FB4AC1">
            <w:pPr>
              <w:jc w:val="center"/>
              <w:rPr>
                <w:sz w:val="20"/>
                <w:szCs w:val="20"/>
                <w:lang w:val="hy-AM"/>
              </w:rPr>
            </w:pPr>
          </w:p>
        </w:tc>
      </w:tr>
      <w:tr w:rsidR="00FB4AC1" w:rsidRPr="009C16E1" w14:paraId="052E72E9" w14:textId="77777777" w:rsidTr="00FB4AC1">
        <w:trPr>
          <w:trHeight w:val="375"/>
          <w:jc w:val="center"/>
        </w:trPr>
        <w:tc>
          <w:tcPr>
            <w:tcW w:w="629" w:type="dxa"/>
            <w:vMerge w:val="restart"/>
            <w:tcBorders>
              <w:top w:val="single" w:sz="4" w:space="0" w:color="auto"/>
              <w:left w:val="single" w:sz="4" w:space="0" w:color="auto"/>
              <w:bottom w:val="single" w:sz="4" w:space="0" w:color="000000"/>
              <w:right w:val="single" w:sz="4" w:space="0" w:color="auto"/>
            </w:tcBorders>
            <w:vAlign w:val="center"/>
          </w:tcPr>
          <w:p w14:paraId="775A52E8" w14:textId="253288E5" w:rsidR="00FB4AC1" w:rsidRPr="00FB4AC1" w:rsidRDefault="00FB4AC1" w:rsidP="00FB4AC1">
            <w:pPr>
              <w:jc w:val="center"/>
              <w:rPr>
                <w:rFonts w:ascii="GHEA Grapalat" w:hAnsi="GHEA Grapalat" w:cs="Calibri"/>
                <w:sz w:val="20"/>
                <w:szCs w:val="20"/>
                <w:lang w:val="hy-AM"/>
              </w:rPr>
            </w:pPr>
            <w:r w:rsidRPr="00FB4AC1">
              <w:rPr>
                <w:rFonts w:ascii="GHEA Grapalat" w:hAnsi="GHEA Grapalat" w:cs="Calibri"/>
                <w:sz w:val="20"/>
                <w:szCs w:val="20"/>
                <w:lang w:val="hy-AM"/>
              </w:rPr>
              <w:t>6</w:t>
            </w:r>
          </w:p>
        </w:tc>
        <w:tc>
          <w:tcPr>
            <w:tcW w:w="1364" w:type="dxa"/>
            <w:vMerge w:val="restart"/>
            <w:tcBorders>
              <w:top w:val="single" w:sz="4" w:space="0" w:color="auto"/>
              <w:left w:val="single" w:sz="4" w:space="0" w:color="auto"/>
              <w:bottom w:val="single" w:sz="4" w:space="0" w:color="auto"/>
              <w:right w:val="single" w:sz="4" w:space="0" w:color="auto"/>
            </w:tcBorders>
            <w:vAlign w:val="center"/>
          </w:tcPr>
          <w:p w14:paraId="5F2B8F62" w14:textId="4ACAB69E" w:rsidR="00FB4AC1" w:rsidRPr="00FB4AC1" w:rsidRDefault="00FB4AC1" w:rsidP="00FB4AC1">
            <w:pPr>
              <w:jc w:val="center"/>
              <w:rPr>
                <w:rFonts w:ascii="GHEA Grapalat" w:hAnsi="GHEA Grapalat" w:cs="Calibri"/>
                <w:sz w:val="20"/>
                <w:szCs w:val="20"/>
                <w:lang w:val="hy-AM"/>
              </w:rPr>
            </w:pPr>
            <w:r w:rsidRPr="00FB4AC1">
              <w:rPr>
                <w:rFonts w:ascii="GHEA Grapalat" w:hAnsi="GHEA Grapalat"/>
                <w:sz w:val="20"/>
                <w:szCs w:val="20"/>
                <w:lang w:val="hy-AM"/>
              </w:rPr>
              <w:t>45611300/16</w:t>
            </w:r>
          </w:p>
        </w:tc>
        <w:tc>
          <w:tcPr>
            <w:tcW w:w="6372" w:type="dxa"/>
            <w:vMerge/>
            <w:tcBorders>
              <w:left w:val="single" w:sz="4" w:space="0" w:color="auto"/>
              <w:right w:val="single" w:sz="4" w:space="0" w:color="auto"/>
            </w:tcBorders>
            <w:vAlign w:val="center"/>
          </w:tcPr>
          <w:p w14:paraId="25287B3E" w14:textId="77777777" w:rsidR="00FB4AC1" w:rsidRPr="00FB4AC1" w:rsidRDefault="00FB4AC1" w:rsidP="00FB4AC1">
            <w:pPr>
              <w:jc w:val="center"/>
              <w:rPr>
                <w:rFonts w:ascii="GHEA Grapalat" w:hAnsi="GHEA Grapalat" w:cs="Calibri"/>
                <w:sz w:val="20"/>
                <w:szCs w:val="20"/>
                <w:lang w:val="hy-AM"/>
              </w:rPr>
            </w:pPr>
          </w:p>
        </w:tc>
        <w:tc>
          <w:tcPr>
            <w:tcW w:w="1170" w:type="dxa"/>
            <w:vMerge w:val="restart"/>
            <w:tcBorders>
              <w:top w:val="single" w:sz="4" w:space="0" w:color="auto"/>
              <w:left w:val="single" w:sz="4" w:space="0" w:color="auto"/>
              <w:bottom w:val="single" w:sz="4" w:space="0" w:color="000000"/>
              <w:right w:val="single" w:sz="4" w:space="0" w:color="auto"/>
            </w:tcBorders>
            <w:vAlign w:val="center"/>
          </w:tcPr>
          <w:p w14:paraId="1D0CCECB" w14:textId="72030EBE" w:rsidR="00FB4AC1" w:rsidRPr="00FB4AC1" w:rsidRDefault="00FB4AC1" w:rsidP="00FB4AC1">
            <w:pPr>
              <w:jc w:val="center"/>
              <w:rPr>
                <w:rFonts w:ascii="GHEA Grapalat" w:hAnsi="GHEA Grapalat" w:cs="Calibri"/>
                <w:color w:val="000000"/>
                <w:sz w:val="20"/>
                <w:szCs w:val="20"/>
                <w:lang w:val="hy-AM"/>
              </w:rPr>
            </w:pPr>
            <w:r w:rsidRPr="00FB4AC1">
              <w:rPr>
                <w:rFonts w:ascii="GHEA Grapalat" w:hAnsi="GHEA Grapalat" w:cs="Calibri"/>
                <w:color w:val="000000"/>
                <w:sz w:val="20"/>
                <w:szCs w:val="20"/>
                <w:lang w:val="hy-AM"/>
              </w:rPr>
              <w:t>դրամ</w:t>
            </w:r>
          </w:p>
        </w:tc>
        <w:tc>
          <w:tcPr>
            <w:tcW w:w="1350" w:type="dxa"/>
            <w:vMerge w:val="restart"/>
            <w:tcBorders>
              <w:top w:val="single" w:sz="4" w:space="0" w:color="auto"/>
              <w:left w:val="nil"/>
              <w:bottom w:val="single" w:sz="4" w:space="0" w:color="000000"/>
              <w:right w:val="nil"/>
            </w:tcBorders>
            <w:vAlign w:val="center"/>
          </w:tcPr>
          <w:p w14:paraId="0F661059" w14:textId="7E3B56AE" w:rsidR="00FB4AC1" w:rsidRPr="00FB4AC1" w:rsidRDefault="00FB4AC1" w:rsidP="00FB4AC1">
            <w:pPr>
              <w:jc w:val="center"/>
              <w:rPr>
                <w:rFonts w:ascii="GHEA Grapalat" w:hAnsi="GHEA Grapalat" w:cs="Calibri"/>
                <w:color w:val="000000"/>
                <w:sz w:val="20"/>
                <w:szCs w:val="20"/>
                <w:lang w:val="hy-AM"/>
              </w:rPr>
            </w:pPr>
            <w:r w:rsidRPr="00FB4AC1">
              <w:rPr>
                <w:rFonts w:ascii="GHEA Grapalat" w:hAnsi="GHEA Grapalat" w:cs="Calibri"/>
                <w:color w:val="000000"/>
                <w:sz w:val="20"/>
                <w:szCs w:val="20"/>
                <w:lang w:val="hy-AM"/>
              </w:rPr>
              <w:t>25394412</w:t>
            </w:r>
          </w:p>
        </w:tc>
        <w:tc>
          <w:tcPr>
            <w:tcW w:w="1713" w:type="dxa"/>
            <w:vMerge w:val="restart"/>
            <w:tcBorders>
              <w:top w:val="single" w:sz="4" w:space="0" w:color="auto"/>
              <w:left w:val="single" w:sz="4" w:space="0" w:color="auto"/>
              <w:bottom w:val="single" w:sz="4" w:space="0" w:color="000000"/>
              <w:right w:val="single" w:sz="4" w:space="0" w:color="auto"/>
            </w:tcBorders>
            <w:vAlign w:val="center"/>
          </w:tcPr>
          <w:p w14:paraId="3505E80C" w14:textId="5CCF5292" w:rsidR="00FB4AC1" w:rsidRPr="00FB4AC1" w:rsidRDefault="00FB4AC1" w:rsidP="00FB4AC1">
            <w:pPr>
              <w:jc w:val="center"/>
              <w:rPr>
                <w:rFonts w:ascii="GHEA Grapalat" w:hAnsi="GHEA Grapalat" w:cs="Calibri"/>
                <w:color w:val="000000"/>
                <w:sz w:val="20"/>
                <w:szCs w:val="20"/>
                <w:lang w:val="hy-AM"/>
              </w:rPr>
            </w:pPr>
            <w:r w:rsidRPr="00FB4AC1">
              <w:rPr>
                <w:rFonts w:ascii="GHEA Grapalat" w:hAnsi="GHEA Grapalat" w:cs="Sylfaen"/>
                <w:iCs/>
                <w:sz w:val="20"/>
                <w:szCs w:val="20"/>
                <w:lang w:val="hy-AM"/>
              </w:rPr>
              <w:t>Երևան քաղաքի Էրեբունի վարչական շրջանի Վարդաշեն 12-րդ փողոց 30/4 հասցեին հարակից բակային տարածք</w:t>
            </w:r>
          </w:p>
        </w:tc>
        <w:tc>
          <w:tcPr>
            <w:tcW w:w="3237" w:type="dxa"/>
            <w:vMerge w:val="restart"/>
            <w:tcBorders>
              <w:top w:val="single" w:sz="4" w:space="0" w:color="auto"/>
              <w:left w:val="single" w:sz="4" w:space="0" w:color="auto"/>
              <w:bottom w:val="single" w:sz="4" w:space="0" w:color="000000"/>
              <w:right w:val="single" w:sz="4" w:space="0" w:color="auto"/>
            </w:tcBorders>
            <w:vAlign w:val="center"/>
          </w:tcPr>
          <w:p w14:paraId="3EA3F71E" w14:textId="24CE3A59" w:rsidR="00FB4AC1" w:rsidRPr="00FB4AC1" w:rsidRDefault="00FB4AC1" w:rsidP="00FB4AC1">
            <w:pPr>
              <w:jc w:val="center"/>
              <w:rPr>
                <w:rFonts w:ascii="GHEA Grapalat" w:hAnsi="GHEA Grapalat" w:cs="Calibri"/>
                <w:color w:val="000000"/>
                <w:sz w:val="20"/>
                <w:szCs w:val="20"/>
                <w:lang w:val="hy-AM"/>
              </w:rPr>
            </w:pPr>
            <w:r w:rsidRPr="00FB4AC1">
              <w:rPr>
                <w:rFonts w:ascii="GHEA Grapalat" w:hAnsi="GHEA Grapalat"/>
                <w:iCs/>
                <w:sz w:val="20"/>
                <w:szCs w:val="20"/>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 մինչև 50-րդ օրացուցային օրը ներառյալ</w:t>
            </w:r>
          </w:p>
        </w:tc>
        <w:tc>
          <w:tcPr>
            <w:tcW w:w="241" w:type="dxa"/>
            <w:vMerge/>
            <w:tcBorders>
              <w:left w:val="nil"/>
              <w:bottom w:val="nil"/>
              <w:right w:val="nil"/>
            </w:tcBorders>
            <w:noWrap/>
            <w:vAlign w:val="center"/>
          </w:tcPr>
          <w:p w14:paraId="334BFCCF" w14:textId="77777777" w:rsidR="00FB4AC1" w:rsidRPr="00FB4AC1" w:rsidRDefault="00FB4AC1" w:rsidP="00FB4AC1">
            <w:pPr>
              <w:jc w:val="center"/>
              <w:rPr>
                <w:sz w:val="20"/>
                <w:szCs w:val="20"/>
                <w:lang w:val="hy-AM"/>
              </w:rPr>
            </w:pPr>
          </w:p>
        </w:tc>
      </w:tr>
      <w:tr w:rsidR="00FB4AC1" w:rsidRPr="009C16E1" w14:paraId="74958B23" w14:textId="77777777" w:rsidTr="00FB4AC1">
        <w:trPr>
          <w:trHeight w:val="552"/>
          <w:jc w:val="center"/>
        </w:trPr>
        <w:tc>
          <w:tcPr>
            <w:tcW w:w="629" w:type="dxa"/>
            <w:vMerge/>
            <w:tcBorders>
              <w:top w:val="nil"/>
              <w:left w:val="single" w:sz="4" w:space="0" w:color="auto"/>
              <w:bottom w:val="single" w:sz="4" w:space="0" w:color="000000"/>
              <w:right w:val="single" w:sz="4" w:space="0" w:color="auto"/>
            </w:tcBorders>
            <w:vAlign w:val="center"/>
          </w:tcPr>
          <w:p w14:paraId="5EA8D289" w14:textId="77777777" w:rsidR="00FB4AC1" w:rsidRPr="00FB4AC1" w:rsidRDefault="00FB4AC1" w:rsidP="00FB4AC1">
            <w:pPr>
              <w:jc w:val="center"/>
              <w:rPr>
                <w:rFonts w:ascii="GHEA Grapalat" w:hAnsi="GHEA Grapalat" w:cs="Calibri"/>
                <w:sz w:val="20"/>
                <w:szCs w:val="20"/>
                <w:lang w:val="hy-AM"/>
              </w:rPr>
            </w:pPr>
          </w:p>
        </w:tc>
        <w:tc>
          <w:tcPr>
            <w:tcW w:w="1364" w:type="dxa"/>
            <w:vMerge/>
            <w:tcBorders>
              <w:top w:val="nil"/>
              <w:left w:val="single" w:sz="4" w:space="0" w:color="auto"/>
              <w:bottom w:val="single" w:sz="4" w:space="0" w:color="auto"/>
              <w:right w:val="single" w:sz="4" w:space="0" w:color="auto"/>
            </w:tcBorders>
            <w:vAlign w:val="center"/>
          </w:tcPr>
          <w:p w14:paraId="0DA1CDDB" w14:textId="77777777" w:rsidR="00FB4AC1" w:rsidRPr="00FB4AC1" w:rsidRDefault="00FB4AC1" w:rsidP="00FB4AC1">
            <w:pPr>
              <w:jc w:val="center"/>
              <w:rPr>
                <w:rFonts w:ascii="GHEA Grapalat" w:hAnsi="GHEA Grapalat" w:cs="Calibri"/>
                <w:sz w:val="20"/>
                <w:szCs w:val="20"/>
                <w:lang w:val="hy-AM"/>
              </w:rPr>
            </w:pPr>
          </w:p>
        </w:tc>
        <w:tc>
          <w:tcPr>
            <w:tcW w:w="6372" w:type="dxa"/>
            <w:vMerge/>
            <w:tcBorders>
              <w:left w:val="single" w:sz="4" w:space="0" w:color="auto"/>
              <w:right w:val="single" w:sz="4" w:space="0" w:color="auto"/>
            </w:tcBorders>
            <w:vAlign w:val="center"/>
          </w:tcPr>
          <w:p w14:paraId="1362F63F" w14:textId="77777777" w:rsidR="00FB4AC1" w:rsidRPr="00FB4AC1" w:rsidRDefault="00FB4AC1" w:rsidP="00FB4AC1">
            <w:pPr>
              <w:jc w:val="center"/>
              <w:rPr>
                <w:rFonts w:ascii="GHEA Grapalat" w:hAnsi="GHEA Grapalat" w:cs="Calibri"/>
                <w:sz w:val="20"/>
                <w:szCs w:val="20"/>
                <w:lang w:val="hy-AM"/>
              </w:rPr>
            </w:pPr>
          </w:p>
        </w:tc>
        <w:tc>
          <w:tcPr>
            <w:tcW w:w="1170" w:type="dxa"/>
            <w:vMerge/>
            <w:tcBorders>
              <w:top w:val="nil"/>
              <w:left w:val="single" w:sz="4" w:space="0" w:color="auto"/>
              <w:bottom w:val="single" w:sz="4" w:space="0" w:color="000000"/>
              <w:right w:val="single" w:sz="4" w:space="0" w:color="auto"/>
            </w:tcBorders>
            <w:vAlign w:val="center"/>
          </w:tcPr>
          <w:p w14:paraId="568D7E64" w14:textId="77777777" w:rsidR="00FB4AC1" w:rsidRPr="00FB4AC1" w:rsidRDefault="00FB4AC1" w:rsidP="00FB4AC1">
            <w:pPr>
              <w:jc w:val="center"/>
              <w:rPr>
                <w:rFonts w:ascii="GHEA Grapalat" w:hAnsi="GHEA Grapalat" w:cs="Calibri"/>
                <w:color w:val="000000"/>
                <w:sz w:val="20"/>
                <w:szCs w:val="20"/>
                <w:lang w:val="hy-AM"/>
              </w:rPr>
            </w:pPr>
          </w:p>
        </w:tc>
        <w:tc>
          <w:tcPr>
            <w:tcW w:w="1350" w:type="dxa"/>
            <w:vMerge/>
            <w:tcBorders>
              <w:top w:val="nil"/>
              <w:left w:val="nil"/>
              <w:bottom w:val="single" w:sz="4" w:space="0" w:color="000000"/>
              <w:right w:val="nil"/>
            </w:tcBorders>
            <w:vAlign w:val="center"/>
          </w:tcPr>
          <w:p w14:paraId="0D36A251" w14:textId="77777777" w:rsidR="00FB4AC1" w:rsidRPr="00FB4AC1" w:rsidRDefault="00FB4AC1" w:rsidP="00FB4AC1">
            <w:pPr>
              <w:jc w:val="center"/>
              <w:rPr>
                <w:rFonts w:ascii="GHEA Grapalat" w:hAnsi="GHEA Grapalat" w:cs="Calibri"/>
                <w:color w:val="000000"/>
                <w:sz w:val="20"/>
                <w:szCs w:val="20"/>
                <w:lang w:val="hy-AM"/>
              </w:rPr>
            </w:pPr>
          </w:p>
        </w:tc>
        <w:tc>
          <w:tcPr>
            <w:tcW w:w="1713" w:type="dxa"/>
            <w:vMerge/>
            <w:tcBorders>
              <w:top w:val="nil"/>
              <w:left w:val="single" w:sz="4" w:space="0" w:color="auto"/>
              <w:bottom w:val="single" w:sz="4" w:space="0" w:color="000000"/>
              <w:right w:val="single" w:sz="4" w:space="0" w:color="auto"/>
            </w:tcBorders>
            <w:vAlign w:val="center"/>
          </w:tcPr>
          <w:p w14:paraId="34A3D4AC" w14:textId="77777777" w:rsidR="00FB4AC1" w:rsidRPr="00FB4AC1" w:rsidRDefault="00FB4AC1" w:rsidP="00FB4AC1">
            <w:pPr>
              <w:jc w:val="center"/>
              <w:rPr>
                <w:rFonts w:ascii="GHEA Grapalat" w:hAnsi="GHEA Grapalat" w:cs="Calibri"/>
                <w:color w:val="000000"/>
                <w:sz w:val="20"/>
                <w:szCs w:val="20"/>
                <w:lang w:val="hy-AM"/>
              </w:rPr>
            </w:pPr>
          </w:p>
        </w:tc>
        <w:tc>
          <w:tcPr>
            <w:tcW w:w="3237" w:type="dxa"/>
            <w:vMerge/>
            <w:tcBorders>
              <w:top w:val="single" w:sz="4" w:space="0" w:color="auto"/>
              <w:left w:val="single" w:sz="4" w:space="0" w:color="auto"/>
              <w:bottom w:val="single" w:sz="4" w:space="0" w:color="000000"/>
              <w:right w:val="single" w:sz="4" w:space="0" w:color="auto"/>
            </w:tcBorders>
            <w:vAlign w:val="center"/>
          </w:tcPr>
          <w:p w14:paraId="0C229112" w14:textId="77777777" w:rsidR="00FB4AC1" w:rsidRPr="00FB4AC1" w:rsidRDefault="00FB4AC1" w:rsidP="00FB4AC1">
            <w:pPr>
              <w:jc w:val="center"/>
              <w:rPr>
                <w:rFonts w:ascii="GHEA Grapalat" w:hAnsi="GHEA Grapalat" w:cs="Calibri"/>
                <w:color w:val="000000"/>
                <w:sz w:val="20"/>
                <w:szCs w:val="20"/>
                <w:lang w:val="hy-AM"/>
              </w:rPr>
            </w:pPr>
          </w:p>
        </w:tc>
        <w:tc>
          <w:tcPr>
            <w:tcW w:w="241" w:type="dxa"/>
            <w:tcBorders>
              <w:top w:val="nil"/>
              <w:left w:val="nil"/>
              <w:bottom w:val="nil"/>
              <w:right w:val="nil"/>
            </w:tcBorders>
            <w:noWrap/>
            <w:vAlign w:val="center"/>
            <w:hideMark/>
          </w:tcPr>
          <w:p w14:paraId="25241710" w14:textId="77777777" w:rsidR="00FB4AC1" w:rsidRPr="00FB4AC1" w:rsidRDefault="00FB4AC1" w:rsidP="00FB4AC1">
            <w:pPr>
              <w:jc w:val="center"/>
              <w:rPr>
                <w:sz w:val="20"/>
                <w:szCs w:val="20"/>
                <w:lang w:val="hy-AM"/>
              </w:rPr>
            </w:pPr>
          </w:p>
        </w:tc>
      </w:tr>
      <w:tr w:rsidR="00FB4AC1" w:rsidRPr="009C16E1" w14:paraId="49CC2BDC" w14:textId="77777777" w:rsidTr="00FB4AC1">
        <w:trPr>
          <w:trHeight w:val="552"/>
          <w:jc w:val="center"/>
        </w:trPr>
        <w:tc>
          <w:tcPr>
            <w:tcW w:w="629" w:type="dxa"/>
            <w:vMerge/>
            <w:tcBorders>
              <w:top w:val="nil"/>
              <w:left w:val="single" w:sz="4" w:space="0" w:color="auto"/>
              <w:bottom w:val="single" w:sz="4" w:space="0" w:color="000000"/>
              <w:right w:val="single" w:sz="4" w:space="0" w:color="auto"/>
            </w:tcBorders>
            <w:vAlign w:val="center"/>
          </w:tcPr>
          <w:p w14:paraId="2807C51D" w14:textId="77777777" w:rsidR="00FB4AC1" w:rsidRPr="00FB4AC1" w:rsidRDefault="00FB4AC1" w:rsidP="00FB4AC1">
            <w:pPr>
              <w:jc w:val="center"/>
              <w:rPr>
                <w:rFonts w:ascii="GHEA Grapalat" w:hAnsi="GHEA Grapalat" w:cs="Calibri"/>
                <w:sz w:val="20"/>
                <w:szCs w:val="20"/>
                <w:lang w:val="hy-AM"/>
              </w:rPr>
            </w:pPr>
          </w:p>
        </w:tc>
        <w:tc>
          <w:tcPr>
            <w:tcW w:w="1364" w:type="dxa"/>
            <w:vMerge/>
            <w:tcBorders>
              <w:top w:val="nil"/>
              <w:left w:val="single" w:sz="4" w:space="0" w:color="auto"/>
              <w:bottom w:val="single" w:sz="4" w:space="0" w:color="auto"/>
              <w:right w:val="single" w:sz="4" w:space="0" w:color="auto"/>
            </w:tcBorders>
            <w:vAlign w:val="center"/>
          </w:tcPr>
          <w:p w14:paraId="4D21A5B4" w14:textId="77777777" w:rsidR="00FB4AC1" w:rsidRPr="00FB4AC1" w:rsidRDefault="00FB4AC1" w:rsidP="00FB4AC1">
            <w:pPr>
              <w:jc w:val="center"/>
              <w:rPr>
                <w:rFonts w:ascii="GHEA Grapalat" w:hAnsi="GHEA Grapalat" w:cs="Calibri"/>
                <w:sz w:val="20"/>
                <w:szCs w:val="20"/>
                <w:lang w:val="hy-AM"/>
              </w:rPr>
            </w:pPr>
          </w:p>
        </w:tc>
        <w:tc>
          <w:tcPr>
            <w:tcW w:w="6372" w:type="dxa"/>
            <w:vMerge/>
            <w:tcBorders>
              <w:left w:val="single" w:sz="4" w:space="0" w:color="auto"/>
              <w:bottom w:val="single" w:sz="4" w:space="0" w:color="000000"/>
              <w:right w:val="single" w:sz="4" w:space="0" w:color="auto"/>
            </w:tcBorders>
            <w:vAlign w:val="center"/>
          </w:tcPr>
          <w:p w14:paraId="1EDEBEC3" w14:textId="77777777" w:rsidR="00FB4AC1" w:rsidRPr="00FB4AC1" w:rsidRDefault="00FB4AC1" w:rsidP="00FB4AC1">
            <w:pPr>
              <w:jc w:val="center"/>
              <w:rPr>
                <w:rFonts w:ascii="GHEA Grapalat" w:hAnsi="GHEA Grapalat" w:cs="Calibri"/>
                <w:sz w:val="20"/>
                <w:szCs w:val="20"/>
                <w:lang w:val="hy-AM"/>
              </w:rPr>
            </w:pPr>
          </w:p>
        </w:tc>
        <w:tc>
          <w:tcPr>
            <w:tcW w:w="1170" w:type="dxa"/>
            <w:vMerge/>
            <w:tcBorders>
              <w:top w:val="nil"/>
              <w:left w:val="single" w:sz="4" w:space="0" w:color="auto"/>
              <w:bottom w:val="single" w:sz="4" w:space="0" w:color="000000"/>
              <w:right w:val="single" w:sz="4" w:space="0" w:color="auto"/>
            </w:tcBorders>
            <w:vAlign w:val="center"/>
          </w:tcPr>
          <w:p w14:paraId="6249068B" w14:textId="77777777" w:rsidR="00FB4AC1" w:rsidRPr="00FB4AC1" w:rsidRDefault="00FB4AC1" w:rsidP="00FB4AC1">
            <w:pPr>
              <w:jc w:val="center"/>
              <w:rPr>
                <w:rFonts w:ascii="GHEA Grapalat" w:hAnsi="GHEA Grapalat" w:cs="Calibri"/>
                <w:color w:val="000000"/>
                <w:sz w:val="20"/>
                <w:szCs w:val="20"/>
                <w:lang w:val="hy-AM"/>
              </w:rPr>
            </w:pPr>
          </w:p>
        </w:tc>
        <w:tc>
          <w:tcPr>
            <w:tcW w:w="1350" w:type="dxa"/>
            <w:vMerge/>
            <w:tcBorders>
              <w:top w:val="nil"/>
              <w:left w:val="nil"/>
              <w:bottom w:val="single" w:sz="4" w:space="0" w:color="000000"/>
              <w:right w:val="nil"/>
            </w:tcBorders>
            <w:vAlign w:val="center"/>
          </w:tcPr>
          <w:p w14:paraId="268CFC2E" w14:textId="77777777" w:rsidR="00FB4AC1" w:rsidRPr="00FB4AC1" w:rsidRDefault="00FB4AC1" w:rsidP="00FB4AC1">
            <w:pPr>
              <w:jc w:val="center"/>
              <w:rPr>
                <w:rFonts w:ascii="GHEA Grapalat" w:hAnsi="GHEA Grapalat" w:cs="Calibri"/>
                <w:color w:val="000000"/>
                <w:sz w:val="20"/>
                <w:szCs w:val="20"/>
                <w:lang w:val="hy-AM"/>
              </w:rPr>
            </w:pPr>
          </w:p>
        </w:tc>
        <w:tc>
          <w:tcPr>
            <w:tcW w:w="1713" w:type="dxa"/>
            <w:vMerge/>
            <w:tcBorders>
              <w:top w:val="nil"/>
              <w:left w:val="single" w:sz="4" w:space="0" w:color="auto"/>
              <w:bottom w:val="single" w:sz="4" w:space="0" w:color="000000"/>
              <w:right w:val="single" w:sz="4" w:space="0" w:color="auto"/>
            </w:tcBorders>
            <w:vAlign w:val="center"/>
          </w:tcPr>
          <w:p w14:paraId="3E28D5EE" w14:textId="77777777" w:rsidR="00FB4AC1" w:rsidRPr="00FB4AC1" w:rsidRDefault="00FB4AC1" w:rsidP="00FB4AC1">
            <w:pPr>
              <w:jc w:val="center"/>
              <w:rPr>
                <w:rFonts w:ascii="GHEA Grapalat" w:hAnsi="GHEA Grapalat" w:cs="Calibri"/>
                <w:color w:val="000000"/>
                <w:sz w:val="20"/>
                <w:szCs w:val="20"/>
                <w:lang w:val="hy-AM"/>
              </w:rPr>
            </w:pPr>
          </w:p>
        </w:tc>
        <w:tc>
          <w:tcPr>
            <w:tcW w:w="3237" w:type="dxa"/>
            <w:vMerge/>
            <w:tcBorders>
              <w:top w:val="single" w:sz="4" w:space="0" w:color="auto"/>
              <w:left w:val="single" w:sz="4" w:space="0" w:color="auto"/>
              <w:bottom w:val="single" w:sz="4" w:space="0" w:color="000000"/>
              <w:right w:val="single" w:sz="4" w:space="0" w:color="auto"/>
            </w:tcBorders>
            <w:vAlign w:val="center"/>
          </w:tcPr>
          <w:p w14:paraId="3FA3DF75" w14:textId="77777777" w:rsidR="00FB4AC1" w:rsidRPr="00FB4AC1" w:rsidRDefault="00FB4AC1" w:rsidP="00FB4AC1">
            <w:pPr>
              <w:jc w:val="center"/>
              <w:rPr>
                <w:rFonts w:ascii="GHEA Grapalat" w:hAnsi="GHEA Grapalat" w:cs="Calibri"/>
                <w:color w:val="000000"/>
                <w:sz w:val="20"/>
                <w:szCs w:val="20"/>
                <w:lang w:val="hy-AM"/>
              </w:rPr>
            </w:pPr>
          </w:p>
        </w:tc>
        <w:tc>
          <w:tcPr>
            <w:tcW w:w="241" w:type="dxa"/>
            <w:tcBorders>
              <w:top w:val="nil"/>
              <w:left w:val="nil"/>
              <w:bottom w:val="nil"/>
              <w:right w:val="nil"/>
            </w:tcBorders>
            <w:noWrap/>
            <w:vAlign w:val="center"/>
            <w:hideMark/>
          </w:tcPr>
          <w:p w14:paraId="0CC056BC" w14:textId="77777777" w:rsidR="00FB4AC1" w:rsidRPr="00FB4AC1" w:rsidRDefault="00FB4AC1" w:rsidP="00FB4AC1">
            <w:pPr>
              <w:jc w:val="center"/>
              <w:rPr>
                <w:sz w:val="20"/>
                <w:szCs w:val="20"/>
                <w:lang w:val="hy-AM"/>
              </w:rPr>
            </w:pPr>
          </w:p>
        </w:tc>
      </w:tr>
    </w:tbl>
    <w:p w14:paraId="790A1A18" w14:textId="77777777" w:rsidR="00396D5E" w:rsidRPr="00C06F98" w:rsidRDefault="00396D5E" w:rsidP="00E977C6">
      <w:pPr>
        <w:rPr>
          <w:rFonts w:ascii="GHEA Grapalat" w:hAnsi="GHEA Grapalat"/>
          <w:b/>
          <w:lang w:val="hy-AM"/>
        </w:rPr>
        <w:sectPr w:rsidR="00396D5E" w:rsidRPr="00C06F98" w:rsidSect="00585A3D">
          <w:footnotePr>
            <w:pos w:val="beneathText"/>
          </w:footnotePr>
          <w:pgSz w:w="16838" w:h="11906" w:orient="landscape" w:code="9"/>
          <w:pgMar w:top="663" w:right="533" w:bottom="707" w:left="720" w:header="561" w:footer="561" w:gutter="0"/>
          <w:cols w:space="720"/>
          <w:docGrid w:linePitch="326"/>
        </w:sectPr>
      </w:pPr>
    </w:p>
    <w:p w14:paraId="5666DAD6" w14:textId="77777777" w:rsidR="00396D5E" w:rsidRPr="00C06F98" w:rsidRDefault="00396D5E" w:rsidP="00E977C6">
      <w:pPr>
        <w:rPr>
          <w:rFonts w:ascii="GHEA Grapalat" w:hAnsi="GHEA Grapalat"/>
          <w:b/>
          <w:lang w:val="hy-AM"/>
        </w:rPr>
      </w:pPr>
    </w:p>
    <w:p w14:paraId="145F6865" w14:textId="77777777" w:rsidR="00396D5E" w:rsidRPr="00C06F98" w:rsidRDefault="00396D5E" w:rsidP="00E977C6">
      <w:pPr>
        <w:rPr>
          <w:rFonts w:ascii="GHEA Grapalat" w:hAnsi="GHEA Grapalat"/>
          <w:b/>
          <w:lang w:val="hy-AM"/>
        </w:rPr>
      </w:pPr>
    </w:p>
    <w:p w14:paraId="0230AB7D" w14:textId="1A904FC1" w:rsidR="001E0CEE" w:rsidRPr="00C06F98" w:rsidRDefault="001E0CEE" w:rsidP="001E0CEE">
      <w:pPr>
        <w:jc w:val="center"/>
        <w:rPr>
          <w:rFonts w:ascii="GHEA Grapalat" w:hAnsi="GHEA Grapalat" w:cs="Sylfaen"/>
          <w:b/>
          <w:lang w:val="hy-AM"/>
        </w:rPr>
      </w:pPr>
      <w:r w:rsidRPr="00C06F98">
        <w:rPr>
          <w:rFonts w:ascii="GHEA Grapalat" w:hAnsi="GHEA Grapalat" w:cs="Sylfaen"/>
          <w:b/>
          <w:lang w:val="hy-AM"/>
        </w:rPr>
        <w:t>ԾԱՎԱԼԱԹԵՐԹ</w:t>
      </w:r>
      <w:r w:rsidRPr="00C06F98">
        <w:rPr>
          <w:rFonts w:ascii="GHEA Grapalat" w:hAnsi="GHEA Grapalat" w:cs="Arial"/>
          <w:b/>
          <w:lang w:val="hy-AM"/>
        </w:rPr>
        <w:t>-</w:t>
      </w:r>
      <w:r w:rsidRPr="00C06F98">
        <w:rPr>
          <w:rFonts w:ascii="GHEA Grapalat" w:hAnsi="GHEA Grapalat" w:cs="Sylfaen"/>
          <w:b/>
          <w:lang w:val="hy-AM"/>
        </w:rPr>
        <w:t>ՆԱԽԱՀԱՇԻՎ*</w:t>
      </w:r>
    </w:p>
    <w:p w14:paraId="7E2F7481" w14:textId="2986844B" w:rsidR="005768BC" w:rsidRPr="00C06F98" w:rsidRDefault="009D5900" w:rsidP="005768BC">
      <w:pPr>
        <w:ind w:firstLine="567"/>
        <w:jc w:val="center"/>
        <w:rPr>
          <w:rFonts w:ascii="GHEA Grapalat" w:hAnsi="GHEA Grapalat" w:cs="Sylfaen"/>
          <w:sz w:val="20"/>
          <w:szCs w:val="18"/>
          <w:lang w:val="hy-AM"/>
        </w:rPr>
      </w:pPr>
      <w:bookmarkStart w:id="22" w:name="_Hlk164421419"/>
      <w:r>
        <w:rPr>
          <w:rFonts w:ascii="GHEA Grapalat" w:hAnsi="GHEA Grapalat" w:cs="Sylfaen"/>
          <w:sz w:val="20"/>
          <w:szCs w:val="20"/>
          <w:lang w:val="hy-AM"/>
        </w:rPr>
        <w:t>ԵՐԵՎԱՆ ՔԱՂԱՔԻ ԷՐԵԲՈՒՆԻ ՎԱՐՉԱԿԱՆ ՇՐՋԱՆԻ ԲԱԿԱՅԻՆ ՏԱՐԱԾՔՆԵՐԻ ԲԱՐԵԿԱՐԳՄԱՆ ԵՎ ՀԻՄՆԱՆԱՆՈՐԳՄԱՆ ԱՇԽԱՏԱՆՔՆԵՐ</w:t>
      </w:r>
      <w:r w:rsidR="00E977C6" w:rsidRPr="00C06F98">
        <w:rPr>
          <w:rFonts w:ascii="GHEA Grapalat" w:hAnsi="GHEA Grapalat" w:cs="Sylfaen"/>
          <w:sz w:val="20"/>
          <w:szCs w:val="18"/>
          <w:lang w:val="hy-AM"/>
        </w:rPr>
        <w:t>Ի</w:t>
      </w:r>
      <w:bookmarkEnd w:id="22"/>
    </w:p>
    <w:p w14:paraId="18D15B9E" w14:textId="32B4883A" w:rsidR="00784666" w:rsidRDefault="00784666" w:rsidP="00396D5E">
      <w:pPr>
        <w:rPr>
          <w:rFonts w:ascii="GHEA Grapalat" w:hAnsi="GHEA Grapalat"/>
          <w:i/>
          <w:lang w:val="hy-AM"/>
        </w:rPr>
      </w:pPr>
    </w:p>
    <w:p w14:paraId="4A1C4895" w14:textId="77777777" w:rsidR="009E4078" w:rsidRDefault="009E4078" w:rsidP="00396D5E">
      <w:pPr>
        <w:rPr>
          <w:rFonts w:ascii="GHEA Grapalat" w:hAnsi="GHEA Grapalat"/>
          <w:i/>
          <w:lang w:val="hy-AM"/>
        </w:rPr>
      </w:pPr>
    </w:p>
    <w:p w14:paraId="35C78C21" w14:textId="02B2F7F9" w:rsidR="00E33FC3" w:rsidRPr="009E4078" w:rsidRDefault="009E4078" w:rsidP="009E4078">
      <w:pPr>
        <w:jc w:val="center"/>
        <w:rPr>
          <w:rFonts w:ascii="GHEA Grapalat" w:hAnsi="GHEA Grapalat"/>
          <w:b/>
          <w:bCs/>
          <w:i/>
          <w:lang w:val="hy-AM"/>
        </w:rPr>
      </w:pPr>
      <w:r w:rsidRPr="009E4078">
        <w:rPr>
          <w:rFonts w:ascii="GHEA Grapalat" w:hAnsi="GHEA Grapalat"/>
          <w:b/>
          <w:bCs/>
          <w:i/>
          <w:lang w:val="hy-AM"/>
        </w:rPr>
        <w:t>Ծավալաթերթը կցված է հրավերին որպես առդիր</w:t>
      </w:r>
    </w:p>
    <w:p w14:paraId="52DAEC04" w14:textId="339D3237" w:rsidR="00784666" w:rsidRPr="00C06F98" w:rsidRDefault="00784666" w:rsidP="00F57B7D">
      <w:pPr>
        <w:ind w:firstLine="567"/>
        <w:jc w:val="right"/>
        <w:rPr>
          <w:rFonts w:ascii="GHEA Grapalat" w:hAnsi="GHEA Grapalat"/>
          <w:i/>
          <w:lang w:val="hy-AM"/>
        </w:rPr>
      </w:pPr>
    </w:p>
    <w:p w14:paraId="309C3CE0" w14:textId="74D82F7E" w:rsidR="00784666" w:rsidRPr="00C06F98" w:rsidRDefault="00784666" w:rsidP="00396D5E">
      <w:pPr>
        <w:rPr>
          <w:rFonts w:ascii="GHEA Grapalat" w:hAnsi="GHEA Grapalat"/>
          <w:i/>
          <w:lang w:val="hy-AM"/>
        </w:rPr>
      </w:pPr>
    </w:p>
    <w:p w14:paraId="24A2F7FA" w14:textId="77777777" w:rsidR="00784666" w:rsidRPr="00C06F98" w:rsidRDefault="00784666" w:rsidP="00F57B7D">
      <w:pPr>
        <w:ind w:firstLine="567"/>
        <w:jc w:val="right"/>
        <w:rPr>
          <w:rFonts w:ascii="GHEA Grapalat" w:hAnsi="GHEA Grapalat"/>
          <w:i/>
          <w:lang w:val="hy-AM"/>
        </w:rPr>
      </w:pPr>
    </w:p>
    <w:tbl>
      <w:tblPr>
        <w:tblW w:w="9639" w:type="dxa"/>
        <w:jc w:val="center"/>
        <w:tblLayout w:type="fixed"/>
        <w:tblLook w:val="0000" w:firstRow="0" w:lastRow="0" w:firstColumn="0" w:lastColumn="0" w:noHBand="0" w:noVBand="0"/>
      </w:tblPr>
      <w:tblGrid>
        <w:gridCol w:w="4536"/>
        <w:gridCol w:w="760"/>
        <w:gridCol w:w="4343"/>
      </w:tblGrid>
      <w:tr w:rsidR="00F57B7D" w:rsidRPr="00C06F98" w14:paraId="5797A009" w14:textId="77777777" w:rsidTr="00786C00">
        <w:trPr>
          <w:jc w:val="center"/>
        </w:trPr>
        <w:tc>
          <w:tcPr>
            <w:tcW w:w="4536" w:type="dxa"/>
          </w:tcPr>
          <w:p w14:paraId="011F53B1" w14:textId="77777777" w:rsidR="00F57B7D" w:rsidRPr="00C06F98" w:rsidRDefault="00F57B7D" w:rsidP="00786C00">
            <w:pPr>
              <w:spacing w:line="360" w:lineRule="auto"/>
              <w:jc w:val="center"/>
              <w:rPr>
                <w:rFonts w:ascii="GHEA Grapalat" w:hAnsi="GHEA Grapalat" w:cs="Sylfaen"/>
                <w:b/>
                <w:bCs/>
                <w:lang w:val="hy-AM"/>
              </w:rPr>
            </w:pPr>
            <w:r w:rsidRPr="00C06F98">
              <w:rPr>
                <w:rFonts w:ascii="GHEA Grapalat" w:hAnsi="GHEA Grapalat" w:cs="Sylfaen"/>
                <w:b/>
                <w:bCs/>
                <w:lang w:val="hy-AM"/>
              </w:rPr>
              <w:t>ՊԱՏՎԻՐԱՏՈՒ</w:t>
            </w:r>
          </w:p>
          <w:p w14:paraId="29DA5D08" w14:textId="77777777" w:rsidR="00F57B7D" w:rsidRPr="00C06F98" w:rsidRDefault="00F57B7D" w:rsidP="00786C00">
            <w:pPr>
              <w:rPr>
                <w:rFonts w:ascii="GHEA Grapalat" w:hAnsi="GHEA Grapalat"/>
                <w:sz w:val="22"/>
                <w:szCs w:val="22"/>
                <w:lang w:val="hy-AM"/>
              </w:rPr>
            </w:pPr>
          </w:p>
          <w:p w14:paraId="392FCA6F" w14:textId="77777777" w:rsidR="00F57B7D" w:rsidRPr="00C06F98" w:rsidRDefault="00F57B7D" w:rsidP="00786C00">
            <w:pPr>
              <w:jc w:val="center"/>
              <w:rPr>
                <w:rFonts w:ascii="GHEA Grapalat" w:hAnsi="GHEA Grapalat"/>
                <w:lang w:val="hy-AM"/>
              </w:rPr>
            </w:pPr>
            <w:r w:rsidRPr="00C06F98">
              <w:rPr>
                <w:rFonts w:ascii="GHEA Grapalat" w:hAnsi="GHEA Grapalat"/>
                <w:lang w:val="hy-AM"/>
              </w:rPr>
              <w:t>---------------------------------</w:t>
            </w:r>
          </w:p>
          <w:p w14:paraId="7975D116" w14:textId="77777777" w:rsidR="00F57B7D" w:rsidRPr="00C06F98" w:rsidRDefault="00F57B7D" w:rsidP="00786C00">
            <w:pPr>
              <w:jc w:val="center"/>
              <w:rPr>
                <w:rFonts w:ascii="GHEA Grapalat" w:hAnsi="GHEA Grapalat"/>
                <w:sz w:val="18"/>
                <w:szCs w:val="18"/>
                <w:lang w:val="hy-AM"/>
              </w:rPr>
            </w:pPr>
            <w:r w:rsidRPr="00C06F98">
              <w:rPr>
                <w:rFonts w:ascii="GHEA Grapalat" w:hAnsi="GHEA Grapalat"/>
                <w:sz w:val="18"/>
                <w:szCs w:val="18"/>
                <w:lang w:val="hy-AM"/>
              </w:rPr>
              <w:t>/</w:t>
            </w:r>
            <w:r w:rsidRPr="00C06F98">
              <w:rPr>
                <w:rFonts w:ascii="GHEA Grapalat" w:hAnsi="GHEA Grapalat" w:cs="Sylfaen"/>
                <w:sz w:val="18"/>
                <w:szCs w:val="18"/>
                <w:lang w:val="hy-AM"/>
              </w:rPr>
              <w:t>ստորագրություն</w:t>
            </w:r>
            <w:r w:rsidRPr="00C06F98">
              <w:rPr>
                <w:rFonts w:ascii="GHEA Grapalat" w:hAnsi="GHEA Grapalat"/>
                <w:sz w:val="18"/>
                <w:szCs w:val="18"/>
                <w:lang w:val="hy-AM"/>
              </w:rPr>
              <w:t>/</w:t>
            </w:r>
          </w:p>
          <w:p w14:paraId="37E32989" w14:textId="77777777" w:rsidR="00F57B7D" w:rsidRPr="00C06F98" w:rsidRDefault="00F57B7D" w:rsidP="00786C00">
            <w:pPr>
              <w:jc w:val="center"/>
              <w:rPr>
                <w:rFonts w:ascii="GHEA Grapalat" w:hAnsi="GHEA Grapalat"/>
                <w:sz w:val="18"/>
                <w:szCs w:val="18"/>
                <w:lang w:val="hy-AM"/>
              </w:rPr>
            </w:pPr>
            <w:r w:rsidRPr="00C06F98">
              <w:rPr>
                <w:rFonts w:ascii="GHEA Grapalat" w:hAnsi="GHEA Grapalat" w:cs="Sylfaen"/>
                <w:sz w:val="18"/>
                <w:szCs w:val="18"/>
                <w:lang w:val="hy-AM"/>
              </w:rPr>
              <w:t>Կ</w:t>
            </w:r>
            <w:r w:rsidRPr="00C06F98">
              <w:rPr>
                <w:rFonts w:ascii="GHEA Grapalat" w:hAnsi="GHEA Grapalat"/>
                <w:sz w:val="18"/>
                <w:szCs w:val="18"/>
                <w:lang w:val="hy-AM"/>
              </w:rPr>
              <w:t>.</w:t>
            </w:r>
            <w:r w:rsidRPr="00C06F98">
              <w:rPr>
                <w:rFonts w:ascii="GHEA Grapalat" w:hAnsi="GHEA Grapalat" w:cs="Sylfaen"/>
                <w:sz w:val="18"/>
                <w:szCs w:val="18"/>
                <w:lang w:val="hy-AM"/>
              </w:rPr>
              <w:t>Տ</w:t>
            </w:r>
          </w:p>
        </w:tc>
        <w:tc>
          <w:tcPr>
            <w:tcW w:w="760" w:type="dxa"/>
          </w:tcPr>
          <w:p w14:paraId="20BD4004" w14:textId="77777777" w:rsidR="00F57B7D" w:rsidRPr="00C06F98" w:rsidRDefault="00F57B7D" w:rsidP="00786C00">
            <w:pPr>
              <w:spacing w:line="360" w:lineRule="auto"/>
              <w:jc w:val="center"/>
              <w:rPr>
                <w:rFonts w:ascii="GHEA Grapalat" w:hAnsi="GHEA Grapalat"/>
                <w:lang w:val="hy-AM"/>
              </w:rPr>
            </w:pPr>
          </w:p>
        </w:tc>
        <w:tc>
          <w:tcPr>
            <w:tcW w:w="4343" w:type="dxa"/>
          </w:tcPr>
          <w:p w14:paraId="174DABBA" w14:textId="77777777" w:rsidR="00F57B7D" w:rsidRPr="00C06F98" w:rsidRDefault="00F57B7D" w:rsidP="00786C00">
            <w:pPr>
              <w:spacing w:line="360" w:lineRule="auto"/>
              <w:jc w:val="center"/>
              <w:rPr>
                <w:rFonts w:ascii="GHEA Grapalat" w:hAnsi="GHEA Grapalat" w:cs="Sylfaen"/>
                <w:b/>
                <w:bCs/>
                <w:lang w:val="hy-AM"/>
              </w:rPr>
            </w:pPr>
            <w:r w:rsidRPr="00C06F98">
              <w:rPr>
                <w:rFonts w:ascii="GHEA Grapalat" w:hAnsi="GHEA Grapalat" w:cs="Sylfaen"/>
                <w:b/>
                <w:bCs/>
                <w:lang w:val="hy-AM"/>
              </w:rPr>
              <w:t>ԿԱՊԱԼԱՌՈՒ</w:t>
            </w:r>
          </w:p>
          <w:p w14:paraId="19C1C2FC" w14:textId="77777777" w:rsidR="00F57B7D" w:rsidRPr="00C06F98" w:rsidRDefault="00F57B7D" w:rsidP="00786C00">
            <w:pPr>
              <w:jc w:val="center"/>
              <w:rPr>
                <w:rFonts w:ascii="GHEA Grapalat" w:hAnsi="GHEA Grapalat"/>
                <w:lang w:val="hy-AM"/>
              </w:rPr>
            </w:pPr>
          </w:p>
          <w:p w14:paraId="3961EACE" w14:textId="77777777" w:rsidR="00F57B7D" w:rsidRPr="00C06F98" w:rsidRDefault="00F57B7D" w:rsidP="00786C00">
            <w:pPr>
              <w:jc w:val="center"/>
              <w:rPr>
                <w:rFonts w:ascii="GHEA Grapalat" w:hAnsi="GHEA Grapalat"/>
                <w:lang w:val="hy-AM"/>
              </w:rPr>
            </w:pPr>
            <w:r w:rsidRPr="00C06F98">
              <w:rPr>
                <w:rFonts w:ascii="GHEA Grapalat" w:hAnsi="GHEA Grapalat"/>
                <w:lang w:val="hy-AM"/>
              </w:rPr>
              <w:t>---------------------------------</w:t>
            </w:r>
          </w:p>
          <w:p w14:paraId="7C79AF95" w14:textId="77777777" w:rsidR="00F57B7D" w:rsidRPr="00C06F98" w:rsidRDefault="00F57B7D" w:rsidP="00786C00">
            <w:pPr>
              <w:jc w:val="center"/>
              <w:rPr>
                <w:rFonts w:ascii="GHEA Grapalat" w:hAnsi="GHEA Grapalat"/>
                <w:sz w:val="18"/>
                <w:szCs w:val="18"/>
                <w:lang w:val="hy-AM"/>
              </w:rPr>
            </w:pPr>
            <w:r w:rsidRPr="00C06F98">
              <w:rPr>
                <w:rFonts w:ascii="GHEA Grapalat" w:hAnsi="GHEA Grapalat"/>
                <w:sz w:val="18"/>
                <w:szCs w:val="18"/>
                <w:lang w:val="hy-AM"/>
              </w:rPr>
              <w:t>/</w:t>
            </w:r>
            <w:r w:rsidRPr="00C06F98">
              <w:rPr>
                <w:rFonts w:ascii="GHEA Grapalat" w:hAnsi="GHEA Grapalat" w:cs="Sylfaen"/>
                <w:sz w:val="18"/>
                <w:szCs w:val="18"/>
                <w:lang w:val="hy-AM"/>
              </w:rPr>
              <w:t>ստորագրություն</w:t>
            </w:r>
            <w:r w:rsidRPr="00C06F98">
              <w:rPr>
                <w:rFonts w:ascii="GHEA Grapalat" w:hAnsi="GHEA Grapalat"/>
                <w:sz w:val="18"/>
                <w:szCs w:val="18"/>
                <w:lang w:val="hy-AM"/>
              </w:rPr>
              <w:t>/</w:t>
            </w:r>
          </w:p>
          <w:p w14:paraId="6351E3A8" w14:textId="404F2F63" w:rsidR="00F57B7D" w:rsidRPr="00585A3D" w:rsidRDefault="00F57B7D" w:rsidP="00585A3D">
            <w:pPr>
              <w:jc w:val="center"/>
              <w:rPr>
                <w:rFonts w:ascii="GHEA Grapalat" w:hAnsi="GHEA Grapalat" w:cs="Sylfaen"/>
                <w:sz w:val="18"/>
                <w:szCs w:val="18"/>
                <w:lang w:val="hy-AM"/>
              </w:rPr>
            </w:pPr>
            <w:r w:rsidRPr="00C06F98">
              <w:rPr>
                <w:rFonts w:ascii="GHEA Grapalat" w:hAnsi="GHEA Grapalat" w:cs="Sylfaen"/>
                <w:sz w:val="18"/>
                <w:szCs w:val="18"/>
                <w:lang w:val="hy-AM"/>
              </w:rPr>
              <w:t>Կ</w:t>
            </w:r>
            <w:r w:rsidRPr="00C06F98">
              <w:rPr>
                <w:rFonts w:ascii="GHEA Grapalat" w:hAnsi="GHEA Grapalat"/>
                <w:sz w:val="18"/>
                <w:szCs w:val="18"/>
                <w:lang w:val="hy-AM"/>
              </w:rPr>
              <w:t>.</w:t>
            </w:r>
            <w:r w:rsidRPr="00C06F98">
              <w:rPr>
                <w:rFonts w:ascii="GHEA Grapalat" w:hAnsi="GHEA Grapalat" w:cs="Sylfaen"/>
                <w:sz w:val="18"/>
                <w:szCs w:val="18"/>
                <w:lang w:val="hy-AM"/>
              </w:rPr>
              <w:t>Տ</w:t>
            </w:r>
          </w:p>
        </w:tc>
      </w:tr>
    </w:tbl>
    <w:p w14:paraId="5731DECA" w14:textId="77777777" w:rsidR="00E977C6" w:rsidRPr="00C06F98" w:rsidRDefault="00E977C6" w:rsidP="00396D5E">
      <w:pPr>
        <w:rPr>
          <w:rFonts w:ascii="GHEA Grapalat" w:hAnsi="GHEA Grapalat" w:cs="Sylfaen"/>
          <w:i/>
          <w:sz w:val="20"/>
          <w:szCs w:val="20"/>
          <w:lang w:val="hy-AM"/>
        </w:rPr>
      </w:pPr>
    </w:p>
    <w:p w14:paraId="6CCC187B" w14:textId="77777777" w:rsidR="002349DC" w:rsidRPr="00C06F98" w:rsidRDefault="002349DC" w:rsidP="001E0CEE">
      <w:pPr>
        <w:ind w:firstLine="567"/>
        <w:jc w:val="right"/>
        <w:rPr>
          <w:rFonts w:ascii="GHEA Grapalat" w:hAnsi="GHEA Grapalat" w:cs="Sylfaen"/>
          <w:i/>
          <w:sz w:val="20"/>
          <w:szCs w:val="20"/>
          <w:lang w:val="hy-AM"/>
        </w:rPr>
      </w:pPr>
    </w:p>
    <w:p w14:paraId="16357D73" w14:textId="77777777" w:rsidR="00585A3D" w:rsidRDefault="00585A3D" w:rsidP="001E0CEE">
      <w:pPr>
        <w:ind w:firstLine="567"/>
        <w:jc w:val="right"/>
        <w:rPr>
          <w:rFonts w:ascii="GHEA Grapalat" w:hAnsi="GHEA Grapalat" w:cs="Sylfaen"/>
          <w:i/>
          <w:sz w:val="20"/>
          <w:szCs w:val="20"/>
          <w:lang w:val="hy-AM"/>
        </w:rPr>
      </w:pPr>
    </w:p>
    <w:p w14:paraId="588AD8EA" w14:textId="77777777" w:rsidR="00E33FC3" w:rsidRDefault="00E33FC3" w:rsidP="001E0CEE">
      <w:pPr>
        <w:ind w:firstLine="567"/>
        <w:jc w:val="right"/>
        <w:rPr>
          <w:rFonts w:ascii="GHEA Grapalat" w:hAnsi="GHEA Grapalat" w:cs="Sylfaen"/>
          <w:i/>
          <w:sz w:val="20"/>
          <w:szCs w:val="20"/>
          <w:lang w:val="hy-AM"/>
        </w:rPr>
      </w:pPr>
    </w:p>
    <w:p w14:paraId="447D930E" w14:textId="77777777" w:rsidR="00E33FC3" w:rsidRDefault="00E33FC3" w:rsidP="001E0CEE">
      <w:pPr>
        <w:ind w:firstLine="567"/>
        <w:jc w:val="right"/>
        <w:rPr>
          <w:rFonts w:ascii="GHEA Grapalat" w:hAnsi="GHEA Grapalat" w:cs="Sylfaen"/>
          <w:i/>
          <w:sz w:val="20"/>
          <w:szCs w:val="20"/>
          <w:lang w:val="hy-AM"/>
        </w:rPr>
      </w:pPr>
    </w:p>
    <w:p w14:paraId="51226556" w14:textId="77777777" w:rsidR="00E33FC3" w:rsidRDefault="00E33FC3" w:rsidP="001E0CEE">
      <w:pPr>
        <w:ind w:firstLine="567"/>
        <w:jc w:val="right"/>
        <w:rPr>
          <w:rFonts w:ascii="GHEA Grapalat" w:hAnsi="GHEA Grapalat" w:cs="Sylfaen"/>
          <w:i/>
          <w:sz w:val="20"/>
          <w:szCs w:val="20"/>
          <w:lang w:val="hy-AM"/>
        </w:rPr>
      </w:pPr>
    </w:p>
    <w:p w14:paraId="3BC74DBF" w14:textId="77777777" w:rsidR="00E33FC3" w:rsidRDefault="00E33FC3" w:rsidP="001E0CEE">
      <w:pPr>
        <w:ind w:firstLine="567"/>
        <w:jc w:val="right"/>
        <w:rPr>
          <w:rFonts w:ascii="GHEA Grapalat" w:hAnsi="GHEA Grapalat" w:cs="Sylfaen"/>
          <w:i/>
          <w:sz w:val="20"/>
          <w:szCs w:val="20"/>
          <w:lang w:val="hy-AM"/>
        </w:rPr>
      </w:pPr>
    </w:p>
    <w:p w14:paraId="26293B7D" w14:textId="77777777" w:rsidR="00E33FC3" w:rsidRDefault="00E33FC3" w:rsidP="001E0CEE">
      <w:pPr>
        <w:ind w:firstLine="567"/>
        <w:jc w:val="right"/>
        <w:rPr>
          <w:rFonts w:ascii="GHEA Grapalat" w:hAnsi="GHEA Grapalat" w:cs="Sylfaen"/>
          <w:i/>
          <w:sz w:val="20"/>
          <w:szCs w:val="20"/>
          <w:lang w:val="hy-AM"/>
        </w:rPr>
      </w:pPr>
    </w:p>
    <w:p w14:paraId="0D350F9F" w14:textId="77777777" w:rsidR="00E33FC3" w:rsidRDefault="00E33FC3" w:rsidP="001E0CEE">
      <w:pPr>
        <w:ind w:firstLine="567"/>
        <w:jc w:val="right"/>
        <w:rPr>
          <w:rFonts w:ascii="GHEA Grapalat" w:hAnsi="GHEA Grapalat" w:cs="Sylfaen"/>
          <w:i/>
          <w:sz w:val="20"/>
          <w:szCs w:val="20"/>
          <w:lang w:val="hy-AM"/>
        </w:rPr>
      </w:pPr>
    </w:p>
    <w:p w14:paraId="1FB0815E" w14:textId="77777777" w:rsidR="00E33FC3" w:rsidRDefault="00E33FC3" w:rsidP="001E0CEE">
      <w:pPr>
        <w:ind w:firstLine="567"/>
        <w:jc w:val="right"/>
        <w:rPr>
          <w:rFonts w:ascii="GHEA Grapalat" w:hAnsi="GHEA Grapalat" w:cs="Sylfaen"/>
          <w:i/>
          <w:sz w:val="20"/>
          <w:szCs w:val="20"/>
          <w:lang w:val="hy-AM"/>
        </w:rPr>
      </w:pPr>
    </w:p>
    <w:p w14:paraId="611470EE" w14:textId="77777777" w:rsidR="00E33FC3" w:rsidRDefault="00E33FC3" w:rsidP="001E0CEE">
      <w:pPr>
        <w:ind w:firstLine="567"/>
        <w:jc w:val="right"/>
        <w:rPr>
          <w:rFonts w:ascii="GHEA Grapalat" w:hAnsi="GHEA Grapalat" w:cs="Sylfaen"/>
          <w:i/>
          <w:sz w:val="20"/>
          <w:szCs w:val="20"/>
          <w:lang w:val="hy-AM"/>
        </w:rPr>
      </w:pPr>
    </w:p>
    <w:p w14:paraId="004273FA" w14:textId="77777777" w:rsidR="009E4078" w:rsidRDefault="009E4078" w:rsidP="001E0CEE">
      <w:pPr>
        <w:ind w:firstLine="567"/>
        <w:jc w:val="right"/>
        <w:rPr>
          <w:rFonts w:ascii="GHEA Grapalat" w:hAnsi="GHEA Grapalat" w:cs="Sylfaen"/>
          <w:i/>
          <w:sz w:val="20"/>
          <w:szCs w:val="20"/>
          <w:lang w:val="hy-AM"/>
        </w:rPr>
      </w:pPr>
    </w:p>
    <w:p w14:paraId="7CF7556B" w14:textId="77777777" w:rsidR="009E4078" w:rsidRDefault="009E4078" w:rsidP="001E0CEE">
      <w:pPr>
        <w:ind w:firstLine="567"/>
        <w:jc w:val="right"/>
        <w:rPr>
          <w:rFonts w:ascii="GHEA Grapalat" w:hAnsi="GHEA Grapalat" w:cs="Sylfaen"/>
          <w:i/>
          <w:sz w:val="20"/>
          <w:szCs w:val="20"/>
          <w:lang w:val="hy-AM"/>
        </w:rPr>
      </w:pPr>
    </w:p>
    <w:p w14:paraId="6865234B" w14:textId="77777777" w:rsidR="009E4078" w:rsidRDefault="009E4078" w:rsidP="001E0CEE">
      <w:pPr>
        <w:ind w:firstLine="567"/>
        <w:jc w:val="right"/>
        <w:rPr>
          <w:rFonts w:ascii="GHEA Grapalat" w:hAnsi="GHEA Grapalat" w:cs="Sylfaen"/>
          <w:i/>
          <w:sz w:val="20"/>
          <w:szCs w:val="20"/>
          <w:lang w:val="hy-AM"/>
        </w:rPr>
      </w:pPr>
    </w:p>
    <w:p w14:paraId="494E2790" w14:textId="77777777" w:rsidR="009E4078" w:rsidRDefault="009E4078" w:rsidP="001E0CEE">
      <w:pPr>
        <w:ind w:firstLine="567"/>
        <w:jc w:val="right"/>
        <w:rPr>
          <w:rFonts w:ascii="GHEA Grapalat" w:hAnsi="GHEA Grapalat" w:cs="Sylfaen"/>
          <w:i/>
          <w:sz w:val="20"/>
          <w:szCs w:val="20"/>
          <w:lang w:val="hy-AM"/>
        </w:rPr>
      </w:pPr>
    </w:p>
    <w:p w14:paraId="6F1E472C" w14:textId="77777777" w:rsidR="009E4078" w:rsidRDefault="009E4078" w:rsidP="001E0CEE">
      <w:pPr>
        <w:ind w:firstLine="567"/>
        <w:jc w:val="right"/>
        <w:rPr>
          <w:rFonts w:ascii="GHEA Grapalat" w:hAnsi="GHEA Grapalat" w:cs="Sylfaen"/>
          <w:i/>
          <w:sz w:val="20"/>
          <w:szCs w:val="20"/>
          <w:lang w:val="hy-AM"/>
        </w:rPr>
      </w:pPr>
    </w:p>
    <w:p w14:paraId="68190677" w14:textId="77777777" w:rsidR="009E4078" w:rsidRDefault="009E4078" w:rsidP="001E0CEE">
      <w:pPr>
        <w:ind w:firstLine="567"/>
        <w:jc w:val="right"/>
        <w:rPr>
          <w:rFonts w:ascii="GHEA Grapalat" w:hAnsi="GHEA Grapalat" w:cs="Sylfaen"/>
          <w:i/>
          <w:sz w:val="20"/>
          <w:szCs w:val="20"/>
          <w:lang w:val="hy-AM"/>
        </w:rPr>
      </w:pPr>
    </w:p>
    <w:p w14:paraId="371115DC" w14:textId="77777777" w:rsidR="009E4078" w:rsidRDefault="009E4078" w:rsidP="001E0CEE">
      <w:pPr>
        <w:ind w:firstLine="567"/>
        <w:jc w:val="right"/>
        <w:rPr>
          <w:rFonts w:ascii="GHEA Grapalat" w:hAnsi="GHEA Grapalat" w:cs="Sylfaen"/>
          <w:i/>
          <w:sz w:val="20"/>
          <w:szCs w:val="20"/>
          <w:lang w:val="hy-AM"/>
        </w:rPr>
      </w:pPr>
    </w:p>
    <w:p w14:paraId="4BD0B3BC" w14:textId="77777777" w:rsidR="009E4078" w:rsidRDefault="009E4078" w:rsidP="001E0CEE">
      <w:pPr>
        <w:ind w:firstLine="567"/>
        <w:jc w:val="right"/>
        <w:rPr>
          <w:rFonts w:ascii="GHEA Grapalat" w:hAnsi="GHEA Grapalat" w:cs="Sylfaen"/>
          <w:i/>
          <w:sz w:val="20"/>
          <w:szCs w:val="20"/>
          <w:lang w:val="hy-AM"/>
        </w:rPr>
      </w:pPr>
    </w:p>
    <w:p w14:paraId="39DAB2A0" w14:textId="77777777" w:rsidR="009E4078" w:rsidRDefault="009E4078" w:rsidP="001E0CEE">
      <w:pPr>
        <w:ind w:firstLine="567"/>
        <w:jc w:val="right"/>
        <w:rPr>
          <w:rFonts w:ascii="GHEA Grapalat" w:hAnsi="GHEA Grapalat" w:cs="Sylfaen"/>
          <w:i/>
          <w:sz w:val="20"/>
          <w:szCs w:val="20"/>
          <w:lang w:val="hy-AM"/>
        </w:rPr>
      </w:pPr>
    </w:p>
    <w:p w14:paraId="1F7CF8F9" w14:textId="77777777" w:rsidR="009E4078" w:rsidRDefault="009E4078" w:rsidP="001E0CEE">
      <w:pPr>
        <w:ind w:firstLine="567"/>
        <w:jc w:val="right"/>
        <w:rPr>
          <w:rFonts w:ascii="GHEA Grapalat" w:hAnsi="GHEA Grapalat" w:cs="Sylfaen"/>
          <w:i/>
          <w:sz w:val="20"/>
          <w:szCs w:val="20"/>
          <w:lang w:val="hy-AM"/>
        </w:rPr>
      </w:pPr>
    </w:p>
    <w:p w14:paraId="6FC1D1F0" w14:textId="77777777" w:rsidR="009E4078" w:rsidRDefault="009E4078" w:rsidP="001E0CEE">
      <w:pPr>
        <w:ind w:firstLine="567"/>
        <w:jc w:val="right"/>
        <w:rPr>
          <w:rFonts w:ascii="GHEA Grapalat" w:hAnsi="GHEA Grapalat" w:cs="Sylfaen"/>
          <w:i/>
          <w:sz w:val="20"/>
          <w:szCs w:val="20"/>
          <w:lang w:val="hy-AM"/>
        </w:rPr>
      </w:pPr>
    </w:p>
    <w:p w14:paraId="15E8232F" w14:textId="77777777" w:rsidR="009E4078" w:rsidRDefault="009E4078" w:rsidP="001E0CEE">
      <w:pPr>
        <w:ind w:firstLine="567"/>
        <w:jc w:val="right"/>
        <w:rPr>
          <w:rFonts w:ascii="GHEA Grapalat" w:hAnsi="GHEA Grapalat" w:cs="Sylfaen"/>
          <w:i/>
          <w:sz w:val="20"/>
          <w:szCs w:val="20"/>
          <w:lang w:val="hy-AM"/>
        </w:rPr>
      </w:pPr>
    </w:p>
    <w:p w14:paraId="1293A8C7" w14:textId="77777777" w:rsidR="009E4078" w:rsidRDefault="009E4078" w:rsidP="001E0CEE">
      <w:pPr>
        <w:ind w:firstLine="567"/>
        <w:jc w:val="right"/>
        <w:rPr>
          <w:rFonts w:ascii="GHEA Grapalat" w:hAnsi="GHEA Grapalat" w:cs="Sylfaen"/>
          <w:i/>
          <w:sz w:val="20"/>
          <w:szCs w:val="20"/>
          <w:lang w:val="hy-AM"/>
        </w:rPr>
      </w:pPr>
    </w:p>
    <w:p w14:paraId="38E1A0CB" w14:textId="77777777" w:rsidR="009E4078" w:rsidRDefault="009E4078" w:rsidP="001E0CEE">
      <w:pPr>
        <w:ind w:firstLine="567"/>
        <w:jc w:val="right"/>
        <w:rPr>
          <w:rFonts w:ascii="GHEA Grapalat" w:hAnsi="GHEA Grapalat" w:cs="Sylfaen"/>
          <w:i/>
          <w:sz w:val="20"/>
          <w:szCs w:val="20"/>
          <w:lang w:val="hy-AM"/>
        </w:rPr>
      </w:pPr>
    </w:p>
    <w:p w14:paraId="00DECE7F" w14:textId="77777777" w:rsidR="009E4078" w:rsidRDefault="009E4078" w:rsidP="001E0CEE">
      <w:pPr>
        <w:ind w:firstLine="567"/>
        <w:jc w:val="right"/>
        <w:rPr>
          <w:rFonts w:ascii="GHEA Grapalat" w:hAnsi="GHEA Grapalat" w:cs="Sylfaen"/>
          <w:i/>
          <w:sz w:val="20"/>
          <w:szCs w:val="20"/>
          <w:lang w:val="hy-AM"/>
        </w:rPr>
      </w:pPr>
    </w:p>
    <w:p w14:paraId="0CA66C5D" w14:textId="77777777" w:rsidR="009E4078" w:rsidRDefault="009E4078" w:rsidP="001E0CEE">
      <w:pPr>
        <w:ind w:firstLine="567"/>
        <w:jc w:val="right"/>
        <w:rPr>
          <w:rFonts w:ascii="GHEA Grapalat" w:hAnsi="GHEA Grapalat" w:cs="Sylfaen"/>
          <w:i/>
          <w:sz w:val="20"/>
          <w:szCs w:val="20"/>
          <w:lang w:val="hy-AM"/>
        </w:rPr>
      </w:pPr>
    </w:p>
    <w:p w14:paraId="49B5CF7E" w14:textId="77777777" w:rsidR="009E4078" w:rsidRDefault="009E4078" w:rsidP="001E0CEE">
      <w:pPr>
        <w:ind w:firstLine="567"/>
        <w:jc w:val="right"/>
        <w:rPr>
          <w:rFonts w:ascii="GHEA Grapalat" w:hAnsi="GHEA Grapalat" w:cs="Sylfaen"/>
          <w:i/>
          <w:sz w:val="20"/>
          <w:szCs w:val="20"/>
          <w:lang w:val="hy-AM"/>
        </w:rPr>
      </w:pPr>
    </w:p>
    <w:p w14:paraId="368F883E" w14:textId="77777777" w:rsidR="009E4078" w:rsidRDefault="009E4078" w:rsidP="001E0CEE">
      <w:pPr>
        <w:ind w:firstLine="567"/>
        <w:jc w:val="right"/>
        <w:rPr>
          <w:rFonts w:ascii="GHEA Grapalat" w:hAnsi="GHEA Grapalat" w:cs="Sylfaen"/>
          <w:i/>
          <w:sz w:val="20"/>
          <w:szCs w:val="20"/>
          <w:lang w:val="hy-AM"/>
        </w:rPr>
      </w:pPr>
    </w:p>
    <w:p w14:paraId="7F6436CD" w14:textId="77777777" w:rsidR="009E4078" w:rsidRDefault="009E4078" w:rsidP="001E0CEE">
      <w:pPr>
        <w:ind w:firstLine="567"/>
        <w:jc w:val="right"/>
        <w:rPr>
          <w:rFonts w:ascii="GHEA Grapalat" w:hAnsi="GHEA Grapalat" w:cs="Sylfaen"/>
          <w:i/>
          <w:sz w:val="20"/>
          <w:szCs w:val="20"/>
          <w:lang w:val="hy-AM"/>
        </w:rPr>
      </w:pPr>
    </w:p>
    <w:p w14:paraId="432439C0" w14:textId="77777777" w:rsidR="009E4078" w:rsidRDefault="009E4078" w:rsidP="001E0CEE">
      <w:pPr>
        <w:ind w:firstLine="567"/>
        <w:jc w:val="right"/>
        <w:rPr>
          <w:rFonts w:ascii="GHEA Grapalat" w:hAnsi="GHEA Grapalat" w:cs="Sylfaen"/>
          <w:i/>
          <w:sz w:val="20"/>
          <w:szCs w:val="20"/>
          <w:lang w:val="hy-AM"/>
        </w:rPr>
      </w:pPr>
    </w:p>
    <w:p w14:paraId="22456355" w14:textId="77777777" w:rsidR="009E4078" w:rsidRDefault="009E4078" w:rsidP="001E0CEE">
      <w:pPr>
        <w:ind w:firstLine="567"/>
        <w:jc w:val="right"/>
        <w:rPr>
          <w:rFonts w:ascii="GHEA Grapalat" w:hAnsi="GHEA Grapalat" w:cs="Sylfaen"/>
          <w:i/>
          <w:sz w:val="20"/>
          <w:szCs w:val="20"/>
          <w:lang w:val="hy-AM"/>
        </w:rPr>
      </w:pPr>
    </w:p>
    <w:p w14:paraId="3D1ED67A" w14:textId="77777777" w:rsidR="009E4078" w:rsidRDefault="009E4078" w:rsidP="001E0CEE">
      <w:pPr>
        <w:ind w:firstLine="567"/>
        <w:jc w:val="right"/>
        <w:rPr>
          <w:rFonts w:ascii="GHEA Grapalat" w:hAnsi="GHEA Grapalat" w:cs="Sylfaen"/>
          <w:i/>
          <w:sz w:val="20"/>
          <w:szCs w:val="20"/>
          <w:lang w:val="hy-AM"/>
        </w:rPr>
      </w:pPr>
    </w:p>
    <w:p w14:paraId="7E07490E" w14:textId="77777777" w:rsidR="009E4078" w:rsidRDefault="009E4078" w:rsidP="001E0CEE">
      <w:pPr>
        <w:ind w:firstLine="567"/>
        <w:jc w:val="right"/>
        <w:rPr>
          <w:rFonts w:ascii="GHEA Grapalat" w:hAnsi="GHEA Grapalat" w:cs="Sylfaen"/>
          <w:i/>
          <w:sz w:val="20"/>
          <w:szCs w:val="20"/>
          <w:lang w:val="hy-AM"/>
        </w:rPr>
      </w:pPr>
    </w:p>
    <w:p w14:paraId="7AE9D78D" w14:textId="77777777" w:rsidR="009E4078" w:rsidRDefault="009E4078" w:rsidP="001E0CEE">
      <w:pPr>
        <w:ind w:firstLine="567"/>
        <w:jc w:val="right"/>
        <w:rPr>
          <w:rFonts w:ascii="GHEA Grapalat" w:hAnsi="GHEA Grapalat" w:cs="Sylfaen"/>
          <w:i/>
          <w:sz w:val="20"/>
          <w:szCs w:val="20"/>
          <w:lang w:val="hy-AM"/>
        </w:rPr>
      </w:pPr>
    </w:p>
    <w:p w14:paraId="1675EB12" w14:textId="77777777" w:rsidR="009E4078" w:rsidRDefault="009E4078" w:rsidP="001E0CEE">
      <w:pPr>
        <w:ind w:firstLine="567"/>
        <w:jc w:val="right"/>
        <w:rPr>
          <w:rFonts w:ascii="GHEA Grapalat" w:hAnsi="GHEA Grapalat" w:cs="Sylfaen"/>
          <w:i/>
          <w:sz w:val="20"/>
          <w:szCs w:val="20"/>
          <w:lang w:val="hy-AM"/>
        </w:rPr>
      </w:pPr>
    </w:p>
    <w:p w14:paraId="4092E878" w14:textId="77777777" w:rsidR="009E4078" w:rsidRDefault="009E4078" w:rsidP="001E0CEE">
      <w:pPr>
        <w:ind w:firstLine="567"/>
        <w:jc w:val="right"/>
        <w:rPr>
          <w:rFonts w:ascii="GHEA Grapalat" w:hAnsi="GHEA Grapalat" w:cs="Sylfaen"/>
          <w:i/>
          <w:sz w:val="20"/>
          <w:szCs w:val="20"/>
          <w:lang w:val="hy-AM"/>
        </w:rPr>
      </w:pPr>
    </w:p>
    <w:p w14:paraId="4E7731D2" w14:textId="77777777" w:rsidR="009E4078" w:rsidRDefault="009E4078" w:rsidP="001E0CEE">
      <w:pPr>
        <w:ind w:firstLine="567"/>
        <w:jc w:val="right"/>
        <w:rPr>
          <w:rFonts w:ascii="GHEA Grapalat" w:hAnsi="GHEA Grapalat" w:cs="Sylfaen"/>
          <w:i/>
          <w:sz w:val="20"/>
          <w:szCs w:val="20"/>
          <w:lang w:val="hy-AM"/>
        </w:rPr>
      </w:pPr>
    </w:p>
    <w:p w14:paraId="46DE2FBA" w14:textId="77777777" w:rsidR="00E33FC3" w:rsidRDefault="00E33FC3" w:rsidP="001E0CEE">
      <w:pPr>
        <w:ind w:firstLine="567"/>
        <w:jc w:val="right"/>
        <w:rPr>
          <w:rFonts w:ascii="GHEA Grapalat" w:hAnsi="GHEA Grapalat" w:cs="Sylfaen"/>
          <w:i/>
          <w:sz w:val="20"/>
          <w:szCs w:val="20"/>
          <w:lang w:val="hy-AM"/>
        </w:rPr>
      </w:pPr>
    </w:p>
    <w:p w14:paraId="2C2320BA" w14:textId="38D9CA5F" w:rsidR="001E0CEE" w:rsidRPr="00C06F98" w:rsidRDefault="001E0CEE" w:rsidP="001E0CEE">
      <w:pPr>
        <w:ind w:firstLine="567"/>
        <w:jc w:val="right"/>
        <w:rPr>
          <w:rFonts w:ascii="GHEA Grapalat" w:hAnsi="GHEA Grapalat" w:cs="Arial"/>
          <w:i/>
          <w:sz w:val="20"/>
          <w:szCs w:val="20"/>
          <w:lang w:val="hy-AM"/>
        </w:rPr>
      </w:pPr>
      <w:r w:rsidRPr="00C06F98">
        <w:rPr>
          <w:rFonts w:ascii="GHEA Grapalat" w:hAnsi="GHEA Grapalat" w:cs="Sylfaen"/>
          <w:i/>
          <w:sz w:val="20"/>
          <w:szCs w:val="20"/>
          <w:lang w:val="hy-AM"/>
        </w:rPr>
        <w:lastRenderedPageBreak/>
        <w:t>Հավելված</w:t>
      </w:r>
      <w:r w:rsidRPr="00C06F98">
        <w:rPr>
          <w:rFonts w:ascii="GHEA Grapalat" w:hAnsi="GHEA Grapalat" w:cs="Arial"/>
          <w:i/>
          <w:sz w:val="20"/>
          <w:szCs w:val="20"/>
          <w:lang w:val="hy-AM"/>
        </w:rPr>
        <w:t xml:space="preserve"> </w:t>
      </w:r>
      <w:r w:rsidRPr="00C06F98">
        <w:rPr>
          <w:rFonts w:ascii="GHEA Grapalat" w:hAnsi="GHEA Grapalat" w:cs="Sylfaen"/>
          <w:i/>
          <w:sz w:val="20"/>
          <w:szCs w:val="20"/>
          <w:lang w:val="hy-AM"/>
        </w:rPr>
        <w:t>թիվ</w:t>
      </w:r>
      <w:r w:rsidRPr="00C06F98">
        <w:rPr>
          <w:rFonts w:ascii="GHEA Grapalat" w:hAnsi="GHEA Grapalat" w:cs="Arial"/>
          <w:i/>
          <w:sz w:val="20"/>
          <w:szCs w:val="20"/>
          <w:lang w:val="hy-AM"/>
        </w:rPr>
        <w:t xml:space="preserve"> 2</w:t>
      </w:r>
    </w:p>
    <w:p w14:paraId="5AAB54FD" w14:textId="77777777" w:rsidR="001E0CEE" w:rsidRPr="00C06F98" w:rsidRDefault="001E0CEE" w:rsidP="001E0CEE">
      <w:pPr>
        <w:ind w:firstLine="567"/>
        <w:jc w:val="right"/>
        <w:rPr>
          <w:rFonts w:ascii="GHEA Grapalat" w:hAnsi="GHEA Grapalat" w:cs="Arial"/>
          <w:i/>
          <w:sz w:val="20"/>
          <w:szCs w:val="20"/>
          <w:lang w:val="hy-AM"/>
        </w:rPr>
      </w:pPr>
      <w:r w:rsidRPr="00C06F98">
        <w:rPr>
          <w:rFonts w:ascii="GHEA Grapalat" w:hAnsi="GHEA Grapalat"/>
          <w:i/>
          <w:sz w:val="20"/>
          <w:szCs w:val="20"/>
          <w:lang w:val="hy-AM"/>
        </w:rPr>
        <w:t xml:space="preserve">«           »                  20   </w:t>
      </w:r>
      <w:r w:rsidRPr="00C06F98">
        <w:rPr>
          <w:rFonts w:ascii="GHEA Grapalat" w:hAnsi="GHEA Grapalat" w:cs="Sylfaen"/>
          <w:i/>
          <w:sz w:val="20"/>
          <w:szCs w:val="20"/>
          <w:lang w:val="hy-AM"/>
        </w:rPr>
        <w:t>թ</w:t>
      </w:r>
      <w:r w:rsidRPr="00C06F98">
        <w:rPr>
          <w:rFonts w:ascii="GHEA Grapalat" w:hAnsi="GHEA Grapalat" w:cs="Arial"/>
          <w:i/>
          <w:sz w:val="20"/>
          <w:szCs w:val="20"/>
          <w:lang w:val="hy-AM"/>
        </w:rPr>
        <w:t xml:space="preserve">. </w:t>
      </w:r>
      <w:r w:rsidRPr="00C06F98">
        <w:rPr>
          <w:rFonts w:ascii="GHEA Grapalat" w:hAnsi="GHEA Grapalat"/>
          <w:i/>
          <w:sz w:val="20"/>
          <w:szCs w:val="20"/>
          <w:lang w:val="hy-AM"/>
        </w:rPr>
        <w:t xml:space="preserve"> </w:t>
      </w:r>
      <w:r w:rsidRPr="00C06F98">
        <w:rPr>
          <w:rFonts w:ascii="GHEA Grapalat" w:hAnsi="GHEA Grapalat" w:cs="Sylfaen"/>
          <w:i/>
          <w:sz w:val="20"/>
          <w:szCs w:val="20"/>
          <w:lang w:val="hy-AM"/>
        </w:rPr>
        <w:t>կնքված</w:t>
      </w:r>
      <w:r w:rsidRPr="00C06F98">
        <w:rPr>
          <w:rFonts w:ascii="GHEA Grapalat" w:hAnsi="GHEA Grapalat" w:cs="Arial"/>
          <w:i/>
          <w:sz w:val="20"/>
          <w:szCs w:val="20"/>
          <w:lang w:val="hy-AM"/>
        </w:rPr>
        <w:t xml:space="preserve"> </w:t>
      </w:r>
    </w:p>
    <w:p w14:paraId="79E84A72" w14:textId="77777777" w:rsidR="001E0CEE" w:rsidRPr="00C06F98" w:rsidRDefault="001E0CEE" w:rsidP="001E0CEE">
      <w:pPr>
        <w:jc w:val="right"/>
        <w:rPr>
          <w:rFonts w:ascii="GHEA Grapalat" w:hAnsi="GHEA Grapalat" w:cs="Arial"/>
          <w:i/>
          <w:sz w:val="20"/>
          <w:szCs w:val="20"/>
          <w:lang w:val="hy-AM"/>
        </w:rPr>
      </w:pPr>
      <w:r w:rsidRPr="00C06F98">
        <w:rPr>
          <w:rFonts w:ascii="GHEA Grapalat" w:hAnsi="GHEA Grapalat" w:cs="Sylfaen"/>
          <w:i/>
          <w:sz w:val="20"/>
          <w:szCs w:val="20"/>
          <w:lang w:val="hy-AM"/>
        </w:rPr>
        <w:t>ծածկագրով պայմանագրի</w:t>
      </w:r>
    </w:p>
    <w:p w14:paraId="5F7CDDC4" w14:textId="77777777" w:rsidR="001E0CEE" w:rsidRPr="00C06F98" w:rsidRDefault="001E0CEE" w:rsidP="001E0CEE">
      <w:pPr>
        <w:jc w:val="center"/>
        <w:rPr>
          <w:rFonts w:ascii="GHEA Grapalat" w:hAnsi="GHEA Grapalat" w:cs="Sylfaen"/>
          <w:b/>
          <w:lang w:val="hy-AM"/>
        </w:rPr>
      </w:pPr>
    </w:p>
    <w:p w14:paraId="545486D6" w14:textId="77777777" w:rsidR="001E0CEE" w:rsidRPr="00C06F98" w:rsidRDefault="001E0CEE" w:rsidP="001E0CEE">
      <w:pPr>
        <w:jc w:val="center"/>
        <w:rPr>
          <w:rFonts w:ascii="GHEA Grapalat" w:hAnsi="GHEA Grapalat" w:cs="Sylfaen"/>
          <w:b/>
          <w:lang w:val="hy-AM"/>
        </w:rPr>
      </w:pPr>
    </w:p>
    <w:p w14:paraId="49C5A964" w14:textId="77777777" w:rsidR="001E0CEE" w:rsidRPr="00C06F98" w:rsidRDefault="001E0CEE" w:rsidP="001E0CEE">
      <w:pPr>
        <w:jc w:val="center"/>
        <w:rPr>
          <w:rFonts w:ascii="GHEA Grapalat" w:hAnsi="GHEA Grapalat"/>
          <w:b/>
          <w:sz w:val="20"/>
          <w:szCs w:val="20"/>
          <w:lang w:val="hy-AM"/>
        </w:rPr>
      </w:pPr>
      <w:r w:rsidRPr="00C06F98">
        <w:rPr>
          <w:rFonts w:ascii="GHEA Grapalat" w:hAnsi="GHEA Grapalat" w:cs="Sylfaen"/>
          <w:b/>
          <w:sz w:val="20"/>
          <w:szCs w:val="20"/>
          <w:lang w:val="hy-AM"/>
        </w:rPr>
        <w:t>ՕՐԱՑՈՒՑԱՅԻՆ</w:t>
      </w:r>
      <w:r w:rsidRPr="00C06F98">
        <w:rPr>
          <w:rFonts w:ascii="GHEA Grapalat" w:hAnsi="GHEA Grapalat" w:cs="Times Armenian"/>
          <w:b/>
          <w:sz w:val="20"/>
          <w:szCs w:val="20"/>
          <w:lang w:val="hy-AM"/>
        </w:rPr>
        <w:t xml:space="preserve"> </w:t>
      </w:r>
      <w:r w:rsidRPr="00C06F98">
        <w:rPr>
          <w:rFonts w:ascii="GHEA Grapalat" w:hAnsi="GHEA Grapalat" w:cs="Sylfaen"/>
          <w:b/>
          <w:sz w:val="20"/>
          <w:szCs w:val="20"/>
          <w:lang w:val="hy-AM"/>
        </w:rPr>
        <w:t>ԳՐԱՖԻԿ</w:t>
      </w:r>
    </w:p>
    <w:p w14:paraId="3F003F83" w14:textId="21B2738D" w:rsidR="001E0CEE" w:rsidRPr="00F11177" w:rsidRDefault="009D5900" w:rsidP="00E977C6">
      <w:pPr>
        <w:jc w:val="center"/>
        <w:rPr>
          <w:rFonts w:ascii="GHEA Grapalat" w:hAnsi="GHEA Grapalat" w:cs="Sylfaen"/>
          <w:bCs/>
          <w:sz w:val="20"/>
          <w:szCs w:val="20"/>
          <w:lang w:val="hy-AM"/>
        </w:rPr>
      </w:pPr>
      <w:r>
        <w:rPr>
          <w:rFonts w:ascii="GHEA Grapalat" w:hAnsi="GHEA Grapalat" w:cs="Sylfaen"/>
          <w:bCs/>
          <w:sz w:val="20"/>
          <w:szCs w:val="20"/>
          <w:lang w:val="hy-AM"/>
        </w:rPr>
        <w:t>ԵՐԵՎԱՆ ՔԱՂԱՔԻ ԷՐԵԲՈՒՆԻ ՎԱՐՉԱԿԱՆ ՇՐՋԱՆԻ ԲԱԿԱՅԻՆ ՏԱՐԱԾՔՆԵՐԻ ԲԱՐԵԿԱՐԳՄԱՆ ԵՎ ՀԻՄՆԱՆԱՆՈՐԳՄԱՆ ԱՇԽԱՏԱՆՔՆԵՐ</w:t>
      </w:r>
      <w:r w:rsidR="00E977C6" w:rsidRPr="00F11177">
        <w:rPr>
          <w:rFonts w:ascii="GHEA Grapalat" w:hAnsi="GHEA Grapalat" w:cs="Sylfaen"/>
          <w:bCs/>
          <w:sz w:val="20"/>
          <w:szCs w:val="20"/>
          <w:lang w:val="hy-AM"/>
        </w:rPr>
        <w:t>Ի</w:t>
      </w:r>
      <w:r w:rsidR="001E0CEE" w:rsidRPr="00F11177">
        <w:rPr>
          <w:rFonts w:ascii="GHEA Grapalat" w:hAnsi="GHEA Grapalat" w:cs="Times Armenian"/>
          <w:bCs/>
          <w:sz w:val="20"/>
          <w:szCs w:val="20"/>
          <w:lang w:val="hy-AM"/>
        </w:rPr>
        <w:t xml:space="preserve"> </w:t>
      </w:r>
      <w:r w:rsidR="001E0CEE" w:rsidRPr="00F11177">
        <w:rPr>
          <w:rFonts w:ascii="GHEA Grapalat" w:hAnsi="GHEA Grapalat" w:cs="Sylfaen"/>
          <w:bCs/>
          <w:sz w:val="20"/>
          <w:szCs w:val="20"/>
          <w:lang w:val="hy-AM"/>
        </w:rPr>
        <w:t>ԿԱՏԱՐՄԱՆ</w:t>
      </w:r>
    </w:p>
    <w:p w14:paraId="1BFEB73D" w14:textId="77777777" w:rsidR="00E977C6" w:rsidRPr="00C06F98" w:rsidRDefault="00E977C6" w:rsidP="00E977C6">
      <w:pPr>
        <w:jc w:val="center"/>
        <w:rPr>
          <w:rFonts w:ascii="GHEA Grapalat" w:hAnsi="GHEA Grapalat"/>
          <w:bCs/>
          <w:sz w:val="20"/>
          <w:szCs w:val="20"/>
          <w:lang w:val="hy-AM"/>
        </w:rPr>
      </w:pPr>
    </w:p>
    <w:tbl>
      <w:tblPr>
        <w:tblW w:w="10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685"/>
        <w:gridCol w:w="4410"/>
        <w:gridCol w:w="1990"/>
      </w:tblGrid>
      <w:tr w:rsidR="001E0CEE" w:rsidRPr="00C06F98" w14:paraId="65713820" w14:textId="77777777" w:rsidTr="00F725E7">
        <w:trPr>
          <w:cantSplit/>
          <w:jc w:val="center"/>
        </w:trPr>
        <w:tc>
          <w:tcPr>
            <w:tcW w:w="540" w:type="dxa"/>
            <w:vMerge w:val="restart"/>
            <w:vAlign w:val="center"/>
          </w:tcPr>
          <w:p w14:paraId="07916ACC" w14:textId="7EB722C3" w:rsidR="001E0CEE" w:rsidRPr="00C06F98" w:rsidRDefault="00E26198" w:rsidP="007759CD">
            <w:pPr>
              <w:jc w:val="center"/>
              <w:rPr>
                <w:rFonts w:ascii="GHEA Grapalat" w:hAnsi="GHEA Grapalat"/>
                <w:sz w:val="20"/>
                <w:szCs w:val="20"/>
                <w:lang w:val="hy-AM"/>
              </w:rPr>
            </w:pPr>
            <w:r w:rsidRPr="00C06F98">
              <w:rPr>
                <w:rFonts w:ascii="GHEA Grapalat" w:hAnsi="GHEA Grapalat"/>
                <w:sz w:val="20"/>
                <w:szCs w:val="20"/>
                <w:lang w:val="hy-AM"/>
              </w:rPr>
              <w:t>Չ/Հ</w:t>
            </w:r>
          </w:p>
        </w:tc>
        <w:tc>
          <w:tcPr>
            <w:tcW w:w="3685" w:type="dxa"/>
            <w:vMerge w:val="restart"/>
            <w:vAlign w:val="center"/>
          </w:tcPr>
          <w:p w14:paraId="70BABE4B" w14:textId="77777777" w:rsidR="001E0CEE" w:rsidRPr="00C06F98" w:rsidRDefault="001E0CEE" w:rsidP="007759CD">
            <w:pPr>
              <w:jc w:val="center"/>
              <w:rPr>
                <w:rFonts w:ascii="GHEA Grapalat" w:hAnsi="GHEA Grapalat"/>
                <w:sz w:val="20"/>
                <w:szCs w:val="20"/>
                <w:lang w:val="hy-AM"/>
              </w:rPr>
            </w:pPr>
            <w:r w:rsidRPr="00C06F98">
              <w:rPr>
                <w:rFonts w:ascii="GHEA Grapalat" w:hAnsi="GHEA Grapalat" w:cs="Sylfaen"/>
                <w:sz w:val="20"/>
                <w:szCs w:val="20"/>
                <w:lang w:val="hy-AM"/>
              </w:rPr>
              <w:t>Կապալառուի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կողմից</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կատարվելիք</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աշխատանքների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առանձին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տեսակների</w:t>
            </w:r>
          </w:p>
          <w:p w14:paraId="47232733" w14:textId="77777777" w:rsidR="001E0CEE" w:rsidRPr="00C06F98" w:rsidRDefault="001E0CEE" w:rsidP="007759CD">
            <w:pPr>
              <w:jc w:val="center"/>
              <w:rPr>
                <w:rFonts w:ascii="GHEA Grapalat" w:hAnsi="GHEA Grapalat"/>
                <w:sz w:val="20"/>
                <w:szCs w:val="20"/>
                <w:lang w:val="hy-AM"/>
              </w:rPr>
            </w:pPr>
            <w:r w:rsidRPr="00C06F98">
              <w:rPr>
                <w:rFonts w:ascii="GHEA Grapalat" w:hAnsi="GHEA Grapalat" w:cs="Sylfaen"/>
                <w:sz w:val="20"/>
                <w:szCs w:val="20"/>
                <w:lang w:val="hy-AM"/>
              </w:rPr>
              <w:t>անվանումներ</w:t>
            </w:r>
          </w:p>
        </w:tc>
        <w:tc>
          <w:tcPr>
            <w:tcW w:w="6400" w:type="dxa"/>
            <w:gridSpan w:val="2"/>
            <w:vAlign w:val="center"/>
          </w:tcPr>
          <w:p w14:paraId="2AA3B55B" w14:textId="20A23069" w:rsidR="001E0CEE" w:rsidRPr="00C06F98" w:rsidRDefault="001E0CEE" w:rsidP="007759CD">
            <w:pPr>
              <w:jc w:val="center"/>
              <w:rPr>
                <w:rFonts w:ascii="GHEA Grapalat" w:hAnsi="GHEA Grapalat"/>
                <w:sz w:val="20"/>
                <w:szCs w:val="20"/>
                <w:lang w:val="hy-AM"/>
              </w:rPr>
            </w:pPr>
            <w:r w:rsidRPr="00C06F98">
              <w:rPr>
                <w:rFonts w:ascii="GHEA Grapalat" w:hAnsi="GHEA Grapalat" w:cs="Sylfaen"/>
                <w:sz w:val="20"/>
                <w:szCs w:val="20"/>
                <w:lang w:val="hy-AM"/>
              </w:rPr>
              <w:t>Աշխատանքների</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կատարման</w:t>
            </w:r>
            <w:r w:rsidRPr="00C06F98">
              <w:rPr>
                <w:rFonts w:ascii="GHEA Grapalat" w:hAnsi="GHEA Grapalat" w:cs="Times Armenian"/>
                <w:sz w:val="20"/>
                <w:szCs w:val="20"/>
                <w:lang w:val="hy-AM"/>
              </w:rPr>
              <w:t xml:space="preserve"> </w:t>
            </w:r>
            <w:r w:rsidRPr="00C06F98">
              <w:rPr>
                <w:rFonts w:ascii="GHEA Grapalat" w:hAnsi="GHEA Grapalat" w:cs="Sylfaen"/>
                <w:sz w:val="20"/>
                <w:szCs w:val="20"/>
                <w:lang w:val="hy-AM"/>
              </w:rPr>
              <w:t>ժամկետը</w:t>
            </w:r>
          </w:p>
        </w:tc>
      </w:tr>
      <w:tr w:rsidR="001E0CEE" w:rsidRPr="00C06F98" w14:paraId="22390B24" w14:textId="77777777" w:rsidTr="004D2299">
        <w:trPr>
          <w:cantSplit/>
          <w:trHeight w:val="586"/>
          <w:jc w:val="center"/>
        </w:trPr>
        <w:tc>
          <w:tcPr>
            <w:tcW w:w="540" w:type="dxa"/>
            <w:vMerge/>
            <w:tcBorders>
              <w:bottom w:val="single" w:sz="4" w:space="0" w:color="auto"/>
            </w:tcBorders>
            <w:vAlign w:val="center"/>
          </w:tcPr>
          <w:p w14:paraId="43831C2F" w14:textId="77777777" w:rsidR="001E0CEE" w:rsidRPr="00C06F98" w:rsidRDefault="001E0CEE" w:rsidP="007759CD">
            <w:pPr>
              <w:jc w:val="both"/>
              <w:rPr>
                <w:rFonts w:ascii="GHEA Grapalat" w:hAnsi="GHEA Grapalat"/>
                <w:sz w:val="20"/>
                <w:szCs w:val="20"/>
                <w:lang w:val="hy-AM"/>
              </w:rPr>
            </w:pPr>
          </w:p>
        </w:tc>
        <w:tc>
          <w:tcPr>
            <w:tcW w:w="3685" w:type="dxa"/>
            <w:vMerge/>
            <w:tcBorders>
              <w:bottom w:val="single" w:sz="4" w:space="0" w:color="auto"/>
            </w:tcBorders>
          </w:tcPr>
          <w:p w14:paraId="17DD1AE2" w14:textId="77777777" w:rsidR="001E0CEE" w:rsidRPr="00C06F98" w:rsidRDefault="001E0CEE" w:rsidP="007759CD">
            <w:pPr>
              <w:rPr>
                <w:rFonts w:ascii="GHEA Grapalat" w:hAnsi="GHEA Grapalat"/>
                <w:sz w:val="20"/>
                <w:szCs w:val="20"/>
                <w:lang w:val="hy-AM"/>
              </w:rPr>
            </w:pPr>
          </w:p>
        </w:tc>
        <w:tc>
          <w:tcPr>
            <w:tcW w:w="4410" w:type="dxa"/>
            <w:tcBorders>
              <w:bottom w:val="single" w:sz="4" w:space="0" w:color="auto"/>
            </w:tcBorders>
            <w:vAlign w:val="center"/>
          </w:tcPr>
          <w:p w14:paraId="185D017B" w14:textId="77777777" w:rsidR="001E0CEE" w:rsidRPr="00C06F98" w:rsidRDefault="001E0CEE" w:rsidP="007759CD">
            <w:pPr>
              <w:jc w:val="center"/>
              <w:rPr>
                <w:rFonts w:ascii="GHEA Grapalat" w:hAnsi="GHEA Grapalat"/>
                <w:sz w:val="20"/>
                <w:szCs w:val="20"/>
                <w:lang w:val="hy-AM"/>
              </w:rPr>
            </w:pPr>
            <w:r w:rsidRPr="00C06F98">
              <w:rPr>
                <w:rFonts w:ascii="GHEA Grapalat" w:hAnsi="GHEA Grapalat" w:cs="Sylfaen"/>
                <w:sz w:val="20"/>
                <w:szCs w:val="20"/>
                <w:lang w:val="hy-AM"/>
              </w:rPr>
              <w:t>Սկիզբը</w:t>
            </w:r>
          </w:p>
        </w:tc>
        <w:tc>
          <w:tcPr>
            <w:tcW w:w="1990" w:type="dxa"/>
            <w:tcBorders>
              <w:bottom w:val="single" w:sz="4" w:space="0" w:color="auto"/>
            </w:tcBorders>
            <w:vAlign w:val="center"/>
          </w:tcPr>
          <w:p w14:paraId="430E9A0F" w14:textId="77777777" w:rsidR="001E0CEE" w:rsidRPr="00C06F98" w:rsidRDefault="001E0CEE" w:rsidP="007759CD">
            <w:pPr>
              <w:jc w:val="center"/>
              <w:rPr>
                <w:rFonts w:ascii="GHEA Grapalat" w:hAnsi="GHEA Grapalat"/>
                <w:sz w:val="20"/>
                <w:szCs w:val="20"/>
                <w:lang w:val="hy-AM"/>
              </w:rPr>
            </w:pPr>
            <w:r w:rsidRPr="00C06F98">
              <w:rPr>
                <w:rFonts w:ascii="GHEA Grapalat" w:hAnsi="GHEA Grapalat" w:cs="Sylfaen"/>
                <w:sz w:val="20"/>
                <w:szCs w:val="20"/>
                <w:lang w:val="hy-AM"/>
              </w:rPr>
              <w:t>Ավարտը</w:t>
            </w:r>
          </w:p>
        </w:tc>
      </w:tr>
      <w:tr w:rsidR="009D5900" w:rsidRPr="009C16E1" w14:paraId="57AD06E9" w14:textId="77777777" w:rsidTr="009D5900">
        <w:trPr>
          <w:trHeight w:val="586"/>
          <w:jc w:val="center"/>
        </w:trPr>
        <w:tc>
          <w:tcPr>
            <w:tcW w:w="540" w:type="dxa"/>
            <w:vAlign w:val="center"/>
          </w:tcPr>
          <w:p w14:paraId="016D27D1" w14:textId="77777777" w:rsidR="009D5900" w:rsidRPr="00C06F98" w:rsidRDefault="009D5900" w:rsidP="009D5900">
            <w:pPr>
              <w:jc w:val="center"/>
              <w:rPr>
                <w:rFonts w:ascii="GHEA Grapalat" w:hAnsi="GHEA Grapalat"/>
                <w:sz w:val="18"/>
                <w:szCs w:val="18"/>
                <w:lang w:val="hy-AM"/>
              </w:rPr>
            </w:pPr>
            <w:r w:rsidRPr="00C06F98">
              <w:rPr>
                <w:rFonts w:ascii="GHEA Grapalat" w:hAnsi="GHEA Grapalat"/>
                <w:sz w:val="18"/>
                <w:szCs w:val="18"/>
                <w:lang w:val="hy-AM"/>
              </w:rPr>
              <w:t>1</w:t>
            </w:r>
          </w:p>
        </w:tc>
        <w:tc>
          <w:tcPr>
            <w:tcW w:w="3685" w:type="dxa"/>
            <w:vAlign w:val="center"/>
          </w:tcPr>
          <w:p w14:paraId="539D3831" w14:textId="1C242BFE" w:rsidR="009D5900" w:rsidRPr="009E4078" w:rsidRDefault="009D5900" w:rsidP="009D5900">
            <w:pPr>
              <w:jc w:val="center"/>
              <w:rPr>
                <w:rFonts w:ascii="GHEA Grapalat" w:hAnsi="GHEA Grapalat"/>
                <w:iCs/>
                <w:sz w:val="20"/>
                <w:szCs w:val="20"/>
                <w:lang w:val="hy-AM"/>
              </w:rPr>
            </w:pPr>
            <w:r w:rsidRPr="009D5900">
              <w:rPr>
                <w:rFonts w:ascii="GHEA Grapalat" w:hAnsi="GHEA Grapalat" w:cs="Sylfaen"/>
                <w:iCs/>
                <w:sz w:val="20"/>
                <w:szCs w:val="20"/>
                <w:lang w:val="hy-AM"/>
              </w:rPr>
              <w:t>Երևան քաղաքի Էրեբունի վարչական շրջանի Արցախի պողոտա հ</w:t>
            </w:r>
            <w:r w:rsidRPr="009D5900">
              <w:rPr>
                <w:rFonts w:ascii="Microsoft JhengHei" w:eastAsia="Microsoft JhengHei" w:hAnsi="Microsoft JhengHei" w:cs="Microsoft JhengHei" w:hint="eastAsia"/>
                <w:iCs/>
                <w:sz w:val="20"/>
                <w:szCs w:val="20"/>
                <w:lang w:val="hy-AM"/>
              </w:rPr>
              <w:t>․</w:t>
            </w:r>
            <w:r w:rsidRPr="009D5900">
              <w:rPr>
                <w:rFonts w:ascii="GHEA Grapalat" w:hAnsi="GHEA Grapalat" w:cs="Sylfaen"/>
                <w:iCs/>
                <w:sz w:val="20"/>
                <w:szCs w:val="20"/>
                <w:lang w:val="hy-AM"/>
              </w:rPr>
              <w:t>6/1 շենքի դիմացի բակային տարածքի բարեկարգման աշխատանքներ</w:t>
            </w:r>
          </w:p>
        </w:tc>
        <w:tc>
          <w:tcPr>
            <w:tcW w:w="4410" w:type="dxa"/>
            <w:vAlign w:val="center"/>
          </w:tcPr>
          <w:p w14:paraId="5181A3A4" w14:textId="42A29FB5" w:rsidR="009D5900" w:rsidRPr="009E4078" w:rsidRDefault="009D5900" w:rsidP="009D5900">
            <w:pPr>
              <w:jc w:val="center"/>
              <w:rPr>
                <w:rFonts w:ascii="GHEA Grapalat" w:hAnsi="GHEA Grapalat"/>
                <w:iCs/>
                <w:sz w:val="20"/>
                <w:szCs w:val="20"/>
                <w:lang w:val="hy-AM"/>
              </w:rPr>
            </w:pPr>
            <w:r w:rsidRPr="009E4078">
              <w:rPr>
                <w:rFonts w:ascii="GHEA Grapalat" w:hAnsi="GHEA Grapalat"/>
                <w:iCs/>
                <w:sz w:val="20"/>
                <w:szCs w:val="20"/>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w:t>
            </w:r>
          </w:p>
        </w:tc>
        <w:tc>
          <w:tcPr>
            <w:tcW w:w="1990" w:type="dxa"/>
            <w:vAlign w:val="center"/>
          </w:tcPr>
          <w:p w14:paraId="756FA8D6" w14:textId="5AFC53FC" w:rsidR="009D5900" w:rsidRPr="009E4078" w:rsidRDefault="009D5900" w:rsidP="009D5900">
            <w:pPr>
              <w:jc w:val="center"/>
              <w:rPr>
                <w:rFonts w:ascii="GHEA Grapalat" w:hAnsi="GHEA Grapalat"/>
                <w:iCs/>
                <w:sz w:val="20"/>
                <w:szCs w:val="20"/>
                <w:lang w:val="hy-AM"/>
              </w:rPr>
            </w:pPr>
            <w:r w:rsidRPr="009E4078">
              <w:rPr>
                <w:rFonts w:ascii="GHEA Grapalat" w:hAnsi="GHEA Grapalat"/>
                <w:iCs/>
                <w:sz w:val="20"/>
                <w:szCs w:val="20"/>
                <w:lang w:val="hy-AM"/>
              </w:rPr>
              <w:t xml:space="preserve">մինչև </w:t>
            </w:r>
            <w:r>
              <w:rPr>
                <w:rFonts w:ascii="GHEA Grapalat" w:hAnsi="GHEA Grapalat"/>
                <w:iCs/>
                <w:sz w:val="20"/>
                <w:szCs w:val="20"/>
                <w:lang w:val="hy-AM"/>
              </w:rPr>
              <w:t>90-րդ օրացուցային օրը</w:t>
            </w:r>
            <w:r w:rsidRPr="009E4078">
              <w:rPr>
                <w:rFonts w:ascii="GHEA Grapalat" w:hAnsi="GHEA Grapalat"/>
                <w:iCs/>
                <w:sz w:val="20"/>
                <w:szCs w:val="20"/>
                <w:lang w:val="hy-AM"/>
              </w:rPr>
              <w:t xml:space="preserve"> ներառյալ</w:t>
            </w:r>
          </w:p>
        </w:tc>
      </w:tr>
      <w:tr w:rsidR="009D5900" w:rsidRPr="009C16E1" w14:paraId="22137BC4" w14:textId="77777777" w:rsidTr="009D5900">
        <w:trPr>
          <w:trHeight w:val="586"/>
          <w:jc w:val="center"/>
        </w:trPr>
        <w:tc>
          <w:tcPr>
            <w:tcW w:w="540" w:type="dxa"/>
            <w:vAlign w:val="center"/>
          </w:tcPr>
          <w:p w14:paraId="4B9419EB" w14:textId="227AFA11" w:rsidR="009D5900" w:rsidRPr="00C06F98" w:rsidRDefault="009D5900" w:rsidP="009D5900">
            <w:pPr>
              <w:jc w:val="center"/>
              <w:rPr>
                <w:rFonts w:ascii="GHEA Grapalat" w:hAnsi="GHEA Grapalat"/>
                <w:sz w:val="18"/>
                <w:szCs w:val="18"/>
                <w:lang w:val="hy-AM"/>
              </w:rPr>
            </w:pPr>
            <w:r>
              <w:rPr>
                <w:rFonts w:ascii="GHEA Grapalat" w:hAnsi="GHEA Grapalat"/>
                <w:sz w:val="18"/>
                <w:szCs w:val="18"/>
                <w:lang w:val="hy-AM"/>
              </w:rPr>
              <w:t>2</w:t>
            </w:r>
          </w:p>
        </w:tc>
        <w:tc>
          <w:tcPr>
            <w:tcW w:w="3685" w:type="dxa"/>
            <w:vAlign w:val="center"/>
          </w:tcPr>
          <w:p w14:paraId="0BB32C82" w14:textId="32B87961" w:rsidR="009D5900" w:rsidRDefault="009D5900" w:rsidP="009D5900">
            <w:pPr>
              <w:jc w:val="center"/>
              <w:rPr>
                <w:rFonts w:ascii="GHEA Grapalat" w:hAnsi="GHEA Grapalat"/>
                <w:iCs/>
                <w:sz w:val="20"/>
                <w:szCs w:val="20"/>
                <w:lang w:val="hy-AM"/>
              </w:rPr>
            </w:pPr>
            <w:r w:rsidRPr="009D5900">
              <w:rPr>
                <w:rFonts w:ascii="GHEA Grapalat" w:hAnsi="GHEA Grapalat" w:cs="Sylfaen"/>
                <w:iCs/>
                <w:sz w:val="20"/>
                <w:szCs w:val="20"/>
                <w:lang w:val="hy-AM"/>
              </w:rPr>
              <w:t>Երևան քաղաքի Էրեբունի վարչական շրջանի Խաղաղ Դոնի հ</w:t>
            </w:r>
            <w:r w:rsidRPr="009D5900">
              <w:rPr>
                <w:rFonts w:ascii="Microsoft JhengHei" w:eastAsia="Microsoft JhengHei" w:hAnsi="Microsoft JhengHei" w:cs="Microsoft JhengHei" w:hint="eastAsia"/>
                <w:iCs/>
                <w:sz w:val="20"/>
                <w:szCs w:val="20"/>
                <w:lang w:val="hy-AM"/>
              </w:rPr>
              <w:t>․</w:t>
            </w:r>
            <w:r w:rsidRPr="009D5900">
              <w:rPr>
                <w:rFonts w:ascii="GHEA Grapalat" w:hAnsi="GHEA Grapalat" w:cs="Sylfaen"/>
                <w:iCs/>
                <w:sz w:val="20"/>
                <w:szCs w:val="20"/>
                <w:lang w:val="hy-AM"/>
              </w:rPr>
              <w:t>5 շենքի  բակային տարածքի հիմնանորոգման աշխատանքներ</w:t>
            </w:r>
          </w:p>
        </w:tc>
        <w:tc>
          <w:tcPr>
            <w:tcW w:w="4410" w:type="dxa"/>
            <w:vAlign w:val="center"/>
          </w:tcPr>
          <w:p w14:paraId="73BF2C6C" w14:textId="17703C1F" w:rsidR="009D5900" w:rsidRPr="009E4078" w:rsidRDefault="009D5900" w:rsidP="009D5900">
            <w:pPr>
              <w:jc w:val="center"/>
              <w:rPr>
                <w:rFonts w:ascii="GHEA Grapalat" w:hAnsi="GHEA Grapalat"/>
                <w:iCs/>
                <w:sz w:val="20"/>
                <w:szCs w:val="20"/>
                <w:lang w:val="hy-AM"/>
              </w:rPr>
            </w:pPr>
            <w:r w:rsidRPr="009E4078">
              <w:rPr>
                <w:rFonts w:ascii="GHEA Grapalat" w:hAnsi="GHEA Grapalat"/>
                <w:iCs/>
                <w:sz w:val="20"/>
                <w:szCs w:val="20"/>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w:t>
            </w:r>
          </w:p>
        </w:tc>
        <w:tc>
          <w:tcPr>
            <w:tcW w:w="1990" w:type="dxa"/>
            <w:vAlign w:val="center"/>
          </w:tcPr>
          <w:p w14:paraId="08182A17" w14:textId="3B73A4B6" w:rsidR="009D5900" w:rsidRPr="009E4078" w:rsidRDefault="009D5900" w:rsidP="009D5900">
            <w:pPr>
              <w:jc w:val="center"/>
              <w:rPr>
                <w:rFonts w:ascii="GHEA Grapalat" w:hAnsi="GHEA Grapalat"/>
                <w:iCs/>
                <w:sz w:val="20"/>
                <w:szCs w:val="20"/>
                <w:lang w:val="hy-AM"/>
              </w:rPr>
            </w:pPr>
            <w:r w:rsidRPr="009E4078">
              <w:rPr>
                <w:rFonts w:ascii="GHEA Grapalat" w:hAnsi="GHEA Grapalat"/>
                <w:iCs/>
                <w:sz w:val="20"/>
                <w:szCs w:val="20"/>
                <w:lang w:val="hy-AM"/>
              </w:rPr>
              <w:t xml:space="preserve">մինչև </w:t>
            </w:r>
            <w:r>
              <w:rPr>
                <w:rFonts w:ascii="GHEA Grapalat" w:hAnsi="GHEA Grapalat"/>
                <w:iCs/>
                <w:sz w:val="20"/>
                <w:szCs w:val="20"/>
                <w:lang w:val="hy-AM"/>
              </w:rPr>
              <w:t>70-րդ օրացուցային օրը</w:t>
            </w:r>
            <w:r w:rsidRPr="009E4078">
              <w:rPr>
                <w:rFonts w:ascii="GHEA Grapalat" w:hAnsi="GHEA Grapalat"/>
                <w:iCs/>
                <w:sz w:val="20"/>
                <w:szCs w:val="20"/>
                <w:lang w:val="hy-AM"/>
              </w:rPr>
              <w:t xml:space="preserve"> ներառյալ</w:t>
            </w:r>
          </w:p>
        </w:tc>
      </w:tr>
      <w:tr w:rsidR="009D5900" w:rsidRPr="009C16E1" w14:paraId="7BBF046B" w14:textId="77777777" w:rsidTr="009D5900">
        <w:trPr>
          <w:trHeight w:val="586"/>
          <w:jc w:val="center"/>
        </w:trPr>
        <w:tc>
          <w:tcPr>
            <w:tcW w:w="540" w:type="dxa"/>
            <w:vAlign w:val="center"/>
          </w:tcPr>
          <w:p w14:paraId="0B9B0650" w14:textId="62D8322B" w:rsidR="009D5900" w:rsidRPr="00C06F98" w:rsidRDefault="009D5900" w:rsidP="009D5900">
            <w:pPr>
              <w:jc w:val="center"/>
              <w:rPr>
                <w:rFonts w:ascii="GHEA Grapalat" w:hAnsi="GHEA Grapalat"/>
                <w:sz w:val="18"/>
                <w:szCs w:val="18"/>
                <w:lang w:val="hy-AM"/>
              </w:rPr>
            </w:pPr>
            <w:r>
              <w:rPr>
                <w:rFonts w:ascii="GHEA Grapalat" w:hAnsi="GHEA Grapalat"/>
                <w:sz w:val="18"/>
                <w:szCs w:val="18"/>
                <w:lang w:val="hy-AM"/>
              </w:rPr>
              <w:t>3</w:t>
            </w:r>
          </w:p>
        </w:tc>
        <w:tc>
          <w:tcPr>
            <w:tcW w:w="3685" w:type="dxa"/>
            <w:vAlign w:val="center"/>
          </w:tcPr>
          <w:p w14:paraId="554DE522" w14:textId="6A154A5D" w:rsidR="009D5900" w:rsidRDefault="009D5900" w:rsidP="009D5900">
            <w:pPr>
              <w:jc w:val="center"/>
              <w:rPr>
                <w:rFonts w:ascii="GHEA Grapalat" w:hAnsi="GHEA Grapalat"/>
                <w:iCs/>
                <w:sz w:val="20"/>
                <w:szCs w:val="20"/>
                <w:lang w:val="hy-AM"/>
              </w:rPr>
            </w:pPr>
            <w:r w:rsidRPr="009D5900">
              <w:rPr>
                <w:rFonts w:ascii="GHEA Grapalat" w:hAnsi="GHEA Grapalat" w:cs="Sylfaen"/>
                <w:iCs/>
                <w:sz w:val="20"/>
                <w:szCs w:val="20"/>
                <w:lang w:val="hy-AM"/>
              </w:rPr>
              <w:t>Երևան քաղաքի Էրեբունի վարչական շրջանի Խաղաղ Դոնի հ</w:t>
            </w:r>
            <w:r w:rsidRPr="009D5900">
              <w:rPr>
                <w:rFonts w:ascii="Microsoft JhengHei" w:eastAsia="Microsoft JhengHei" w:hAnsi="Microsoft JhengHei" w:cs="Microsoft JhengHei" w:hint="eastAsia"/>
                <w:iCs/>
                <w:sz w:val="20"/>
                <w:szCs w:val="20"/>
                <w:lang w:val="hy-AM"/>
              </w:rPr>
              <w:t>․</w:t>
            </w:r>
            <w:r w:rsidRPr="009D5900">
              <w:rPr>
                <w:rFonts w:ascii="GHEA Grapalat" w:hAnsi="GHEA Grapalat" w:cs="Sylfaen"/>
                <w:iCs/>
                <w:sz w:val="20"/>
                <w:szCs w:val="20"/>
                <w:lang w:val="hy-AM"/>
              </w:rPr>
              <w:t>27 շենքի շուրջ տարածքի հիմնանորոգման աշխատանքներ</w:t>
            </w:r>
          </w:p>
        </w:tc>
        <w:tc>
          <w:tcPr>
            <w:tcW w:w="4410" w:type="dxa"/>
            <w:vAlign w:val="center"/>
          </w:tcPr>
          <w:p w14:paraId="285C25ED" w14:textId="4615E434" w:rsidR="009D5900" w:rsidRPr="009E4078" w:rsidRDefault="009D5900" w:rsidP="009D5900">
            <w:pPr>
              <w:jc w:val="center"/>
              <w:rPr>
                <w:rFonts w:ascii="GHEA Grapalat" w:hAnsi="GHEA Grapalat"/>
                <w:iCs/>
                <w:sz w:val="20"/>
                <w:szCs w:val="20"/>
                <w:lang w:val="hy-AM"/>
              </w:rPr>
            </w:pPr>
            <w:r w:rsidRPr="009E4078">
              <w:rPr>
                <w:rFonts w:ascii="GHEA Grapalat" w:hAnsi="GHEA Grapalat"/>
                <w:iCs/>
                <w:sz w:val="20"/>
                <w:szCs w:val="20"/>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w:t>
            </w:r>
          </w:p>
        </w:tc>
        <w:tc>
          <w:tcPr>
            <w:tcW w:w="1990" w:type="dxa"/>
            <w:vAlign w:val="center"/>
          </w:tcPr>
          <w:p w14:paraId="7227CBB6" w14:textId="56957445" w:rsidR="009D5900" w:rsidRPr="009E4078" w:rsidRDefault="009D5900" w:rsidP="009D5900">
            <w:pPr>
              <w:jc w:val="center"/>
              <w:rPr>
                <w:rFonts w:ascii="GHEA Grapalat" w:hAnsi="GHEA Grapalat"/>
                <w:iCs/>
                <w:sz w:val="20"/>
                <w:szCs w:val="20"/>
                <w:lang w:val="hy-AM"/>
              </w:rPr>
            </w:pPr>
            <w:r w:rsidRPr="009E4078">
              <w:rPr>
                <w:rFonts w:ascii="GHEA Grapalat" w:hAnsi="GHEA Grapalat"/>
                <w:iCs/>
                <w:sz w:val="20"/>
                <w:szCs w:val="20"/>
                <w:lang w:val="hy-AM"/>
              </w:rPr>
              <w:t xml:space="preserve">մինչև </w:t>
            </w:r>
            <w:r>
              <w:rPr>
                <w:rFonts w:ascii="GHEA Grapalat" w:hAnsi="GHEA Grapalat"/>
                <w:iCs/>
                <w:sz w:val="20"/>
                <w:szCs w:val="20"/>
                <w:lang w:val="hy-AM"/>
              </w:rPr>
              <w:t>60-րդ օրացուցային օրը</w:t>
            </w:r>
            <w:r w:rsidRPr="009E4078">
              <w:rPr>
                <w:rFonts w:ascii="GHEA Grapalat" w:hAnsi="GHEA Grapalat"/>
                <w:iCs/>
                <w:sz w:val="20"/>
                <w:szCs w:val="20"/>
                <w:lang w:val="hy-AM"/>
              </w:rPr>
              <w:t xml:space="preserve"> ներառյալ</w:t>
            </w:r>
          </w:p>
        </w:tc>
      </w:tr>
      <w:tr w:rsidR="009D5900" w:rsidRPr="009C16E1" w14:paraId="4C21D7DC" w14:textId="77777777" w:rsidTr="009D5900">
        <w:trPr>
          <w:trHeight w:val="586"/>
          <w:jc w:val="center"/>
        </w:trPr>
        <w:tc>
          <w:tcPr>
            <w:tcW w:w="540" w:type="dxa"/>
            <w:vAlign w:val="center"/>
          </w:tcPr>
          <w:p w14:paraId="49FFDE6E" w14:textId="1B098D37" w:rsidR="009D5900" w:rsidRPr="00C06F98" w:rsidRDefault="009D5900" w:rsidP="009D5900">
            <w:pPr>
              <w:jc w:val="center"/>
              <w:rPr>
                <w:rFonts w:ascii="GHEA Grapalat" w:hAnsi="GHEA Grapalat"/>
                <w:sz w:val="18"/>
                <w:szCs w:val="18"/>
                <w:lang w:val="hy-AM"/>
              </w:rPr>
            </w:pPr>
            <w:r>
              <w:rPr>
                <w:rFonts w:ascii="GHEA Grapalat" w:hAnsi="GHEA Grapalat"/>
                <w:sz w:val="18"/>
                <w:szCs w:val="18"/>
                <w:lang w:val="hy-AM"/>
              </w:rPr>
              <w:t>4</w:t>
            </w:r>
          </w:p>
        </w:tc>
        <w:tc>
          <w:tcPr>
            <w:tcW w:w="3685" w:type="dxa"/>
            <w:vAlign w:val="center"/>
          </w:tcPr>
          <w:p w14:paraId="7804F953" w14:textId="4DD2C09B" w:rsidR="009D5900" w:rsidRDefault="009D5900" w:rsidP="009D5900">
            <w:pPr>
              <w:jc w:val="center"/>
              <w:rPr>
                <w:rFonts w:ascii="GHEA Grapalat" w:hAnsi="GHEA Grapalat"/>
                <w:iCs/>
                <w:sz w:val="20"/>
                <w:szCs w:val="20"/>
                <w:lang w:val="hy-AM"/>
              </w:rPr>
            </w:pPr>
            <w:r w:rsidRPr="009D5900">
              <w:rPr>
                <w:rFonts w:ascii="GHEA Grapalat" w:hAnsi="GHEA Grapalat" w:cs="Sylfaen"/>
                <w:iCs/>
                <w:sz w:val="20"/>
                <w:szCs w:val="20"/>
                <w:lang w:val="hy-AM"/>
              </w:rPr>
              <w:t>Երևան քաղաքի Էրեբունի վարչական շրջանի Ավանեսովի փողոցի հ</w:t>
            </w:r>
            <w:r w:rsidRPr="009D5900">
              <w:rPr>
                <w:rFonts w:ascii="Microsoft JhengHei" w:eastAsia="Microsoft JhengHei" w:hAnsi="Microsoft JhengHei" w:cs="Microsoft JhengHei" w:hint="eastAsia"/>
                <w:iCs/>
                <w:sz w:val="20"/>
                <w:szCs w:val="20"/>
                <w:lang w:val="hy-AM"/>
              </w:rPr>
              <w:t>․</w:t>
            </w:r>
            <w:r w:rsidRPr="009D5900">
              <w:rPr>
                <w:rFonts w:ascii="GHEA Grapalat" w:hAnsi="GHEA Grapalat" w:cs="Sylfaen"/>
                <w:iCs/>
                <w:sz w:val="20"/>
                <w:szCs w:val="20"/>
                <w:lang w:val="hy-AM"/>
              </w:rPr>
              <w:t>2/1 շենքի դիմացի բակային տարածքի բարեկարգման աշխատանքներ</w:t>
            </w:r>
          </w:p>
        </w:tc>
        <w:tc>
          <w:tcPr>
            <w:tcW w:w="4410" w:type="dxa"/>
            <w:vAlign w:val="center"/>
          </w:tcPr>
          <w:p w14:paraId="71DDDD69" w14:textId="5FB477AE" w:rsidR="009D5900" w:rsidRPr="009E4078" w:rsidRDefault="009D5900" w:rsidP="009D5900">
            <w:pPr>
              <w:jc w:val="center"/>
              <w:rPr>
                <w:rFonts w:ascii="GHEA Grapalat" w:hAnsi="GHEA Grapalat"/>
                <w:iCs/>
                <w:sz w:val="20"/>
                <w:szCs w:val="20"/>
                <w:lang w:val="hy-AM"/>
              </w:rPr>
            </w:pPr>
            <w:r w:rsidRPr="009E4078">
              <w:rPr>
                <w:rFonts w:ascii="GHEA Grapalat" w:hAnsi="GHEA Grapalat"/>
                <w:iCs/>
                <w:sz w:val="20"/>
                <w:szCs w:val="20"/>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w:t>
            </w:r>
          </w:p>
        </w:tc>
        <w:tc>
          <w:tcPr>
            <w:tcW w:w="1990" w:type="dxa"/>
            <w:vAlign w:val="center"/>
          </w:tcPr>
          <w:p w14:paraId="6783F383" w14:textId="02823F3B" w:rsidR="009D5900" w:rsidRPr="009E4078" w:rsidRDefault="009D5900" w:rsidP="009D5900">
            <w:pPr>
              <w:jc w:val="center"/>
              <w:rPr>
                <w:rFonts w:ascii="GHEA Grapalat" w:hAnsi="GHEA Grapalat"/>
                <w:iCs/>
                <w:sz w:val="20"/>
                <w:szCs w:val="20"/>
                <w:lang w:val="hy-AM"/>
              </w:rPr>
            </w:pPr>
            <w:r w:rsidRPr="009E4078">
              <w:rPr>
                <w:rFonts w:ascii="GHEA Grapalat" w:hAnsi="GHEA Grapalat"/>
                <w:iCs/>
                <w:sz w:val="20"/>
                <w:szCs w:val="20"/>
                <w:lang w:val="hy-AM"/>
              </w:rPr>
              <w:t xml:space="preserve">մինչև </w:t>
            </w:r>
            <w:r>
              <w:rPr>
                <w:rFonts w:ascii="GHEA Grapalat" w:hAnsi="GHEA Grapalat"/>
                <w:iCs/>
                <w:sz w:val="20"/>
                <w:szCs w:val="20"/>
                <w:lang w:val="hy-AM"/>
              </w:rPr>
              <w:t>60-րդ օրացուցային օրը</w:t>
            </w:r>
            <w:r w:rsidRPr="009E4078">
              <w:rPr>
                <w:rFonts w:ascii="GHEA Grapalat" w:hAnsi="GHEA Grapalat"/>
                <w:iCs/>
                <w:sz w:val="20"/>
                <w:szCs w:val="20"/>
                <w:lang w:val="hy-AM"/>
              </w:rPr>
              <w:t xml:space="preserve"> ներառյալ</w:t>
            </w:r>
          </w:p>
        </w:tc>
      </w:tr>
      <w:tr w:rsidR="009D5900" w:rsidRPr="009C16E1" w14:paraId="31A08A2B" w14:textId="77777777" w:rsidTr="009D5900">
        <w:trPr>
          <w:trHeight w:val="586"/>
          <w:jc w:val="center"/>
        </w:trPr>
        <w:tc>
          <w:tcPr>
            <w:tcW w:w="540" w:type="dxa"/>
            <w:vAlign w:val="center"/>
          </w:tcPr>
          <w:p w14:paraId="1A6E3BD4" w14:textId="587B388B" w:rsidR="009D5900" w:rsidRPr="00C06F98" w:rsidRDefault="009D5900" w:rsidP="009D5900">
            <w:pPr>
              <w:jc w:val="center"/>
              <w:rPr>
                <w:rFonts w:ascii="GHEA Grapalat" w:hAnsi="GHEA Grapalat"/>
                <w:sz w:val="18"/>
                <w:szCs w:val="18"/>
                <w:lang w:val="hy-AM"/>
              </w:rPr>
            </w:pPr>
            <w:r>
              <w:rPr>
                <w:rFonts w:ascii="GHEA Grapalat" w:hAnsi="GHEA Grapalat"/>
                <w:sz w:val="18"/>
                <w:szCs w:val="18"/>
                <w:lang w:val="hy-AM"/>
              </w:rPr>
              <w:t>5</w:t>
            </w:r>
          </w:p>
        </w:tc>
        <w:tc>
          <w:tcPr>
            <w:tcW w:w="3685" w:type="dxa"/>
            <w:vAlign w:val="center"/>
          </w:tcPr>
          <w:p w14:paraId="11F9E4F2" w14:textId="2933C696" w:rsidR="009D5900" w:rsidRDefault="009D5900" w:rsidP="009D5900">
            <w:pPr>
              <w:jc w:val="center"/>
              <w:rPr>
                <w:rFonts w:ascii="GHEA Grapalat" w:hAnsi="GHEA Grapalat"/>
                <w:iCs/>
                <w:sz w:val="20"/>
                <w:szCs w:val="20"/>
                <w:lang w:val="hy-AM"/>
              </w:rPr>
            </w:pPr>
            <w:r w:rsidRPr="009D5900">
              <w:rPr>
                <w:rFonts w:ascii="GHEA Grapalat" w:hAnsi="GHEA Grapalat" w:cs="Sylfaen"/>
                <w:iCs/>
                <w:sz w:val="20"/>
                <w:szCs w:val="20"/>
                <w:lang w:val="hy-AM"/>
              </w:rPr>
              <w:t>Երևան քաղաքի Էրեբունի վարչական շրջանի Խաղաղ Դոնի 35 շենքի բակային տարածքի հիմնանորոգման աշխատանքներ</w:t>
            </w:r>
          </w:p>
        </w:tc>
        <w:tc>
          <w:tcPr>
            <w:tcW w:w="4410" w:type="dxa"/>
            <w:vAlign w:val="center"/>
          </w:tcPr>
          <w:p w14:paraId="3AD0E2D8" w14:textId="2F550335" w:rsidR="009D5900" w:rsidRPr="009E4078" w:rsidRDefault="009D5900" w:rsidP="009D5900">
            <w:pPr>
              <w:jc w:val="center"/>
              <w:rPr>
                <w:rFonts w:ascii="GHEA Grapalat" w:hAnsi="GHEA Grapalat"/>
                <w:iCs/>
                <w:sz w:val="20"/>
                <w:szCs w:val="20"/>
                <w:lang w:val="hy-AM"/>
              </w:rPr>
            </w:pPr>
            <w:r w:rsidRPr="009E4078">
              <w:rPr>
                <w:rFonts w:ascii="GHEA Grapalat" w:hAnsi="GHEA Grapalat"/>
                <w:iCs/>
                <w:sz w:val="20"/>
                <w:szCs w:val="20"/>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w:t>
            </w:r>
          </w:p>
        </w:tc>
        <w:tc>
          <w:tcPr>
            <w:tcW w:w="1990" w:type="dxa"/>
            <w:vAlign w:val="center"/>
          </w:tcPr>
          <w:p w14:paraId="7A9B4485" w14:textId="6F3320AC" w:rsidR="009D5900" w:rsidRPr="009E4078" w:rsidRDefault="009D5900" w:rsidP="009D5900">
            <w:pPr>
              <w:jc w:val="center"/>
              <w:rPr>
                <w:rFonts w:ascii="GHEA Grapalat" w:hAnsi="GHEA Grapalat"/>
                <w:iCs/>
                <w:sz w:val="20"/>
                <w:szCs w:val="20"/>
                <w:lang w:val="hy-AM"/>
              </w:rPr>
            </w:pPr>
            <w:r w:rsidRPr="009E4078">
              <w:rPr>
                <w:rFonts w:ascii="GHEA Grapalat" w:hAnsi="GHEA Grapalat"/>
                <w:iCs/>
                <w:sz w:val="20"/>
                <w:szCs w:val="20"/>
                <w:lang w:val="hy-AM"/>
              </w:rPr>
              <w:t xml:space="preserve">մինչև </w:t>
            </w:r>
            <w:r>
              <w:rPr>
                <w:rFonts w:ascii="GHEA Grapalat" w:hAnsi="GHEA Grapalat"/>
                <w:iCs/>
                <w:sz w:val="20"/>
                <w:szCs w:val="20"/>
                <w:lang w:val="hy-AM"/>
              </w:rPr>
              <w:t>60-րդ օրացուցային օրը</w:t>
            </w:r>
            <w:r w:rsidRPr="009E4078">
              <w:rPr>
                <w:rFonts w:ascii="GHEA Grapalat" w:hAnsi="GHEA Grapalat"/>
                <w:iCs/>
                <w:sz w:val="20"/>
                <w:szCs w:val="20"/>
                <w:lang w:val="hy-AM"/>
              </w:rPr>
              <w:t xml:space="preserve"> ներառյալ</w:t>
            </w:r>
          </w:p>
        </w:tc>
      </w:tr>
      <w:tr w:rsidR="009D5900" w:rsidRPr="009C16E1" w14:paraId="6E1B2583" w14:textId="77777777" w:rsidTr="004D2299">
        <w:trPr>
          <w:trHeight w:val="586"/>
          <w:jc w:val="center"/>
        </w:trPr>
        <w:tc>
          <w:tcPr>
            <w:tcW w:w="540" w:type="dxa"/>
            <w:tcBorders>
              <w:bottom w:val="single" w:sz="4" w:space="0" w:color="auto"/>
            </w:tcBorders>
            <w:vAlign w:val="center"/>
          </w:tcPr>
          <w:p w14:paraId="01CDA810" w14:textId="0A3503DE" w:rsidR="009D5900" w:rsidRPr="00C06F98" w:rsidRDefault="009D5900" w:rsidP="009D5900">
            <w:pPr>
              <w:jc w:val="center"/>
              <w:rPr>
                <w:rFonts w:ascii="GHEA Grapalat" w:hAnsi="GHEA Grapalat"/>
                <w:sz w:val="18"/>
                <w:szCs w:val="18"/>
                <w:lang w:val="hy-AM"/>
              </w:rPr>
            </w:pPr>
            <w:r>
              <w:rPr>
                <w:rFonts w:ascii="GHEA Grapalat" w:hAnsi="GHEA Grapalat"/>
                <w:sz w:val="18"/>
                <w:szCs w:val="18"/>
                <w:lang w:val="hy-AM"/>
              </w:rPr>
              <w:t>6</w:t>
            </w:r>
          </w:p>
        </w:tc>
        <w:tc>
          <w:tcPr>
            <w:tcW w:w="3685" w:type="dxa"/>
            <w:tcBorders>
              <w:bottom w:val="single" w:sz="4" w:space="0" w:color="auto"/>
            </w:tcBorders>
            <w:vAlign w:val="center"/>
          </w:tcPr>
          <w:p w14:paraId="49B52B54" w14:textId="42563EE2" w:rsidR="009D5900" w:rsidRDefault="009D5900" w:rsidP="009D5900">
            <w:pPr>
              <w:jc w:val="center"/>
              <w:rPr>
                <w:rFonts w:ascii="GHEA Grapalat" w:hAnsi="GHEA Grapalat"/>
                <w:iCs/>
                <w:sz w:val="20"/>
                <w:szCs w:val="20"/>
                <w:lang w:val="hy-AM"/>
              </w:rPr>
            </w:pPr>
            <w:r w:rsidRPr="009D5900">
              <w:rPr>
                <w:rFonts w:ascii="GHEA Grapalat" w:hAnsi="GHEA Grapalat" w:cs="Sylfaen"/>
                <w:iCs/>
                <w:sz w:val="20"/>
                <w:szCs w:val="20"/>
                <w:lang w:val="hy-AM"/>
              </w:rPr>
              <w:t>Երևան քաղաքի Էրեբունի վարչական շրջանի Վարդաշեն 12-րդ փողոց 30/4 հասցեին հարակից բակային տարածքի հիմնանորոգման աշխատանքներ</w:t>
            </w:r>
          </w:p>
        </w:tc>
        <w:tc>
          <w:tcPr>
            <w:tcW w:w="4410" w:type="dxa"/>
            <w:tcBorders>
              <w:bottom w:val="single" w:sz="4" w:space="0" w:color="auto"/>
            </w:tcBorders>
            <w:vAlign w:val="center"/>
          </w:tcPr>
          <w:p w14:paraId="464C143A" w14:textId="37A53193" w:rsidR="009D5900" w:rsidRPr="009E4078" w:rsidRDefault="009D5900" w:rsidP="009D5900">
            <w:pPr>
              <w:jc w:val="center"/>
              <w:rPr>
                <w:rFonts w:ascii="GHEA Grapalat" w:hAnsi="GHEA Grapalat"/>
                <w:iCs/>
                <w:sz w:val="20"/>
                <w:szCs w:val="20"/>
                <w:lang w:val="hy-AM"/>
              </w:rPr>
            </w:pPr>
            <w:r w:rsidRPr="009E4078">
              <w:rPr>
                <w:rFonts w:ascii="GHEA Grapalat" w:hAnsi="GHEA Grapalat"/>
                <w:iCs/>
                <w:sz w:val="20"/>
                <w:szCs w:val="20"/>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w:t>
            </w:r>
          </w:p>
        </w:tc>
        <w:tc>
          <w:tcPr>
            <w:tcW w:w="1990" w:type="dxa"/>
            <w:tcBorders>
              <w:bottom w:val="single" w:sz="4" w:space="0" w:color="auto"/>
            </w:tcBorders>
            <w:vAlign w:val="center"/>
          </w:tcPr>
          <w:p w14:paraId="6FB0D653" w14:textId="58345AF4" w:rsidR="009D5900" w:rsidRPr="009E4078" w:rsidRDefault="009D5900" w:rsidP="009D5900">
            <w:pPr>
              <w:jc w:val="center"/>
              <w:rPr>
                <w:rFonts w:ascii="GHEA Grapalat" w:hAnsi="GHEA Grapalat"/>
                <w:iCs/>
                <w:sz w:val="20"/>
                <w:szCs w:val="20"/>
                <w:lang w:val="hy-AM"/>
              </w:rPr>
            </w:pPr>
            <w:r w:rsidRPr="009E4078">
              <w:rPr>
                <w:rFonts w:ascii="GHEA Grapalat" w:hAnsi="GHEA Grapalat"/>
                <w:iCs/>
                <w:sz w:val="20"/>
                <w:szCs w:val="20"/>
                <w:lang w:val="hy-AM"/>
              </w:rPr>
              <w:t xml:space="preserve">մինչև </w:t>
            </w:r>
            <w:r>
              <w:rPr>
                <w:rFonts w:ascii="GHEA Grapalat" w:hAnsi="GHEA Grapalat"/>
                <w:iCs/>
                <w:sz w:val="20"/>
                <w:szCs w:val="20"/>
                <w:lang w:val="hy-AM"/>
              </w:rPr>
              <w:t>50-րդ օրացուցային օրը</w:t>
            </w:r>
            <w:r w:rsidRPr="009E4078">
              <w:rPr>
                <w:rFonts w:ascii="GHEA Grapalat" w:hAnsi="GHEA Grapalat"/>
                <w:iCs/>
                <w:sz w:val="20"/>
                <w:szCs w:val="20"/>
                <w:lang w:val="hy-AM"/>
              </w:rPr>
              <w:t xml:space="preserve"> ներառյալ</w:t>
            </w:r>
          </w:p>
        </w:tc>
      </w:tr>
    </w:tbl>
    <w:p w14:paraId="6D51272D" w14:textId="77777777" w:rsidR="001E0CEE" w:rsidRPr="00C06F98" w:rsidRDefault="001E0CEE" w:rsidP="001E0CEE">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1E0CEE" w:rsidRPr="00C06F98" w14:paraId="1AC94D97" w14:textId="77777777" w:rsidTr="007759CD">
        <w:trPr>
          <w:jc w:val="center"/>
        </w:trPr>
        <w:tc>
          <w:tcPr>
            <w:tcW w:w="4536" w:type="dxa"/>
          </w:tcPr>
          <w:p w14:paraId="32AC29F2" w14:textId="77777777" w:rsidR="001E0CEE" w:rsidRPr="00C06F98" w:rsidRDefault="001E0CEE" w:rsidP="007759CD">
            <w:pPr>
              <w:spacing w:line="360" w:lineRule="auto"/>
              <w:jc w:val="center"/>
              <w:rPr>
                <w:rFonts w:ascii="GHEA Grapalat" w:hAnsi="GHEA Grapalat" w:cs="Sylfaen"/>
                <w:b/>
                <w:bCs/>
                <w:lang w:val="hy-AM"/>
              </w:rPr>
            </w:pPr>
            <w:r w:rsidRPr="00C06F98">
              <w:rPr>
                <w:rFonts w:ascii="GHEA Grapalat" w:hAnsi="GHEA Grapalat" w:cs="Sylfaen"/>
                <w:b/>
                <w:bCs/>
                <w:lang w:val="hy-AM"/>
              </w:rPr>
              <w:t>ՊԱՏՎԻՐԱՏՈՒ</w:t>
            </w:r>
          </w:p>
          <w:p w14:paraId="3E39B4E2" w14:textId="77777777" w:rsidR="001E0CEE" w:rsidRPr="00C06F98" w:rsidRDefault="001E0CEE" w:rsidP="007759CD">
            <w:pPr>
              <w:rPr>
                <w:rFonts w:ascii="GHEA Grapalat" w:hAnsi="GHEA Grapalat"/>
                <w:lang w:val="hy-AM"/>
              </w:rPr>
            </w:pPr>
          </w:p>
          <w:p w14:paraId="46DD2202" w14:textId="77777777" w:rsidR="001E0CEE" w:rsidRPr="00C06F98" w:rsidRDefault="001E0CEE" w:rsidP="007759CD">
            <w:pPr>
              <w:jc w:val="center"/>
              <w:rPr>
                <w:rFonts w:ascii="GHEA Grapalat" w:hAnsi="GHEA Grapalat"/>
                <w:lang w:val="hy-AM"/>
              </w:rPr>
            </w:pPr>
            <w:r w:rsidRPr="00C06F98">
              <w:rPr>
                <w:rFonts w:ascii="GHEA Grapalat" w:hAnsi="GHEA Grapalat"/>
                <w:lang w:val="hy-AM"/>
              </w:rPr>
              <w:t>---------------------------------</w:t>
            </w:r>
          </w:p>
          <w:p w14:paraId="2C6E93C0" w14:textId="77777777" w:rsidR="001E0CEE" w:rsidRPr="00C06F98" w:rsidRDefault="001E0CEE" w:rsidP="007759CD">
            <w:pPr>
              <w:jc w:val="center"/>
              <w:rPr>
                <w:rFonts w:ascii="GHEA Grapalat" w:hAnsi="GHEA Grapalat"/>
                <w:sz w:val="18"/>
                <w:szCs w:val="18"/>
                <w:lang w:val="hy-AM"/>
              </w:rPr>
            </w:pPr>
            <w:r w:rsidRPr="00C06F98">
              <w:rPr>
                <w:rFonts w:ascii="GHEA Grapalat" w:hAnsi="GHEA Grapalat"/>
                <w:sz w:val="18"/>
                <w:szCs w:val="18"/>
                <w:lang w:val="hy-AM"/>
              </w:rPr>
              <w:t>/</w:t>
            </w:r>
            <w:r w:rsidRPr="00C06F98">
              <w:rPr>
                <w:rFonts w:ascii="GHEA Grapalat" w:hAnsi="GHEA Grapalat" w:cs="Sylfaen"/>
                <w:sz w:val="18"/>
                <w:szCs w:val="18"/>
                <w:lang w:val="hy-AM"/>
              </w:rPr>
              <w:t>ստորագրություն</w:t>
            </w:r>
            <w:r w:rsidRPr="00C06F98">
              <w:rPr>
                <w:rFonts w:ascii="GHEA Grapalat" w:hAnsi="GHEA Grapalat"/>
                <w:sz w:val="18"/>
                <w:szCs w:val="18"/>
                <w:lang w:val="hy-AM"/>
              </w:rPr>
              <w:t>/</w:t>
            </w:r>
          </w:p>
          <w:p w14:paraId="2926EB3E" w14:textId="77777777" w:rsidR="001E0CEE" w:rsidRPr="00C06F98" w:rsidRDefault="001E0CEE" w:rsidP="007759CD">
            <w:pPr>
              <w:jc w:val="center"/>
              <w:rPr>
                <w:rFonts w:ascii="GHEA Grapalat" w:hAnsi="GHEA Grapalat"/>
                <w:sz w:val="18"/>
                <w:szCs w:val="18"/>
                <w:lang w:val="hy-AM"/>
              </w:rPr>
            </w:pPr>
            <w:r w:rsidRPr="00C06F98">
              <w:rPr>
                <w:rFonts w:ascii="GHEA Grapalat" w:hAnsi="GHEA Grapalat" w:cs="Sylfaen"/>
                <w:sz w:val="18"/>
                <w:szCs w:val="18"/>
                <w:lang w:val="hy-AM"/>
              </w:rPr>
              <w:t>Կ</w:t>
            </w:r>
            <w:r w:rsidRPr="00C06F98">
              <w:rPr>
                <w:rFonts w:ascii="GHEA Grapalat" w:hAnsi="GHEA Grapalat"/>
                <w:sz w:val="18"/>
                <w:szCs w:val="18"/>
                <w:lang w:val="hy-AM"/>
              </w:rPr>
              <w:t>.</w:t>
            </w:r>
            <w:r w:rsidRPr="00C06F98">
              <w:rPr>
                <w:rFonts w:ascii="GHEA Grapalat" w:hAnsi="GHEA Grapalat" w:cs="Sylfaen"/>
                <w:sz w:val="18"/>
                <w:szCs w:val="18"/>
                <w:lang w:val="hy-AM"/>
              </w:rPr>
              <w:t>Տ</w:t>
            </w:r>
          </w:p>
        </w:tc>
        <w:tc>
          <w:tcPr>
            <w:tcW w:w="760" w:type="dxa"/>
          </w:tcPr>
          <w:p w14:paraId="551B6FBB" w14:textId="77777777" w:rsidR="001E0CEE" w:rsidRPr="00C06F98" w:rsidRDefault="001E0CEE" w:rsidP="007759CD">
            <w:pPr>
              <w:spacing w:line="360" w:lineRule="auto"/>
              <w:jc w:val="center"/>
              <w:rPr>
                <w:rFonts w:ascii="GHEA Grapalat" w:hAnsi="GHEA Grapalat"/>
                <w:lang w:val="hy-AM"/>
              </w:rPr>
            </w:pPr>
          </w:p>
        </w:tc>
        <w:tc>
          <w:tcPr>
            <w:tcW w:w="4343" w:type="dxa"/>
          </w:tcPr>
          <w:p w14:paraId="189A3A58" w14:textId="77777777" w:rsidR="001E0CEE" w:rsidRPr="00C06F98" w:rsidRDefault="001E0CEE" w:rsidP="007759CD">
            <w:pPr>
              <w:spacing w:line="360" w:lineRule="auto"/>
              <w:jc w:val="center"/>
              <w:rPr>
                <w:rFonts w:ascii="GHEA Grapalat" w:hAnsi="GHEA Grapalat" w:cs="Sylfaen"/>
                <w:b/>
                <w:bCs/>
                <w:lang w:val="hy-AM"/>
              </w:rPr>
            </w:pPr>
            <w:r w:rsidRPr="00C06F98">
              <w:rPr>
                <w:rFonts w:ascii="GHEA Grapalat" w:hAnsi="GHEA Grapalat" w:cs="Sylfaen"/>
                <w:b/>
                <w:bCs/>
                <w:lang w:val="hy-AM"/>
              </w:rPr>
              <w:t>ԿԱՊԱԼԱՌՈՒ</w:t>
            </w:r>
          </w:p>
          <w:p w14:paraId="3FE45F4B" w14:textId="77777777" w:rsidR="001E0CEE" w:rsidRPr="00C06F98" w:rsidRDefault="001E0CEE" w:rsidP="007759CD">
            <w:pPr>
              <w:jc w:val="center"/>
              <w:rPr>
                <w:rFonts w:ascii="GHEA Grapalat" w:hAnsi="GHEA Grapalat"/>
                <w:lang w:val="hy-AM"/>
              </w:rPr>
            </w:pPr>
          </w:p>
          <w:p w14:paraId="37288E19" w14:textId="77777777" w:rsidR="001E0CEE" w:rsidRPr="00C06F98" w:rsidRDefault="001E0CEE" w:rsidP="007759CD">
            <w:pPr>
              <w:jc w:val="center"/>
              <w:rPr>
                <w:rFonts w:ascii="GHEA Grapalat" w:hAnsi="GHEA Grapalat"/>
                <w:lang w:val="hy-AM"/>
              </w:rPr>
            </w:pPr>
            <w:r w:rsidRPr="00C06F98">
              <w:rPr>
                <w:rFonts w:ascii="GHEA Grapalat" w:hAnsi="GHEA Grapalat"/>
                <w:lang w:val="hy-AM"/>
              </w:rPr>
              <w:t>---------------------------------</w:t>
            </w:r>
          </w:p>
          <w:p w14:paraId="29E0245C" w14:textId="77777777" w:rsidR="001E0CEE" w:rsidRPr="00C06F98" w:rsidRDefault="001E0CEE" w:rsidP="007759CD">
            <w:pPr>
              <w:jc w:val="center"/>
              <w:rPr>
                <w:rFonts w:ascii="GHEA Grapalat" w:hAnsi="GHEA Grapalat"/>
                <w:sz w:val="18"/>
                <w:szCs w:val="18"/>
                <w:lang w:val="hy-AM"/>
              </w:rPr>
            </w:pPr>
            <w:r w:rsidRPr="00C06F98">
              <w:rPr>
                <w:rFonts w:ascii="GHEA Grapalat" w:hAnsi="GHEA Grapalat"/>
                <w:sz w:val="18"/>
                <w:szCs w:val="18"/>
                <w:lang w:val="hy-AM"/>
              </w:rPr>
              <w:t>/</w:t>
            </w:r>
            <w:r w:rsidRPr="00C06F98">
              <w:rPr>
                <w:rFonts w:ascii="GHEA Grapalat" w:hAnsi="GHEA Grapalat" w:cs="Sylfaen"/>
                <w:sz w:val="18"/>
                <w:szCs w:val="18"/>
                <w:lang w:val="hy-AM"/>
              </w:rPr>
              <w:t>ստորագրություն</w:t>
            </w:r>
            <w:r w:rsidRPr="00C06F98">
              <w:rPr>
                <w:rFonts w:ascii="GHEA Grapalat" w:hAnsi="GHEA Grapalat"/>
                <w:sz w:val="18"/>
                <w:szCs w:val="18"/>
                <w:lang w:val="hy-AM"/>
              </w:rPr>
              <w:t>/</w:t>
            </w:r>
          </w:p>
          <w:p w14:paraId="16DF97A5" w14:textId="77777777" w:rsidR="001E0CEE" w:rsidRPr="00C06F98" w:rsidRDefault="001E0CEE" w:rsidP="007759CD">
            <w:pPr>
              <w:jc w:val="center"/>
              <w:rPr>
                <w:rFonts w:ascii="GHEA Grapalat" w:hAnsi="GHEA Grapalat"/>
                <w:sz w:val="22"/>
                <w:szCs w:val="22"/>
                <w:lang w:val="hy-AM"/>
              </w:rPr>
            </w:pPr>
            <w:r w:rsidRPr="00C06F98">
              <w:rPr>
                <w:rFonts w:ascii="GHEA Grapalat" w:hAnsi="GHEA Grapalat" w:cs="Sylfaen"/>
                <w:sz w:val="18"/>
                <w:szCs w:val="18"/>
                <w:lang w:val="hy-AM"/>
              </w:rPr>
              <w:t>Կ</w:t>
            </w:r>
            <w:r w:rsidRPr="00C06F98">
              <w:rPr>
                <w:rFonts w:ascii="GHEA Grapalat" w:hAnsi="GHEA Grapalat"/>
                <w:sz w:val="18"/>
                <w:szCs w:val="18"/>
                <w:lang w:val="hy-AM"/>
              </w:rPr>
              <w:t>.</w:t>
            </w:r>
            <w:r w:rsidRPr="00C06F98">
              <w:rPr>
                <w:rFonts w:ascii="GHEA Grapalat" w:hAnsi="GHEA Grapalat" w:cs="Sylfaen"/>
                <w:sz w:val="18"/>
                <w:szCs w:val="18"/>
                <w:lang w:val="hy-AM"/>
              </w:rPr>
              <w:t>Տ</w:t>
            </w:r>
          </w:p>
        </w:tc>
      </w:tr>
    </w:tbl>
    <w:p w14:paraId="01F34553" w14:textId="77777777" w:rsidR="00F02279" w:rsidRPr="00C06F98" w:rsidRDefault="00F02279" w:rsidP="00F02279">
      <w:pPr>
        <w:jc w:val="both"/>
        <w:rPr>
          <w:rFonts w:ascii="GHEA Grapalat" w:hAnsi="GHEA Grapalat"/>
          <w:lang w:val="hy-AM"/>
        </w:rPr>
      </w:pPr>
    </w:p>
    <w:p w14:paraId="6F40BD6A" w14:textId="5C709B58" w:rsidR="00F02279" w:rsidRPr="009D5900" w:rsidRDefault="001B54B5" w:rsidP="009D5900">
      <w:pPr>
        <w:jc w:val="both"/>
        <w:rPr>
          <w:rFonts w:asciiTheme="minorHAnsi" w:hAnsiTheme="minorHAnsi"/>
          <w:lang w:val="hy-AM"/>
        </w:rPr>
      </w:pPr>
      <w:r w:rsidRPr="00C06F98">
        <w:rPr>
          <w:rFonts w:ascii="GHEA Grapalat" w:hAnsi="GHEA Grapalat" w:cs="Sylfaen"/>
          <w:i/>
          <w:sz w:val="18"/>
          <w:szCs w:val="18"/>
          <w:lang w:val="hy-AM"/>
        </w:rPr>
        <w:t>* 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w:t>
      </w:r>
      <w:r w:rsidR="007E7FA1" w:rsidRPr="00C06F98">
        <w:rPr>
          <w:rFonts w:ascii="GHEA Grapalat" w:hAnsi="GHEA Grapalat" w:cs="Sylfaen"/>
          <w:i/>
          <w:sz w:val="18"/>
          <w:szCs w:val="18"/>
          <w:lang w:val="hy-AM"/>
        </w:rPr>
        <w:t>: Սույն պայմանը չի կիրառվում փորձաքննություն անցած նախագծային փաստաթղթերով իրականացվող շինարարական աշխատանքների գնման դեպքում:</w:t>
      </w:r>
      <w:r w:rsidR="00F02279" w:rsidRPr="00C06F98">
        <w:rPr>
          <w:rFonts w:ascii="GHEA Grapalat" w:hAnsi="GHEA Grapalat"/>
          <w:i/>
          <w:lang w:val="hy-AM"/>
        </w:rPr>
        <w:br w:type="page"/>
      </w:r>
    </w:p>
    <w:p w14:paraId="7D5DABB8" w14:textId="77777777" w:rsidR="001E0CEE" w:rsidRPr="00C06F98" w:rsidRDefault="001E0CEE" w:rsidP="001E0CEE">
      <w:pPr>
        <w:ind w:firstLine="567"/>
        <w:jc w:val="right"/>
        <w:rPr>
          <w:rFonts w:ascii="GHEA Grapalat" w:hAnsi="GHEA Grapalat" w:cs="Sylfaen"/>
          <w:i/>
          <w:sz w:val="20"/>
          <w:szCs w:val="20"/>
          <w:lang w:val="hy-AM"/>
        </w:rPr>
      </w:pPr>
      <w:r w:rsidRPr="00C06F98">
        <w:rPr>
          <w:rFonts w:ascii="GHEA Grapalat" w:hAnsi="GHEA Grapalat" w:cs="Sylfaen"/>
          <w:i/>
          <w:sz w:val="20"/>
          <w:szCs w:val="20"/>
          <w:lang w:val="hy-AM"/>
        </w:rPr>
        <w:lastRenderedPageBreak/>
        <w:t>Հավելված N 3</w:t>
      </w:r>
    </w:p>
    <w:p w14:paraId="0D91A310" w14:textId="77777777" w:rsidR="001E0CEE" w:rsidRPr="00C06F98" w:rsidRDefault="001E0CEE" w:rsidP="001E0CEE">
      <w:pPr>
        <w:ind w:firstLine="567"/>
        <w:jc w:val="right"/>
        <w:rPr>
          <w:rFonts w:ascii="GHEA Grapalat" w:hAnsi="GHEA Grapalat" w:cs="Sylfaen"/>
          <w:i/>
          <w:sz w:val="20"/>
          <w:szCs w:val="20"/>
          <w:lang w:val="hy-AM"/>
        </w:rPr>
      </w:pPr>
      <w:r w:rsidRPr="00C06F98">
        <w:rPr>
          <w:rFonts w:ascii="GHEA Grapalat" w:hAnsi="GHEA Grapalat" w:cs="Sylfaen"/>
          <w:i/>
          <w:sz w:val="20"/>
          <w:szCs w:val="20"/>
          <w:lang w:val="hy-AM"/>
        </w:rPr>
        <w:t xml:space="preserve">«         »              20  թ. կնքված </w:t>
      </w:r>
    </w:p>
    <w:p w14:paraId="272961F9" w14:textId="77777777" w:rsidR="001E0CEE" w:rsidRPr="00C06F98" w:rsidRDefault="001E0CEE" w:rsidP="001E0CEE">
      <w:pPr>
        <w:ind w:firstLine="567"/>
        <w:jc w:val="right"/>
        <w:rPr>
          <w:rFonts w:ascii="GHEA Grapalat" w:hAnsi="GHEA Grapalat" w:cs="Sylfaen"/>
          <w:i/>
          <w:sz w:val="20"/>
          <w:szCs w:val="20"/>
          <w:lang w:val="hy-AM"/>
        </w:rPr>
      </w:pPr>
      <w:r w:rsidRPr="00C06F98">
        <w:rPr>
          <w:rFonts w:ascii="GHEA Grapalat" w:hAnsi="GHEA Grapalat" w:cs="Sylfaen"/>
          <w:i/>
          <w:sz w:val="20"/>
          <w:szCs w:val="20"/>
          <w:lang w:val="hy-AM"/>
        </w:rPr>
        <w:t xml:space="preserve">                      ծածկագրով պայմանագրի</w:t>
      </w:r>
    </w:p>
    <w:p w14:paraId="79A05A08" w14:textId="77777777" w:rsidR="001E0CEE" w:rsidRPr="00C06F98" w:rsidRDefault="001E0CEE" w:rsidP="001E0CEE">
      <w:pPr>
        <w:tabs>
          <w:tab w:val="left" w:pos="9540"/>
        </w:tabs>
        <w:rPr>
          <w:rFonts w:ascii="GHEA Grapalat" w:hAnsi="GHEA Grapalat"/>
          <w:sz w:val="20"/>
          <w:lang w:val="hy-AM"/>
        </w:rPr>
      </w:pPr>
    </w:p>
    <w:p w14:paraId="17AAD72D" w14:textId="77777777" w:rsidR="001E0CEE" w:rsidRPr="00C06F98" w:rsidRDefault="001E0CEE" w:rsidP="001E0CEE">
      <w:pPr>
        <w:tabs>
          <w:tab w:val="left" w:pos="9540"/>
        </w:tabs>
        <w:rPr>
          <w:rFonts w:ascii="GHEA Grapalat" w:hAnsi="GHEA Grapalat"/>
          <w:sz w:val="20"/>
          <w:lang w:val="hy-AM"/>
        </w:rPr>
      </w:pPr>
    </w:p>
    <w:p w14:paraId="100D8CFA" w14:textId="77777777" w:rsidR="001E0CEE" w:rsidRPr="00C06F98" w:rsidRDefault="001E0CEE" w:rsidP="001E0CEE">
      <w:pPr>
        <w:jc w:val="center"/>
        <w:rPr>
          <w:rFonts w:ascii="GHEA Grapalat" w:hAnsi="GHEA Grapalat"/>
          <w:sz w:val="20"/>
          <w:lang w:val="hy-AM"/>
        </w:rPr>
      </w:pPr>
      <w:r w:rsidRPr="00C06F98">
        <w:rPr>
          <w:rFonts w:ascii="GHEA Grapalat" w:hAnsi="GHEA Grapalat" w:cs="Sylfaen"/>
          <w:b/>
          <w:sz w:val="22"/>
          <w:szCs w:val="22"/>
          <w:lang w:val="hy-AM"/>
        </w:rPr>
        <w:softHyphen/>
      </w:r>
      <w:r w:rsidRPr="00C06F98">
        <w:rPr>
          <w:rFonts w:ascii="GHEA Grapalat" w:hAnsi="GHEA Grapalat" w:cs="Sylfaen"/>
          <w:b/>
          <w:sz w:val="22"/>
          <w:szCs w:val="22"/>
          <w:lang w:val="hy-AM"/>
        </w:rPr>
        <w:softHyphen/>
      </w:r>
      <w:r w:rsidRPr="00C06F98">
        <w:rPr>
          <w:rFonts w:ascii="GHEA Grapalat" w:hAnsi="GHEA Grapalat" w:cs="Sylfaen"/>
          <w:b/>
          <w:sz w:val="22"/>
          <w:szCs w:val="22"/>
          <w:lang w:val="hy-AM"/>
        </w:rPr>
        <w:softHyphen/>
      </w:r>
      <w:r w:rsidRPr="00C06F98">
        <w:rPr>
          <w:rFonts w:ascii="GHEA Grapalat" w:hAnsi="GHEA Grapalat" w:cs="Sylfaen"/>
          <w:b/>
          <w:sz w:val="22"/>
          <w:szCs w:val="22"/>
          <w:lang w:val="hy-AM"/>
        </w:rPr>
        <w:softHyphen/>
      </w:r>
      <w:r w:rsidRPr="00C06F98">
        <w:rPr>
          <w:rFonts w:ascii="GHEA Grapalat" w:hAnsi="GHEA Grapalat" w:cs="Sylfaen"/>
          <w:b/>
          <w:sz w:val="22"/>
          <w:szCs w:val="22"/>
          <w:lang w:val="hy-AM"/>
        </w:rPr>
        <w:softHyphen/>
      </w:r>
      <w:r w:rsidRPr="00C06F98">
        <w:rPr>
          <w:rFonts w:ascii="GHEA Grapalat" w:hAnsi="GHEA Grapalat" w:cs="Sylfaen"/>
          <w:b/>
          <w:sz w:val="22"/>
          <w:szCs w:val="22"/>
          <w:lang w:val="hy-AM"/>
        </w:rPr>
        <w:softHyphen/>
      </w:r>
      <w:r w:rsidRPr="00C06F98">
        <w:rPr>
          <w:rFonts w:ascii="GHEA Grapalat" w:hAnsi="GHEA Grapalat" w:cs="Sylfaen"/>
          <w:b/>
          <w:sz w:val="22"/>
          <w:szCs w:val="22"/>
          <w:lang w:val="hy-AM"/>
        </w:rPr>
        <w:softHyphen/>
      </w:r>
      <w:r w:rsidRPr="00C06F98">
        <w:rPr>
          <w:rFonts w:ascii="GHEA Grapalat" w:hAnsi="GHEA Grapalat" w:cs="Sylfaen"/>
          <w:b/>
          <w:sz w:val="22"/>
          <w:szCs w:val="22"/>
          <w:lang w:val="hy-AM"/>
        </w:rPr>
        <w:softHyphen/>
      </w:r>
      <w:r w:rsidRPr="00C06F98">
        <w:rPr>
          <w:rFonts w:ascii="GHEA Grapalat" w:hAnsi="GHEA Grapalat" w:cs="Sylfaen"/>
          <w:b/>
          <w:sz w:val="22"/>
          <w:szCs w:val="22"/>
          <w:lang w:val="hy-AM"/>
        </w:rPr>
        <w:softHyphen/>
      </w:r>
      <w:r w:rsidRPr="00C06F98">
        <w:rPr>
          <w:rFonts w:ascii="GHEA Grapalat" w:hAnsi="GHEA Grapalat" w:cs="Sylfaen"/>
          <w:b/>
          <w:sz w:val="22"/>
          <w:szCs w:val="22"/>
          <w:lang w:val="hy-AM"/>
        </w:rPr>
        <w:softHyphen/>
      </w:r>
      <w:r w:rsidRPr="00C06F98">
        <w:rPr>
          <w:rFonts w:ascii="GHEA Grapalat" w:hAnsi="GHEA Grapalat" w:cs="Sylfaen"/>
          <w:b/>
          <w:sz w:val="22"/>
          <w:szCs w:val="22"/>
          <w:lang w:val="hy-AM"/>
        </w:rPr>
        <w:softHyphen/>
      </w:r>
      <w:r w:rsidRPr="00C06F98">
        <w:rPr>
          <w:rFonts w:ascii="GHEA Grapalat" w:hAnsi="GHEA Grapalat" w:cs="Sylfaen"/>
          <w:b/>
          <w:sz w:val="22"/>
          <w:szCs w:val="22"/>
          <w:lang w:val="hy-AM"/>
        </w:rPr>
        <w:softHyphen/>
      </w:r>
      <w:r w:rsidRPr="00C06F98">
        <w:rPr>
          <w:rFonts w:ascii="GHEA Grapalat" w:hAnsi="GHEA Grapalat" w:cs="Sylfaen"/>
          <w:b/>
          <w:sz w:val="22"/>
          <w:szCs w:val="22"/>
          <w:lang w:val="hy-AM"/>
        </w:rPr>
        <w:softHyphen/>
      </w:r>
      <w:r w:rsidRPr="00C06F98">
        <w:rPr>
          <w:rFonts w:ascii="GHEA Grapalat" w:hAnsi="GHEA Grapalat" w:cs="Sylfaen"/>
          <w:b/>
          <w:sz w:val="22"/>
          <w:szCs w:val="22"/>
          <w:lang w:val="hy-AM"/>
        </w:rPr>
        <w:softHyphen/>
      </w:r>
      <w:r w:rsidRPr="00C06F98">
        <w:rPr>
          <w:rFonts w:ascii="GHEA Grapalat" w:hAnsi="GHEA Grapalat"/>
          <w:sz w:val="20"/>
          <w:lang w:val="hy-AM"/>
        </w:rPr>
        <w:t>ՎՃԱՐՄԱՆ ԺԱՄԱՆԱԿԱՑՈՒՅՑ*</w:t>
      </w:r>
    </w:p>
    <w:p w14:paraId="72E60C10" w14:textId="77777777" w:rsidR="001E0CEE" w:rsidRPr="00C06F98" w:rsidRDefault="001E0CEE" w:rsidP="001E0CEE">
      <w:pPr>
        <w:jc w:val="right"/>
        <w:rPr>
          <w:rFonts w:ascii="GHEA Grapalat" w:hAnsi="GHEA Grapalat"/>
          <w:sz w:val="20"/>
          <w:lang w:val="hy-AM"/>
        </w:rPr>
      </w:pPr>
      <w:r w:rsidRPr="00C06F98">
        <w:rPr>
          <w:rFonts w:ascii="GHEA Grapalat" w:hAnsi="GHEA Grapalat"/>
          <w:sz w:val="20"/>
          <w:lang w:val="hy-AM"/>
        </w:rPr>
        <w:t xml:space="preserve">                                                                                                                                                                                                            </w:t>
      </w:r>
      <w:r w:rsidRPr="00C06F98">
        <w:rPr>
          <w:rFonts w:ascii="GHEA Grapalat" w:hAnsi="GHEA Grapalat" w:cs="Sylfaen"/>
          <w:sz w:val="18"/>
          <w:lang w:val="hy-AM"/>
        </w:rPr>
        <w:t>ՀՀ դրամ</w:t>
      </w:r>
    </w:p>
    <w:tbl>
      <w:tblPr>
        <w:tblW w:w="11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1710"/>
        <w:gridCol w:w="3060"/>
        <w:gridCol w:w="540"/>
        <w:gridCol w:w="450"/>
        <w:gridCol w:w="450"/>
        <w:gridCol w:w="450"/>
        <w:gridCol w:w="450"/>
        <w:gridCol w:w="450"/>
        <w:gridCol w:w="450"/>
        <w:gridCol w:w="450"/>
        <w:gridCol w:w="450"/>
        <w:gridCol w:w="450"/>
        <w:gridCol w:w="450"/>
        <w:gridCol w:w="540"/>
        <w:gridCol w:w="540"/>
        <w:gridCol w:w="8"/>
      </w:tblGrid>
      <w:tr w:rsidR="00026681" w:rsidRPr="00C06F98" w14:paraId="5628AA93" w14:textId="77777777" w:rsidTr="00026681">
        <w:trPr>
          <w:trHeight w:val="548"/>
          <w:jc w:val="center"/>
        </w:trPr>
        <w:tc>
          <w:tcPr>
            <w:tcW w:w="11343" w:type="dxa"/>
            <w:gridSpan w:val="17"/>
            <w:vAlign w:val="center"/>
          </w:tcPr>
          <w:p w14:paraId="07229E89" w14:textId="77777777" w:rsidR="00026681" w:rsidRPr="00C06F98" w:rsidRDefault="00026681" w:rsidP="00CD796B">
            <w:pPr>
              <w:jc w:val="center"/>
              <w:rPr>
                <w:rFonts w:ascii="GHEA Grapalat" w:hAnsi="GHEA Grapalat"/>
                <w:sz w:val="20"/>
                <w:szCs w:val="20"/>
                <w:lang w:val="hy-AM"/>
              </w:rPr>
            </w:pPr>
            <w:r w:rsidRPr="00C06F98">
              <w:rPr>
                <w:rFonts w:ascii="GHEA Grapalat" w:hAnsi="GHEA Grapalat"/>
                <w:sz w:val="20"/>
                <w:szCs w:val="20"/>
                <w:lang w:val="hy-AM"/>
              </w:rPr>
              <w:t>աշխատանքների</w:t>
            </w:r>
          </w:p>
        </w:tc>
      </w:tr>
      <w:tr w:rsidR="00026681" w:rsidRPr="009C16E1" w14:paraId="780F3688" w14:textId="77777777" w:rsidTr="00026681">
        <w:trPr>
          <w:gridAfter w:val="1"/>
          <w:wAfter w:w="8" w:type="dxa"/>
          <w:trHeight w:val="809"/>
          <w:jc w:val="center"/>
        </w:trPr>
        <w:tc>
          <w:tcPr>
            <w:tcW w:w="445" w:type="dxa"/>
            <w:vMerge w:val="restart"/>
            <w:vAlign w:val="center"/>
          </w:tcPr>
          <w:p w14:paraId="71249F74" w14:textId="77777777" w:rsidR="00026681" w:rsidRPr="00C06F98" w:rsidRDefault="00026681" w:rsidP="00CD796B">
            <w:pPr>
              <w:jc w:val="center"/>
              <w:rPr>
                <w:rFonts w:ascii="GHEA Grapalat" w:hAnsi="GHEA Grapalat"/>
                <w:sz w:val="20"/>
                <w:szCs w:val="20"/>
                <w:lang w:val="hy-AM"/>
              </w:rPr>
            </w:pPr>
            <w:r w:rsidRPr="00C06F98">
              <w:rPr>
                <w:rFonts w:ascii="GHEA Grapalat" w:hAnsi="GHEA Grapalat"/>
                <w:sz w:val="20"/>
                <w:szCs w:val="20"/>
                <w:lang w:val="hy-AM"/>
              </w:rPr>
              <w:t>Չ/Հ</w:t>
            </w:r>
          </w:p>
        </w:tc>
        <w:tc>
          <w:tcPr>
            <w:tcW w:w="1710" w:type="dxa"/>
            <w:vMerge w:val="restart"/>
            <w:vAlign w:val="center"/>
          </w:tcPr>
          <w:p w14:paraId="787D0B28" w14:textId="2BBB1891" w:rsidR="00026681" w:rsidRPr="00C06F98" w:rsidRDefault="00026681" w:rsidP="00381CE8">
            <w:pPr>
              <w:jc w:val="center"/>
              <w:rPr>
                <w:rFonts w:ascii="GHEA Grapalat" w:hAnsi="GHEA Grapalat"/>
                <w:color w:val="000000" w:themeColor="text1"/>
                <w:sz w:val="18"/>
                <w:szCs w:val="18"/>
                <w:lang w:val="hy-AM"/>
              </w:rPr>
            </w:pPr>
            <w:r w:rsidRPr="00C06F98">
              <w:rPr>
                <w:rFonts w:ascii="GHEA Grapalat" w:hAnsi="GHEA Grapalat"/>
                <w:color w:val="000000" w:themeColor="text1"/>
                <w:sz w:val="18"/>
                <w:szCs w:val="18"/>
                <w:lang w:val="hy-AM"/>
              </w:rPr>
              <w:t>Գնումների պլանով նախատեսված միջանցիկ ծածկագիրը` ըստ ԳՄԱ դասակարգման (CPV)</w:t>
            </w:r>
          </w:p>
        </w:tc>
        <w:tc>
          <w:tcPr>
            <w:tcW w:w="3060" w:type="dxa"/>
            <w:vMerge w:val="restart"/>
            <w:vAlign w:val="center"/>
          </w:tcPr>
          <w:p w14:paraId="7021FE41" w14:textId="77777777" w:rsidR="00026681" w:rsidRPr="00C06F98" w:rsidRDefault="00026681" w:rsidP="00CD796B">
            <w:pPr>
              <w:jc w:val="center"/>
              <w:rPr>
                <w:rFonts w:ascii="GHEA Grapalat" w:hAnsi="GHEA Grapalat"/>
                <w:sz w:val="20"/>
                <w:szCs w:val="20"/>
                <w:lang w:val="hy-AM"/>
              </w:rPr>
            </w:pPr>
            <w:r w:rsidRPr="00C06F98">
              <w:rPr>
                <w:rFonts w:ascii="GHEA Grapalat" w:hAnsi="GHEA Grapalat"/>
                <w:sz w:val="20"/>
                <w:szCs w:val="20"/>
                <w:lang w:val="hy-AM"/>
              </w:rPr>
              <w:t>անվանումը</w:t>
            </w:r>
          </w:p>
        </w:tc>
        <w:tc>
          <w:tcPr>
            <w:tcW w:w="6120" w:type="dxa"/>
            <w:gridSpan w:val="13"/>
            <w:vAlign w:val="center"/>
          </w:tcPr>
          <w:p w14:paraId="63240636" w14:textId="315DF964" w:rsidR="00026681" w:rsidRPr="00C06F98" w:rsidRDefault="00026681" w:rsidP="00CD796B">
            <w:pPr>
              <w:jc w:val="center"/>
              <w:rPr>
                <w:rFonts w:ascii="GHEA Grapalat" w:hAnsi="GHEA Grapalat"/>
                <w:sz w:val="20"/>
                <w:szCs w:val="20"/>
                <w:lang w:val="hy-AM"/>
              </w:rPr>
            </w:pPr>
            <w:r w:rsidRPr="00C06F98">
              <w:rPr>
                <w:rFonts w:ascii="GHEA Grapalat" w:hAnsi="GHEA Grapalat"/>
                <w:sz w:val="20"/>
                <w:szCs w:val="20"/>
                <w:lang w:val="hy-AM"/>
              </w:rPr>
              <w:t>Դիմաց վճարումները նախատեսվում է իրականացնել 202</w:t>
            </w:r>
            <w:r w:rsidR="00B82D9E" w:rsidRPr="00C06F98">
              <w:rPr>
                <w:rFonts w:ascii="GHEA Grapalat" w:hAnsi="GHEA Grapalat"/>
                <w:sz w:val="20"/>
                <w:szCs w:val="20"/>
                <w:lang w:val="hy-AM"/>
              </w:rPr>
              <w:t>6</w:t>
            </w:r>
            <w:r w:rsidRPr="00C06F98">
              <w:rPr>
                <w:rFonts w:ascii="GHEA Grapalat" w:hAnsi="GHEA Grapalat"/>
                <w:sz w:val="20"/>
                <w:szCs w:val="20"/>
                <w:lang w:val="hy-AM"/>
              </w:rPr>
              <w:t>թ-ին` ըստ ամիսների, այդթվում*</w:t>
            </w:r>
          </w:p>
        </w:tc>
      </w:tr>
      <w:tr w:rsidR="00026681" w:rsidRPr="00C06F98" w14:paraId="7C48D5BF" w14:textId="77777777" w:rsidTr="00026681">
        <w:trPr>
          <w:gridAfter w:val="1"/>
          <w:wAfter w:w="8" w:type="dxa"/>
          <w:cantSplit/>
          <w:trHeight w:val="1205"/>
          <w:jc w:val="center"/>
        </w:trPr>
        <w:tc>
          <w:tcPr>
            <w:tcW w:w="445" w:type="dxa"/>
            <w:vMerge/>
          </w:tcPr>
          <w:p w14:paraId="7AABF557" w14:textId="77777777" w:rsidR="00026681" w:rsidRPr="00C06F98" w:rsidRDefault="00026681" w:rsidP="00CD796B">
            <w:pPr>
              <w:jc w:val="center"/>
              <w:rPr>
                <w:rFonts w:ascii="GHEA Grapalat" w:hAnsi="GHEA Grapalat"/>
                <w:sz w:val="20"/>
                <w:szCs w:val="20"/>
                <w:lang w:val="hy-AM"/>
              </w:rPr>
            </w:pPr>
          </w:p>
        </w:tc>
        <w:tc>
          <w:tcPr>
            <w:tcW w:w="1710" w:type="dxa"/>
            <w:vMerge/>
          </w:tcPr>
          <w:p w14:paraId="31F00736" w14:textId="77777777" w:rsidR="00026681" w:rsidRPr="00C06F98" w:rsidRDefault="00026681" w:rsidP="00CD796B">
            <w:pPr>
              <w:jc w:val="center"/>
              <w:rPr>
                <w:rFonts w:ascii="GHEA Grapalat" w:hAnsi="GHEA Grapalat"/>
                <w:color w:val="000000" w:themeColor="text1"/>
                <w:sz w:val="20"/>
                <w:szCs w:val="20"/>
                <w:lang w:val="hy-AM"/>
              </w:rPr>
            </w:pPr>
          </w:p>
        </w:tc>
        <w:tc>
          <w:tcPr>
            <w:tcW w:w="3060" w:type="dxa"/>
            <w:vMerge/>
          </w:tcPr>
          <w:p w14:paraId="60517F27" w14:textId="77777777" w:rsidR="00026681" w:rsidRPr="00C06F98" w:rsidRDefault="00026681" w:rsidP="00CD796B">
            <w:pPr>
              <w:jc w:val="center"/>
              <w:rPr>
                <w:rFonts w:ascii="GHEA Grapalat" w:hAnsi="GHEA Grapalat"/>
                <w:sz w:val="20"/>
                <w:szCs w:val="20"/>
                <w:lang w:val="hy-AM"/>
              </w:rPr>
            </w:pPr>
          </w:p>
        </w:tc>
        <w:tc>
          <w:tcPr>
            <w:tcW w:w="540" w:type="dxa"/>
            <w:textDirection w:val="btLr"/>
            <w:vAlign w:val="center"/>
          </w:tcPr>
          <w:p w14:paraId="3187E185" w14:textId="77777777" w:rsidR="00026681" w:rsidRPr="00C06F98" w:rsidRDefault="00026681" w:rsidP="00CD796B">
            <w:pPr>
              <w:ind w:left="113" w:right="-7"/>
              <w:jc w:val="center"/>
              <w:rPr>
                <w:rFonts w:ascii="GHEA Grapalat" w:hAnsi="GHEA Grapalat"/>
                <w:sz w:val="20"/>
                <w:szCs w:val="20"/>
                <w:lang w:val="hy-AM"/>
              </w:rPr>
            </w:pPr>
            <w:r w:rsidRPr="00C06F98">
              <w:rPr>
                <w:rFonts w:ascii="GHEA Grapalat" w:hAnsi="GHEA Grapalat" w:cs="Sylfaen"/>
                <w:sz w:val="20"/>
                <w:szCs w:val="20"/>
                <w:lang w:val="hy-AM"/>
              </w:rPr>
              <w:t>հունվար</w:t>
            </w:r>
          </w:p>
        </w:tc>
        <w:tc>
          <w:tcPr>
            <w:tcW w:w="450" w:type="dxa"/>
            <w:textDirection w:val="btLr"/>
            <w:vAlign w:val="center"/>
          </w:tcPr>
          <w:p w14:paraId="44E389CD" w14:textId="77777777" w:rsidR="00026681" w:rsidRPr="00C06F98" w:rsidRDefault="00026681" w:rsidP="00CD796B">
            <w:pPr>
              <w:ind w:left="113" w:right="-7"/>
              <w:jc w:val="center"/>
              <w:rPr>
                <w:rFonts w:ascii="GHEA Grapalat" w:hAnsi="GHEA Grapalat" w:cs="Sylfaen"/>
                <w:sz w:val="20"/>
                <w:szCs w:val="20"/>
                <w:lang w:val="hy-AM"/>
              </w:rPr>
            </w:pPr>
            <w:r w:rsidRPr="00C06F98">
              <w:rPr>
                <w:rFonts w:ascii="GHEA Grapalat" w:hAnsi="GHEA Grapalat" w:cs="Sylfaen"/>
                <w:sz w:val="20"/>
                <w:szCs w:val="20"/>
                <w:lang w:val="hy-AM"/>
              </w:rPr>
              <w:t>փետրվար</w:t>
            </w:r>
          </w:p>
        </w:tc>
        <w:tc>
          <w:tcPr>
            <w:tcW w:w="450" w:type="dxa"/>
            <w:textDirection w:val="btLr"/>
            <w:vAlign w:val="center"/>
          </w:tcPr>
          <w:p w14:paraId="682A592F" w14:textId="77777777" w:rsidR="00026681" w:rsidRPr="00C06F98" w:rsidRDefault="00026681" w:rsidP="00CD796B">
            <w:pPr>
              <w:ind w:left="113" w:right="-7"/>
              <w:jc w:val="center"/>
              <w:rPr>
                <w:rFonts w:ascii="GHEA Grapalat" w:hAnsi="GHEA Grapalat"/>
                <w:sz w:val="20"/>
                <w:szCs w:val="20"/>
                <w:lang w:val="hy-AM"/>
              </w:rPr>
            </w:pPr>
            <w:r w:rsidRPr="00C06F98">
              <w:rPr>
                <w:rFonts w:ascii="GHEA Grapalat" w:hAnsi="GHEA Grapalat" w:cs="Sylfaen"/>
                <w:sz w:val="20"/>
                <w:szCs w:val="20"/>
                <w:lang w:val="hy-AM"/>
              </w:rPr>
              <w:t>մարտ</w:t>
            </w:r>
          </w:p>
        </w:tc>
        <w:tc>
          <w:tcPr>
            <w:tcW w:w="450" w:type="dxa"/>
            <w:textDirection w:val="btLr"/>
            <w:vAlign w:val="center"/>
          </w:tcPr>
          <w:p w14:paraId="3BAC4680" w14:textId="77777777" w:rsidR="00026681" w:rsidRPr="00C06F98" w:rsidRDefault="00026681" w:rsidP="00CD796B">
            <w:pPr>
              <w:ind w:left="113" w:right="-7"/>
              <w:jc w:val="center"/>
              <w:rPr>
                <w:rFonts w:ascii="GHEA Grapalat" w:hAnsi="GHEA Grapalat" w:cs="Sylfaen"/>
                <w:sz w:val="20"/>
                <w:szCs w:val="20"/>
                <w:lang w:val="hy-AM"/>
              </w:rPr>
            </w:pPr>
            <w:r w:rsidRPr="00C06F98">
              <w:rPr>
                <w:rFonts w:ascii="GHEA Grapalat" w:hAnsi="GHEA Grapalat" w:cs="Sylfaen"/>
                <w:sz w:val="20"/>
                <w:szCs w:val="20"/>
                <w:lang w:val="hy-AM"/>
              </w:rPr>
              <w:t>ապրիլ</w:t>
            </w:r>
          </w:p>
        </w:tc>
        <w:tc>
          <w:tcPr>
            <w:tcW w:w="450" w:type="dxa"/>
            <w:textDirection w:val="btLr"/>
            <w:vAlign w:val="center"/>
          </w:tcPr>
          <w:p w14:paraId="5B1981F4" w14:textId="77777777" w:rsidR="00026681" w:rsidRPr="00C06F98" w:rsidRDefault="00026681" w:rsidP="00CD796B">
            <w:pPr>
              <w:ind w:left="113" w:right="-7"/>
              <w:jc w:val="center"/>
              <w:rPr>
                <w:rFonts w:ascii="GHEA Grapalat" w:hAnsi="GHEA Grapalat"/>
                <w:sz w:val="20"/>
                <w:szCs w:val="20"/>
                <w:lang w:val="hy-AM"/>
              </w:rPr>
            </w:pPr>
            <w:r w:rsidRPr="00C06F98">
              <w:rPr>
                <w:rFonts w:ascii="GHEA Grapalat" w:hAnsi="GHEA Grapalat" w:cs="Sylfaen"/>
                <w:sz w:val="20"/>
                <w:szCs w:val="20"/>
                <w:lang w:val="hy-AM"/>
              </w:rPr>
              <w:t>մայիս</w:t>
            </w:r>
          </w:p>
        </w:tc>
        <w:tc>
          <w:tcPr>
            <w:tcW w:w="450" w:type="dxa"/>
            <w:textDirection w:val="btLr"/>
            <w:vAlign w:val="center"/>
          </w:tcPr>
          <w:p w14:paraId="7C9B453A" w14:textId="77777777" w:rsidR="00026681" w:rsidRPr="00C06F98" w:rsidRDefault="00026681" w:rsidP="00CD796B">
            <w:pPr>
              <w:ind w:left="113" w:right="-7"/>
              <w:jc w:val="center"/>
              <w:rPr>
                <w:rFonts w:ascii="GHEA Grapalat" w:hAnsi="GHEA Grapalat"/>
                <w:sz w:val="20"/>
                <w:szCs w:val="20"/>
                <w:lang w:val="hy-AM"/>
              </w:rPr>
            </w:pPr>
            <w:r w:rsidRPr="00C06F98">
              <w:rPr>
                <w:rFonts w:ascii="GHEA Grapalat" w:hAnsi="GHEA Grapalat" w:cs="Sylfaen"/>
                <w:sz w:val="20"/>
                <w:szCs w:val="20"/>
                <w:lang w:val="hy-AM"/>
              </w:rPr>
              <w:t>հունիս</w:t>
            </w:r>
          </w:p>
        </w:tc>
        <w:tc>
          <w:tcPr>
            <w:tcW w:w="450" w:type="dxa"/>
            <w:textDirection w:val="btLr"/>
            <w:vAlign w:val="center"/>
          </w:tcPr>
          <w:p w14:paraId="6BBBCF3C" w14:textId="77777777" w:rsidR="00026681" w:rsidRPr="00C06F98" w:rsidRDefault="00026681" w:rsidP="00CD796B">
            <w:pPr>
              <w:ind w:left="113" w:right="-7"/>
              <w:jc w:val="center"/>
              <w:rPr>
                <w:rFonts w:ascii="GHEA Grapalat" w:hAnsi="GHEA Grapalat"/>
                <w:sz w:val="20"/>
                <w:szCs w:val="20"/>
                <w:lang w:val="hy-AM"/>
              </w:rPr>
            </w:pPr>
            <w:r w:rsidRPr="00C06F98">
              <w:rPr>
                <w:rFonts w:ascii="GHEA Grapalat" w:hAnsi="GHEA Grapalat" w:cs="Sylfaen"/>
                <w:sz w:val="20"/>
                <w:szCs w:val="20"/>
                <w:lang w:val="hy-AM"/>
              </w:rPr>
              <w:t>հուլիս</w:t>
            </w:r>
          </w:p>
        </w:tc>
        <w:tc>
          <w:tcPr>
            <w:tcW w:w="450" w:type="dxa"/>
            <w:textDirection w:val="btLr"/>
            <w:vAlign w:val="center"/>
          </w:tcPr>
          <w:p w14:paraId="1F0A12BB" w14:textId="77777777" w:rsidR="00026681" w:rsidRPr="00C06F98" w:rsidRDefault="00026681" w:rsidP="00CD796B">
            <w:pPr>
              <w:ind w:left="113" w:right="-7"/>
              <w:jc w:val="center"/>
              <w:rPr>
                <w:rFonts w:ascii="GHEA Grapalat" w:hAnsi="GHEA Grapalat"/>
                <w:sz w:val="20"/>
                <w:szCs w:val="20"/>
                <w:lang w:val="hy-AM"/>
              </w:rPr>
            </w:pPr>
            <w:r w:rsidRPr="00C06F98">
              <w:rPr>
                <w:rFonts w:ascii="GHEA Grapalat" w:hAnsi="GHEA Grapalat" w:cs="Sylfaen"/>
                <w:sz w:val="20"/>
                <w:szCs w:val="20"/>
                <w:lang w:val="hy-AM"/>
              </w:rPr>
              <w:t>օգոստոս</w:t>
            </w:r>
          </w:p>
        </w:tc>
        <w:tc>
          <w:tcPr>
            <w:tcW w:w="450" w:type="dxa"/>
            <w:textDirection w:val="btLr"/>
            <w:vAlign w:val="center"/>
          </w:tcPr>
          <w:p w14:paraId="607D52FE" w14:textId="77777777" w:rsidR="00026681" w:rsidRPr="00C06F98" w:rsidRDefault="00026681" w:rsidP="00CD796B">
            <w:pPr>
              <w:ind w:left="113" w:right="-7"/>
              <w:jc w:val="center"/>
              <w:rPr>
                <w:rFonts w:ascii="GHEA Grapalat" w:hAnsi="GHEA Grapalat"/>
                <w:sz w:val="20"/>
                <w:szCs w:val="20"/>
                <w:lang w:val="hy-AM"/>
              </w:rPr>
            </w:pPr>
            <w:r w:rsidRPr="00C06F98">
              <w:rPr>
                <w:rFonts w:ascii="GHEA Grapalat" w:hAnsi="GHEA Grapalat" w:cs="Sylfaen"/>
                <w:sz w:val="20"/>
                <w:szCs w:val="20"/>
                <w:lang w:val="hy-AM"/>
              </w:rPr>
              <w:t>սեպտեմբեր</w:t>
            </w:r>
          </w:p>
        </w:tc>
        <w:tc>
          <w:tcPr>
            <w:tcW w:w="450" w:type="dxa"/>
            <w:textDirection w:val="btLr"/>
            <w:vAlign w:val="center"/>
          </w:tcPr>
          <w:p w14:paraId="42E5C9EB" w14:textId="77777777" w:rsidR="00026681" w:rsidRPr="00C06F98" w:rsidRDefault="00026681" w:rsidP="00CD796B">
            <w:pPr>
              <w:ind w:left="113" w:right="-7"/>
              <w:jc w:val="center"/>
              <w:rPr>
                <w:rFonts w:ascii="GHEA Grapalat" w:hAnsi="GHEA Grapalat"/>
                <w:sz w:val="20"/>
                <w:szCs w:val="20"/>
                <w:lang w:val="hy-AM"/>
              </w:rPr>
            </w:pPr>
            <w:r w:rsidRPr="00C06F98">
              <w:rPr>
                <w:rFonts w:ascii="GHEA Grapalat" w:hAnsi="GHEA Grapalat" w:cs="Sylfaen"/>
                <w:sz w:val="20"/>
                <w:szCs w:val="20"/>
                <w:lang w:val="hy-AM"/>
              </w:rPr>
              <w:t>հոկտեմբեր</w:t>
            </w:r>
          </w:p>
        </w:tc>
        <w:tc>
          <w:tcPr>
            <w:tcW w:w="450" w:type="dxa"/>
            <w:textDirection w:val="btLr"/>
            <w:vAlign w:val="center"/>
          </w:tcPr>
          <w:p w14:paraId="04800894" w14:textId="77777777" w:rsidR="00026681" w:rsidRPr="00C06F98" w:rsidRDefault="00026681" w:rsidP="00CD796B">
            <w:pPr>
              <w:ind w:left="113" w:right="-7"/>
              <w:jc w:val="center"/>
              <w:rPr>
                <w:rFonts w:ascii="GHEA Grapalat" w:hAnsi="GHEA Grapalat"/>
                <w:sz w:val="20"/>
                <w:szCs w:val="20"/>
                <w:lang w:val="hy-AM"/>
              </w:rPr>
            </w:pPr>
            <w:r w:rsidRPr="00C06F98">
              <w:rPr>
                <w:rFonts w:ascii="GHEA Grapalat" w:hAnsi="GHEA Grapalat" w:cs="Sylfaen"/>
                <w:sz w:val="20"/>
                <w:szCs w:val="20"/>
                <w:lang w:val="hy-AM"/>
              </w:rPr>
              <w:t>նոյեմբեր</w:t>
            </w:r>
          </w:p>
        </w:tc>
        <w:tc>
          <w:tcPr>
            <w:tcW w:w="540" w:type="dxa"/>
            <w:textDirection w:val="btLr"/>
            <w:vAlign w:val="center"/>
          </w:tcPr>
          <w:p w14:paraId="3ED5BED4" w14:textId="77777777" w:rsidR="00026681" w:rsidRPr="00C06F98" w:rsidRDefault="00026681" w:rsidP="00CD796B">
            <w:pPr>
              <w:ind w:left="113" w:right="-7"/>
              <w:jc w:val="center"/>
              <w:rPr>
                <w:rFonts w:ascii="GHEA Grapalat" w:hAnsi="GHEA Grapalat"/>
                <w:sz w:val="20"/>
                <w:szCs w:val="20"/>
                <w:lang w:val="hy-AM"/>
              </w:rPr>
            </w:pPr>
            <w:r w:rsidRPr="00C06F98">
              <w:rPr>
                <w:rFonts w:ascii="GHEA Grapalat" w:hAnsi="GHEA Grapalat" w:cs="Sylfaen"/>
                <w:sz w:val="20"/>
                <w:szCs w:val="20"/>
                <w:lang w:val="hy-AM"/>
              </w:rPr>
              <w:t>դեկտեմբեր</w:t>
            </w:r>
          </w:p>
        </w:tc>
        <w:tc>
          <w:tcPr>
            <w:tcW w:w="540" w:type="dxa"/>
            <w:textDirection w:val="btLr"/>
            <w:vAlign w:val="center"/>
          </w:tcPr>
          <w:p w14:paraId="2906932C" w14:textId="77777777" w:rsidR="00026681" w:rsidRPr="00C06F98" w:rsidRDefault="00026681" w:rsidP="00CD796B">
            <w:pPr>
              <w:ind w:left="113" w:right="-1"/>
              <w:jc w:val="center"/>
              <w:rPr>
                <w:rFonts w:ascii="GHEA Grapalat" w:hAnsi="GHEA Grapalat"/>
                <w:sz w:val="20"/>
                <w:szCs w:val="20"/>
                <w:lang w:val="hy-AM"/>
              </w:rPr>
            </w:pPr>
            <w:r w:rsidRPr="00C06F98">
              <w:rPr>
                <w:rFonts w:ascii="GHEA Grapalat" w:hAnsi="GHEA Grapalat" w:cs="Sylfaen"/>
                <w:sz w:val="20"/>
                <w:szCs w:val="20"/>
                <w:lang w:val="hy-AM"/>
              </w:rPr>
              <w:t>Ընդամենը</w:t>
            </w:r>
          </w:p>
        </w:tc>
      </w:tr>
      <w:tr w:rsidR="009D5900" w:rsidRPr="00C06F98" w14:paraId="67A6D8D5" w14:textId="77777777" w:rsidTr="004875F9">
        <w:trPr>
          <w:gridAfter w:val="1"/>
          <w:wAfter w:w="8" w:type="dxa"/>
          <w:cantSplit/>
          <w:trHeight w:val="1662"/>
          <w:jc w:val="center"/>
        </w:trPr>
        <w:tc>
          <w:tcPr>
            <w:tcW w:w="445" w:type="dxa"/>
            <w:vAlign w:val="center"/>
          </w:tcPr>
          <w:p w14:paraId="5F1CA0BD" w14:textId="77777777" w:rsidR="009D5900" w:rsidRPr="00C06F98" w:rsidRDefault="009D5900" w:rsidP="009D5900">
            <w:pPr>
              <w:jc w:val="center"/>
              <w:rPr>
                <w:rFonts w:ascii="GHEA Grapalat" w:hAnsi="GHEA Grapalat"/>
                <w:sz w:val="20"/>
                <w:szCs w:val="20"/>
                <w:lang w:val="hy-AM"/>
              </w:rPr>
            </w:pPr>
            <w:r w:rsidRPr="00C06F98">
              <w:rPr>
                <w:rFonts w:ascii="GHEA Grapalat" w:hAnsi="GHEA Grapalat"/>
                <w:sz w:val="20"/>
                <w:szCs w:val="20"/>
                <w:lang w:val="hy-AM"/>
              </w:rPr>
              <w:t>1</w:t>
            </w:r>
          </w:p>
        </w:tc>
        <w:tc>
          <w:tcPr>
            <w:tcW w:w="1710" w:type="dxa"/>
            <w:vAlign w:val="center"/>
          </w:tcPr>
          <w:p w14:paraId="684F6320" w14:textId="42BE59FE" w:rsidR="009D5900" w:rsidRPr="00C06F98" w:rsidRDefault="009D5900" w:rsidP="009D5900">
            <w:pPr>
              <w:jc w:val="center"/>
              <w:rPr>
                <w:rFonts w:ascii="GHEA Grapalat" w:hAnsi="GHEA Grapalat" w:cs="Sylfaen"/>
                <w:color w:val="000000" w:themeColor="text1"/>
                <w:sz w:val="20"/>
                <w:szCs w:val="20"/>
                <w:lang w:val="hy-AM"/>
              </w:rPr>
            </w:pPr>
            <w:r>
              <w:rPr>
                <w:rFonts w:ascii="GHEA Grapalat" w:hAnsi="GHEA Grapalat"/>
                <w:sz w:val="20"/>
                <w:szCs w:val="20"/>
                <w:lang w:val="hy-AM"/>
              </w:rPr>
              <w:t>45611300/11</w:t>
            </w:r>
          </w:p>
        </w:tc>
        <w:tc>
          <w:tcPr>
            <w:tcW w:w="3060" w:type="dxa"/>
            <w:vAlign w:val="center"/>
          </w:tcPr>
          <w:p w14:paraId="7223085A" w14:textId="3FA3B834" w:rsidR="009D5900" w:rsidRPr="00C06F98" w:rsidRDefault="009D5900" w:rsidP="009D5900">
            <w:pPr>
              <w:jc w:val="center"/>
              <w:rPr>
                <w:rFonts w:ascii="GHEA Grapalat" w:hAnsi="GHEA Grapalat" w:cs="Calibri"/>
                <w:sz w:val="20"/>
                <w:szCs w:val="20"/>
                <w:lang w:val="hy-AM"/>
              </w:rPr>
            </w:pPr>
            <w:r w:rsidRPr="009D5900">
              <w:rPr>
                <w:rFonts w:ascii="GHEA Grapalat" w:hAnsi="GHEA Grapalat" w:cs="Sylfaen"/>
                <w:iCs/>
                <w:sz w:val="20"/>
                <w:szCs w:val="20"/>
                <w:lang w:val="hy-AM"/>
              </w:rPr>
              <w:t>Երևան քաղաքի Էրեբունի վարչական շրջանի Արցախի պողոտա հ</w:t>
            </w:r>
            <w:r w:rsidRPr="009D5900">
              <w:rPr>
                <w:rFonts w:ascii="Microsoft JhengHei" w:eastAsia="Microsoft JhengHei" w:hAnsi="Microsoft JhengHei" w:cs="Microsoft JhengHei" w:hint="eastAsia"/>
                <w:iCs/>
                <w:sz w:val="20"/>
                <w:szCs w:val="20"/>
                <w:lang w:val="hy-AM"/>
              </w:rPr>
              <w:t>․</w:t>
            </w:r>
            <w:r w:rsidRPr="009D5900">
              <w:rPr>
                <w:rFonts w:ascii="GHEA Grapalat" w:hAnsi="GHEA Grapalat" w:cs="Sylfaen"/>
                <w:iCs/>
                <w:sz w:val="20"/>
                <w:szCs w:val="20"/>
                <w:lang w:val="hy-AM"/>
              </w:rPr>
              <w:t>6/1 շենքի դիմացի բակային տարածքի բարեկարգման աշխատանքներ</w:t>
            </w:r>
          </w:p>
        </w:tc>
        <w:tc>
          <w:tcPr>
            <w:tcW w:w="540" w:type="dxa"/>
            <w:textDirection w:val="btLr"/>
            <w:vAlign w:val="center"/>
          </w:tcPr>
          <w:p w14:paraId="45045756" w14:textId="28E78BE0" w:rsidR="009D5900" w:rsidRPr="00C06F98"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450" w:type="dxa"/>
            <w:textDirection w:val="btLr"/>
            <w:vAlign w:val="center"/>
          </w:tcPr>
          <w:p w14:paraId="529754C9" w14:textId="047DDD2E" w:rsidR="009D5900" w:rsidRPr="00C06F98"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450" w:type="dxa"/>
            <w:textDirection w:val="btLr"/>
            <w:vAlign w:val="center"/>
          </w:tcPr>
          <w:p w14:paraId="129C74FF" w14:textId="771F8C50" w:rsidR="009D5900" w:rsidRPr="00C06F98"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450" w:type="dxa"/>
            <w:textDirection w:val="btLr"/>
            <w:vAlign w:val="center"/>
          </w:tcPr>
          <w:p w14:paraId="1741032D" w14:textId="1E24135D" w:rsidR="009D5900" w:rsidRPr="00C06F98"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450" w:type="dxa"/>
            <w:textDirection w:val="btLr"/>
            <w:vAlign w:val="center"/>
          </w:tcPr>
          <w:p w14:paraId="34239317" w14:textId="39B63535" w:rsidR="009D5900" w:rsidRPr="00C06F98" w:rsidRDefault="009D5900" w:rsidP="009D5900">
            <w:pPr>
              <w:spacing w:line="360" w:lineRule="auto"/>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450" w:type="dxa"/>
            <w:textDirection w:val="btLr"/>
            <w:vAlign w:val="center"/>
          </w:tcPr>
          <w:p w14:paraId="53CEA69B" w14:textId="5A40292B" w:rsidR="009D5900" w:rsidRPr="00C06F98"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450" w:type="dxa"/>
            <w:textDirection w:val="btLr"/>
            <w:vAlign w:val="center"/>
          </w:tcPr>
          <w:p w14:paraId="39DA6C90" w14:textId="283E59ED" w:rsidR="009D5900" w:rsidRPr="00C06F98"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450" w:type="dxa"/>
            <w:textDirection w:val="btLr"/>
            <w:vAlign w:val="center"/>
          </w:tcPr>
          <w:p w14:paraId="0B83AB81" w14:textId="6DA0C823" w:rsidR="009D5900" w:rsidRPr="00C06F98"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450" w:type="dxa"/>
            <w:textDirection w:val="btLr"/>
            <w:vAlign w:val="center"/>
          </w:tcPr>
          <w:p w14:paraId="55572983" w14:textId="3422D20E" w:rsidR="009D5900" w:rsidRPr="00C06F98"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450" w:type="dxa"/>
            <w:textDirection w:val="btLr"/>
            <w:vAlign w:val="center"/>
          </w:tcPr>
          <w:p w14:paraId="0BE06288" w14:textId="443C657B" w:rsidR="009D5900" w:rsidRPr="004875F9" w:rsidRDefault="009D5900" w:rsidP="009D5900">
            <w:pPr>
              <w:ind w:left="113" w:right="113"/>
              <w:jc w:val="center"/>
              <w:rPr>
                <w:rFonts w:ascii="GHEA Grapalat" w:hAnsi="GHEA Grapalat"/>
                <w:color w:val="000000"/>
                <w:sz w:val="20"/>
                <w:szCs w:val="20"/>
              </w:rPr>
            </w:pPr>
            <w:r>
              <w:rPr>
                <w:rFonts w:ascii="GHEA Grapalat" w:hAnsi="GHEA Grapalat"/>
                <w:color w:val="000000"/>
                <w:sz w:val="20"/>
                <w:szCs w:val="20"/>
                <w:lang w:val="hy-AM"/>
              </w:rPr>
              <w:t>100</w:t>
            </w:r>
            <w:r>
              <w:rPr>
                <w:rFonts w:ascii="GHEA Grapalat" w:hAnsi="GHEA Grapalat"/>
                <w:color w:val="000000"/>
                <w:sz w:val="20"/>
                <w:szCs w:val="20"/>
              </w:rPr>
              <w:t>%</w:t>
            </w:r>
          </w:p>
        </w:tc>
        <w:tc>
          <w:tcPr>
            <w:tcW w:w="450" w:type="dxa"/>
            <w:textDirection w:val="btLr"/>
            <w:vAlign w:val="center"/>
          </w:tcPr>
          <w:p w14:paraId="3A30AA03" w14:textId="6A837D8F" w:rsidR="009D5900" w:rsidRPr="00C06F98"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540" w:type="dxa"/>
            <w:textDirection w:val="btLr"/>
            <w:vAlign w:val="center"/>
          </w:tcPr>
          <w:p w14:paraId="77F70E2D" w14:textId="5174D8F3" w:rsidR="009D5900" w:rsidRPr="00C06F98"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540" w:type="dxa"/>
            <w:textDirection w:val="btLr"/>
            <w:vAlign w:val="center"/>
          </w:tcPr>
          <w:p w14:paraId="5BE7D36D" w14:textId="0AB3C1BD" w:rsidR="009D5900" w:rsidRPr="00C06F98"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r>
      <w:tr w:rsidR="009D5900" w:rsidRPr="009D5900" w14:paraId="6E67791F" w14:textId="77777777" w:rsidTr="004875F9">
        <w:trPr>
          <w:gridAfter w:val="1"/>
          <w:wAfter w:w="8" w:type="dxa"/>
          <w:cantSplit/>
          <w:trHeight w:val="1662"/>
          <w:jc w:val="center"/>
        </w:trPr>
        <w:tc>
          <w:tcPr>
            <w:tcW w:w="445" w:type="dxa"/>
            <w:vAlign w:val="center"/>
          </w:tcPr>
          <w:p w14:paraId="5D000460" w14:textId="7BDEFC2C" w:rsidR="009D5900" w:rsidRPr="00C06F98" w:rsidRDefault="009D5900" w:rsidP="009D5900">
            <w:pPr>
              <w:jc w:val="center"/>
              <w:rPr>
                <w:rFonts w:ascii="GHEA Grapalat" w:hAnsi="GHEA Grapalat"/>
                <w:sz w:val="20"/>
                <w:szCs w:val="20"/>
                <w:lang w:val="hy-AM"/>
              </w:rPr>
            </w:pPr>
            <w:r>
              <w:rPr>
                <w:rFonts w:ascii="GHEA Grapalat" w:hAnsi="GHEA Grapalat"/>
                <w:sz w:val="20"/>
                <w:szCs w:val="20"/>
                <w:lang w:val="hy-AM"/>
              </w:rPr>
              <w:t>2</w:t>
            </w:r>
          </w:p>
        </w:tc>
        <w:tc>
          <w:tcPr>
            <w:tcW w:w="1710" w:type="dxa"/>
            <w:vAlign w:val="center"/>
          </w:tcPr>
          <w:p w14:paraId="64B4B429" w14:textId="0B14A4DE" w:rsidR="009D5900" w:rsidRDefault="009D5900" w:rsidP="009D5900">
            <w:pPr>
              <w:jc w:val="center"/>
              <w:rPr>
                <w:rFonts w:ascii="GHEA Grapalat" w:hAnsi="GHEA Grapalat"/>
                <w:sz w:val="20"/>
                <w:szCs w:val="20"/>
                <w:lang w:val="hy-AM"/>
              </w:rPr>
            </w:pPr>
            <w:r>
              <w:rPr>
                <w:rFonts w:ascii="GHEA Grapalat" w:hAnsi="GHEA Grapalat"/>
                <w:sz w:val="20"/>
                <w:szCs w:val="20"/>
                <w:lang w:val="hy-AM"/>
              </w:rPr>
              <w:t>45611300/12</w:t>
            </w:r>
          </w:p>
        </w:tc>
        <w:tc>
          <w:tcPr>
            <w:tcW w:w="3060" w:type="dxa"/>
            <w:vAlign w:val="center"/>
          </w:tcPr>
          <w:p w14:paraId="03706835" w14:textId="06DE697A" w:rsidR="009D5900" w:rsidRDefault="009D5900" w:rsidP="009D5900">
            <w:pPr>
              <w:jc w:val="center"/>
              <w:rPr>
                <w:rFonts w:ascii="GHEA Grapalat" w:hAnsi="GHEA Grapalat" w:cs="Sylfaen"/>
                <w:sz w:val="20"/>
                <w:szCs w:val="20"/>
                <w:lang w:val="hy-AM"/>
              </w:rPr>
            </w:pPr>
            <w:r w:rsidRPr="009D5900">
              <w:rPr>
                <w:rFonts w:ascii="GHEA Grapalat" w:hAnsi="GHEA Grapalat" w:cs="Sylfaen"/>
                <w:iCs/>
                <w:sz w:val="20"/>
                <w:szCs w:val="20"/>
                <w:lang w:val="hy-AM"/>
              </w:rPr>
              <w:t>Երևան քաղաքի Էրեբունի վարչական շրջանի Խաղաղ Դոնի հ</w:t>
            </w:r>
            <w:r w:rsidRPr="009D5900">
              <w:rPr>
                <w:rFonts w:ascii="Microsoft JhengHei" w:eastAsia="Microsoft JhengHei" w:hAnsi="Microsoft JhengHei" w:cs="Microsoft JhengHei" w:hint="eastAsia"/>
                <w:iCs/>
                <w:sz w:val="20"/>
                <w:szCs w:val="20"/>
                <w:lang w:val="hy-AM"/>
              </w:rPr>
              <w:t>․</w:t>
            </w:r>
            <w:r w:rsidRPr="009D5900">
              <w:rPr>
                <w:rFonts w:ascii="GHEA Grapalat" w:hAnsi="GHEA Grapalat" w:cs="Sylfaen"/>
                <w:iCs/>
                <w:sz w:val="20"/>
                <w:szCs w:val="20"/>
                <w:lang w:val="hy-AM"/>
              </w:rPr>
              <w:t>5 շենքի  բակային տարածքի հիմնանորոգման աշխատանքներ</w:t>
            </w:r>
          </w:p>
        </w:tc>
        <w:tc>
          <w:tcPr>
            <w:tcW w:w="540" w:type="dxa"/>
            <w:textDirection w:val="btLr"/>
            <w:vAlign w:val="center"/>
          </w:tcPr>
          <w:p w14:paraId="0A5A6E88" w14:textId="43255DC3"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450" w:type="dxa"/>
            <w:textDirection w:val="btLr"/>
            <w:vAlign w:val="center"/>
          </w:tcPr>
          <w:p w14:paraId="4A4F1080" w14:textId="0B8AD0AB"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450" w:type="dxa"/>
            <w:textDirection w:val="btLr"/>
            <w:vAlign w:val="center"/>
          </w:tcPr>
          <w:p w14:paraId="5638E813" w14:textId="6773E6E4"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450" w:type="dxa"/>
            <w:textDirection w:val="btLr"/>
            <w:vAlign w:val="center"/>
          </w:tcPr>
          <w:p w14:paraId="602BF81E" w14:textId="646DB090"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450" w:type="dxa"/>
            <w:textDirection w:val="btLr"/>
            <w:vAlign w:val="center"/>
          </w:tcPr>
          <w:p w14:paraId="11DA813A" w14:textId="5F1B6831" w:rsidR="009D5900" w:rsidRDefault="009D5900" w:rsidP="009D5900">
            <w:pPr>
              <w:spacing w:line="360" w:lineRule="auto"/>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450" w:type="dxa"/>
            <w:textDirection w:val="btLr"/>
            <w:vAlign w:val="center"/>
          </w:tcPr>
          <w:p w14:paraId="069C37E2" w14:textId="3978FE83"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450" w:type="dxa"/>
            <w:textDirection w:val="btLr"/>
            <w:vAlign w:val="center"/>
          </w:tcPr>
          <w:p w14:paraId="32189A37" w14:textId="71C8B1D7"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450" w:type="dxa"/>
            <w:textDirection w:val="btLr"/>
            <w:vAlign w:val="center"/>
          </w:tcPr>
          <w:p w14:paraId="74E103E6" w14:textId="3B5B8588"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450" w:type="dxa"/>
            <w:textDirection w:val="btLr"/>
            <w:vAlign w:val="center"/>
          </w:tcPr>
          <w:p w14:paraId="775F792D" w14:textId="411E9922"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450" w:type="dxa"/>
            <w:textDirection w:val="btLr"/>
            <w:vAlign w:val="center"/>
          </w:tcPr>
          <w:p w14:paraId="24B89F79" w14:textId="4DE58850"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450" w:type="dxa"/>
            <w:textDirection w:val="btLr"/>
            <w:vAlign w:val="center"/>
          </w:tcPr>
          <w:p w14:paraId="59CA9CA1" w14:textId="79AB5288"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540" w:type="dxa"/>
            <w:textDirection w:val="btLr"/>
            <w:vAlign w:val="center"/>
          </w:tcPr>
          <w:p w14:paraId="4CE7A4C1" w14:textId="3C8A13B5"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540" w:type="dxa"/>
            <w:textDirection w:val="btLr"/>
            <w:vAlign w:val="center"/>
          </w:tcPr>
          <w:p w14:paraId="6DA858E7" w14:textId="1822DA9A"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r>
      <w:tr w:rsidR="009D5900" w:rsidRPr="009D5900" w14:paraId="6316763E" w14:textId="77777777" w:rsidTr="004875F9">
        <w:trPr>
          <w:gridAfter w:val="1"/>
          <w:wAfter w:w="8" w:type="dxa"/>
          <w:cantSplit/>
          <w:trHeight w:val="1662"/>
          <w:jc w:val="center"/>
        </w:trPr>
        <w:tc>
          <w:tcPr>
            <w:tcW w:w="445" w:type="dxa"/>
            <w:vAlign w:val="center"/>
          </w:tcPr>
          <w:p w14:paraId="0EF8D7FF" w14:textId="347D30C7" w:rsidR="009D5900" w:rsidRPr="00C06F98" w:rsidRDefault="009D5900" w:rsidP="009D5900">
            <w:pPr>
              <w:jc w:val="center"/>
              <w:rPr>
                <w:rFonts w:ascii="GHEA Grapalat" w:hAnsi="GHEA Grapalat"/>
                <w:sz w:val="20"/>
                <w:szCs w:val="20"/>
                <w:lang w:val="hy-AM"/>
              </w:rPr>
            </w:pPr>
            <w:r>
              <w:rPr>
                <w:rFonts w:ascii="GHEA Grapalat" w:hAnsi="GHEA Grapalat"/>
                <w:sz w:val="20"/>
                <w:szCs w:val="20"/>
                <w:lang w:val="hy-AM"/>
              </w:rPr>
              <w:t>3</w:t>
            </w:r>
          </w:p>
        </w:tc>
        <w:tc>
          <w:tcPr>
            <w:tcW w:w="1710" w:type="dxa"/>
            <w:vAlign w:val="center"/>
          </w:tcPr>
          <w:p w14:paraId="7B830D6D" w14:textId="061B7C80" w:rsidR="009D5900" w:rsidRDefault="009D5900" w:rsidP="009D5900">
            <w:pPr>
              <w:jc w:val="center"/>
              <w:rPr>
                <w:rFonts w:ascii="GHEA Grapalat" w:hAnsi="GHEA Grapalat"/>
                <w:sz w:val="20"/>
                <w:szCs w:val="20"/>
                <w:lang w:val="hy-AM"/>
              </w:rPr>
            </w:pPr>
            <w:r>
              <w:rPr>
                <w:rFonts w:ascii="GHEA Grapalat" w:hAnsi="GHEA Grapalat"/>
                <w:sz w:val="20"/>
                <w:szCs w:val="20"/>
                <w:lang w:val="hy-AM"/>
              </w:rPr>
              <w:t>45611300/13</w:t>
            </w:r>
          </w:p>
        </w:tc>
        <w:tc>
          <w:tcPr>
            <w:tcW w:w="3060" w:type="dxa"/>
            <w:vAlign w:val="center"/>
          </w:tcPr>
          <w:p w14:paraId="6DA70CD9" w14:textId="1D8124D8" w:rsidR="009D5900" w:rsidRDefault="009D5900" w:rsidP="009D5900">
            <w:pPr>
              <w:jc w:val="center"/>
              <w:rPr>
                <w:rFonts w:ascii="GHEA Grapalat" w:hAnsi="GHEA Grapalat" w:cs="Sylfaen"/>
                <w:sz w:val="20"/>
                <w:szCs w:val="20"/>
                <w:lang w:val="hy-AM"/>
              </w:rPr>
            </w:pPr>
            <w:r w:rsidRPr="009D5900">
              <w:rPr>
                <w:rFonts w:ascii="GHEA Grapalat" w:hAnsi="GHEA Grapalat" w:cs="Sylfaen"/>
                <w:iCs/>
                <w:sz w:val="20"/>
                <w:szCs w:val="20"/>
                <w:lang w:val="hy-AM"/>
              </w:rPr>
              <w:t>Երևան քաղաքի Էրեբունի վարչական շրջանի Խաղաղ Դոնի հ</w:t>
            </w:r>
            <w:r w:rsidRPr="009D5900">
              <w:rPr>
                <w:rFonts w:ascii="Microsoft JhengHei" w:eastAsia="Microsoft JhengHei" w:hAnsi="Microsoft JhengHei" w:cs="Microsoft JhengHei" w:hint="eastAsia"/>
                <w:iCs/>
                <w:sz w:val="20"/>
                <w:szCs w:val="20"/>
                <w:lang w:val="hy-AM"/>
              </w:rPr>
              <w:t>․</w:t>
            </w:r>
            <w:r w:rsidRPr="009D5900">
              <w:rPr>
                <w:rFonts w:ascii="GHEA Grapalat" w:hAnsi="GHEA Grapalat" w:cs="Sylfaen"/>
                <w:iCs/>
                <w:sz w:val="20"/>
                <w:szCs w:val="20"/>
                <w:lang w:val="hy-AM"/>
              </w:rPr>
              <w:t>27 շենքի շուրջ տարածքի հիմնանորոգման աշխատանքներ</w:t>
            </w:r>
          </w:p>
        </w:tc>
        <w:tc>
          <w:tcPr>
            <w:tcW w:w="540" w:type="dxa"/>
            <w:textDirection w:val="btLr"/>
            <w:vAlign w:val="center"/>
          </w:tcPr>
          <w:p w14:paraId="3CA4E395" w14:textId="569EC2C0"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450" w:type="dxa"/>
            <w:textDirection w:val="btLr"/>
            <w:vAlign w:val="center"/>
          </w:tcPr>
          <w:p w14:paraId="1CBBA39F" w14:textId="23A230E5"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450" w:type="dxa"/>
            <w:textDirection w:val="btLr"/>
            <w:vAlign w:val="center"/>
          </w:tcPr>
          <w:p w14:paraId="6580D217" w14:textId="203A7F4F"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450" w:type="dxa"/>
            <w:textDirection w:val="btLr"/>
            <w:vAlign w:val="center"/>
          </w:tcPr>
          <w:p w14:paraId="1A08B990" w14:textId="7F32C36D"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450" w:type="dxa"/>
            <w:textDirection w:val="btLr"/>
            <w:vAlign w:val="center"/>
          </w:tcPr>
          <w:p w14:paraId="5BC390CB" w14:textId="5980229C" w:rsidR="009D5900" w:rsidRDefault="009D5900" w:rsidP="009D5900">
            <w:pPr>
              <w:spacing w:line="360" w:lineRule="auto"/>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450" w:type="dxa"/>
            <w:textDirection w:val="btLr"/>
            <w:vAlign w:val="center"/>
          </w:tcPr>
          <w:p w14:paraId="7896A086" w14:textId="23BC97CF"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450" w:type="dxa"/>
            <w:textDirection w:val="btLr"/>
            <w:vAlign w:val="center"/>
          </w:tcPr>
          <w:p w14:paraId="45991A48" w14:textId="1518B193"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450" w:type="dxa"/>
            <w:textDirection w:val="btLr"/>
            <w:vAlign w:val="center"/>
          </w:tcPr>
          <w:p w14:paraId="1D9221B0" w14:textId="6F6111EA"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450" w:type="dxa"/>
            <w:textDirection w:val="btLr"/>
            <w:vAlign w:val="center"/>
          </w:tcPr>
          <w:p w14:paraId="0A231523" w14:textId="79F94314"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450" w:type="dxa"/>
            <w:textDirection w:val="btLr"/>
            <w:vAlign w:val="center"/>
          </w:tcPr>
          <w:p w14:paraId="7EEE9C07" w14:textId="6A8F46E1"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450" w:type="dxa"/>
            <w:textDirection w:val="btLr"/>
            <w:vAlign w:val="center"/>
          </w:tcPr>
          <w:p w14:paraId="22E4C137" w14:textId="159F263E"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540" w:type="dxa"/>
            <w:textDirection w:val="btLr"/>
            <w:vAlign w:val="center"/>
          </w:tcPr>
          <w:p w14:paraId="3CD51A72" w14:textId="158ADFB5"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540" w:type="dxa"/>
            <w:textDirection w:val="btLr"/>
            <w:vAlign w:val="center"/>
          </w:tcPr>
          <w:p w14:paraId="56645B7C" w14:textId="0BB4EBAA"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r>
      <w:tr w:rsidR="009D5900" w:rsidRPr="009D5900" w14:paraId="749597AD" w14:textId="77777777" w:rsidTr="004875F9">
        <w:trPr>
          <w:gridAfter w:val="1"/>
          <w:wAfter w:w="8" w:type="dxa"/>
          <w:cantSplit/>
          <w:trHeight w:val="1662"/>
          <w:jc w:val="center"/>
        </w:trPr>
        <w:tc>
          <w:tcPr>
            <w:tcW w:w="445" w:type="dxa"/>
            <w:vAlign w:val="center"/>
          </w:tcPr>
          <w:p w14:paraId="5E0E5B71" w14:textId="41C50175" w:rsidR="009D5900" w:rsidRPr="00C06F98" w:rsidRDefault="009D5900" w:rsidP="009D5900">
            <w:pPr>
              <w:jc w:val="center"/>
              <w:rPr>
                <w:rFonts w:ascii="GHEA Grapalat" w:hAnsi="GHEA Grapalat"/>
                <w:sz w:val="20"/>
                <w:szCs w:val="20"/>
                <w:lang w:val="hy-AM"/>
              </w:rPr>
            </w:pPr>
            <w:r>
              <w:rPr>
                <w:rFonts w:ascii="GHEA Grapalat" w:hAnsi="GHEA Grapalat"/>
                <w:sz w:val="20"/>
                <w:szCs w:val="20"/>
                <w:lang w:val="hy-AM"/>
              </w:rPr>
              <w:t>4</w:t>
            </w:r>
          </w:p>
        </w:tc>
        <w:tc>
          <w:tcPr>
            <w:tcW w:w="1710" w:type="dxa"/>
            <w:vAlign w:val="center"/>
          </w:tcPr>
          <w:p w14:paraId="67D6F9AE" w14:textId="76CD179C" w:rsidR="009D5900" w:rsidRDefault="009D5900" w:rsidP="009D5900">
            <w:pPr>
              <w:jc w:val="center"/>
              <w:rPr>
                <w:rFonts w:ascii="GHEA Grapalat" w:hAnsi="GHEA Grapalat"/>
                <w:sz w:val="20"/>
                <w:szCs w:val="20"/>
                <w:lang w:val="hy-AM"/>
              </w:rPr>
            </w:pPr>
            <w:r>
              <w:rPr>
                <w:rFonts w:ascii="GHEA Grapalat" w:hAnsi="GHEA Grapalat"/>
                <w:sz w:val="20"/>
                <w:szCs w:val="20"/>
                <w:lang w:val="hy-AM"/>
              </w:rPr>
              <w:t>45611300/14</w:t>
            </w:r>
          </w:p>
        </w:tc>
        <w:tc>
          <w:tcPr>
            <w:tcW w:w="3060" w:type="dxa"/>
            <w:vAlign w:val="center"/>
          </w:tcPr>
          <w:p w14:paraId="3D357D2D" w14:textId="7E6F3CCB" w:rsidR="009D5900" w:rsidRDefault="009D5900" w:rsidP="009D5900">
            <w:pPr>
              <w:jc w:val="center"/>
              <w:rPr>
                <w:rFonts w:ascii="GHEA Grapalat" w:hAnsi="GHEA Grapalat" w:cs="Sylfaen"/>
                <w:sz w:val="20"/>
                <w:szCs w:val="20"/>
                <w:lang w:val="hy-AM"/>
              </w:rPr>
            </w:pPr>
            <w:r w:rsidRPr="009D5900">
              <w:rPr>
                <w:rFonts w:ascii="GHEA Grapalat" w:hAnsi="GHEA Grapalat" w:cs="Sylfaen"/>
                <w:iCs/>
                <w:sz w:val="20"/>
                <w:szCs w:val="20"/>
                <w:lang w:val="hy-AM"/>
              </w:rPr>
              <w:t>Երևան քաղաքի Էրեբունի վարչական շրջանի Ավանեսովի փողոցի հ</w:t>
            </w:r>
            <w:r w:rsidRPr="009D5900">
              <w:rPr>
                <w:rFonts w:ascii="Microsoft JhengHei" w:eastAsia="Microsoft JhengHei" w:hAnsi="Microsoft JhengHei" w:cs="Microsoft JhengHei" w:hint="eastAsia"/>
                <w:iCs/>
                <w:sz w:val="20"/>
                <w:szCs w:val="20"/>
                <w:lang w:val="hy-AM"/>
              </w:rPr>
              <w:t>․</w:t>
            </w:r>
            <w:r w:rsidRPr="009D5900">
              <w:rPr>
                <w:rFonts w:ascii="GHEA Grapalat" w:hAnsi="GHEA Grapalat" w:cs="Sylfaen"/>
                <w:iCs/>
                <w:sz w:val="20"/>
                <w:szCs w:val="20"/>
                <w:lang w:val="hy-AM"/>
              </w:rPr>
              <w:t>2/1 շենքի դիմացի բակային տարածքի բարեկարգման աշխատանքներ</w:t>
            </w:r>
          </w:p>
        </w:tc>
        <w:tc>
          <w:tcPr>
            <w:tcW w:w="540" w:type="dxa"/>
            <w:textDirection w:val="btLr"/>
            <w:vAlign w:val="center"/>
          </w:tcPr>
          <w:p w14:paraId="480FEF94" w14:textId="463BD158"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450" w:type="dxa"/>
            <w:textDirection w:val="btLr"/>
            <w:vAlign w:val="center"/>
          </w:tcPr>
          <w:p w14:paraId="2666DE81" w14:textId="7FDAE9FE"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450" w:type="dxa"/>
            <w:textDirection w:val="btLr"/>
            <w:vAlign w:val="center"/>
          </w:tcPr>
          <w:p w14:paraId="5372B741" w14:textId="0C4FAAFD"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450" w:type="dxa"/>
            <w:textDirection w:val="btLr"/>
            <w:vAlign w:val="center"/>
          </w:tcPr>
          <w:p w14:paraId="72ED21E2" w14:textId="675F6D2C"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450" w:type="dxa"/>
            <w:textDirection w:val="btLr"/>
            <w:vAlign w:val="center"/>
          </w:tcPr>
          <w:p w14:paraId="0E39E32D" w14:textId="52EC12D7" w:rsidR="009D5900" w:rsidRDefault="009D5900" w:rsidP="009D5900">
            <w:pPr>
              <w:spacing w:line="360" w:lineRule="auto"/>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450" w:type="dxa"/>
            <w:textDirection w:val="btLr"/>
            <w:vAlign w:val="center"/>
          </w:tcPr>
          <w:p w14:paraId="5DCCE36D" w14:textId="459BA47C"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450" w:type="dxa"/>
            <w:textDirection w:val="btLr"/>
            <w:vAlign w:val="center"/>
          </w:tcPr>
          <w:p w14:paraId="183DC1A3" w14:textId="7F0215D7"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450" w:type="dxa"/>
            <w:textDirection w:val="btLr"/>
            <w:vAlign w:val="center"/>
          </w:tcPr>
          <w:p w14:paraId="143A596B" w14:textId="0E0CCF6C"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450" w:type="dxa"/>
            <w:textDirection w:val="btLr"/>
            <w:vAlign w:val="center"/>
          </w:tcPr>
          <w:p w14:paraId="1D851120" w14:textId="1C7E0E85"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450" w:type="dxa"/>
            <w:textDirection w:val="btLr"/>
            <w:vAlign w:val="center"/>
          </w:tcPr>
          <w:p w14:paraId="14EEB565" w14:textId="2AFFC535"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450" w:type="dxa"/>
            <w:textDirection w:val="btLr"/>
            <w:vAlign w:val="center"/>
          </w:tcPr>
          <w:p w14:paraId="24B1A315" w14:textId="313D4145"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540" w:type="dxa"/>
            <w:textDirection w:val="btLr"/>
            <w:vAlign w:val="center"/>
          </w:tcPr>
          <w:p w14:paraId="4DCA29BB" w14:textId="15FDC4B1"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540" w:type="dxa"/>
            <w:textDirection w:val="btLr"/>
            <w:vAlign w:val="center"/>
          </w:tcPr>
          <w:p w14:paraId="5FAFC140" w14:textId="436F7EDC"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r>
      <w:tr w:rsidR="009D5900" w:rsidRPr="009D5900" w14:paraId="24C1FF7E" w14:textId="77777777" w:rsidTr="004875F9">
        <w:trPr>
          <w:gridAfter w:val="1"/>
          <w:wAfter w:w="8" w:type="dxa"/>
          <w:cantSplit/>
          <w:trHeight w:val="1662"/>
          <w:jc w:val="center"/>
        </w:trPr>
        <w:tc>
          <w:tcPr>
            <w:tcW w:w="445" w:type="dxa"/>
            <w:vAlign w:val="center"/>
          </w:tcPr>
          <w:p w14:paraId="3B2E7B36" w14:textId="3DD5C410" w:rsidR="009D5900" w:rsidRPr="00C06F98" w:rsidRDefault="009D5900" w:rsidP="009D5900">
            <w:pPr>
              <w:jc w:val="center"/>
              <w:rPr>
                <w:rFonts w:ascii="GHEA Grapalat" w:hAnsi="GHEA Grapalat"/>
                <w:sz w:val="20"/>
                <w:szCs w:val="20"/>
                <w:lang w:val="hy-AM"/>
              </w:rPr>
            </w:pPr>
            <w:r>
              <w:rPr>
                <w:rFonts w:ascii="GHEA Grapalat" w:hAnsi="GHEA Grapalat"/>
                <w:sz w:val="20"/>
                <w:szCs w:val="20"/>
                <w:lang w:val="hy-AM"/>
              </w:rPr>
              <w:t>5</w:t>
            </w:r>
          </w:p>
        </w:tc>
        <w:tc>
          <w:tcPr>
            <w:tcW w:w="1710" w:type="dxa"/>
            <w:vAlign w:val="center"/>
          </w:tcPr>
          <w:p w14:paraId="0139A854" w14:textId="060F97D5" w:rsidR="009D5900" w:rsidRDefault="009D5900" w:rsidP="009D5900">
            <w:pPr>
              <w:jc w:val="center"/>
              <w:rPr>
                <w:rFonts w:ascii="GHEA Grapalat" w:hAnsi="GHEA Grapalat"/>
                <w:sz w:val="20"/>
                <w:szCs w:val="20"/>
                <w:lang w:val="hy-AM"/>
              </w:rPr>
            </w:pPr>
            <w:r>
              <w:rPr>
                <w:rFonts w:ascii="GHEA Grapalat" w:hAnsi="GHEA Grapalat"/>
                <w:sz w:val="20"/>
                <w:szCs w:val="20"/>
                <w:lang w:val="hy-AM"/>
              </w:rPr>
              <w:t>45611300/15</w:t>
            </w:r>
          </w:p>
        </w:tc>
        <w:tc>
          <w:tcPr>
            <w:tcW w:w="3060" w:type="dxa"/>
            <w:vAlign w:val="center"/>
          </w:tcPr>
          <w:p w14:paraId="1BFB4C99" w14:textId="0C7C3F25" w:rsidR="009D5900" w:rsidRDefault="009D5900" w:rsidP="009D5900">
            <w:pPr>
              <w:jc w:val="center"/>
              <w:rPr>
                <w:rFonts w:ascii="GHEA Grapalat" w:hAnsi="GHEA Grapalat" w:cs="Sylfaen"/>
                <w:sz w:val="20"/>
                <w:szCs w:val="20"/>
                <w:lang w:val="hy-AM"/>
              </w:rPr>
            </w:pPr>
            <w:r w:rsidRPr="009D5900">
              <w:rPr>
                <w:rFonts w:ascii="GHEA Grapalat" w:hAnsi="GHEA Grapalat" w:cs="Sylfaen"/>
                <w:iCs/>
                <w:sz w:val="20"/>
                <w:szCs w:val="20"/>
                <w:lang w:val="hy-AM"/>
              </w:rPr>
              <w:t>Երևան քաղաքի Էրեբունի վարչական շրջանի Խաղաղ Դոնի 35 շենքի բակային տարածքի հիմնանորոգման աշխատանքներ</w:t>
            </w:r>
          </w:p>
        </w:tc>
        <w:tc>
          <w:tcPr>
            <w:tcW w:w="540" w:type="dxa"/>
            <w:textDirection w:val="btLr"/>
            <w:vAlign w:val="center"/>
          </w:tcPr>
          <w:p w14:paraId="12B65843" w14:textId="16E50A9C"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450" w:type="dxa"/>
            <w:textDirection w:val="btLr"/>
            <w:vAlign w:val="center"/>
          </w:tcPr>
          <w:p w14:paraId="7864B6AD" w14:textId="6BD4BEC3"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450" w:type="dxa"/>
            <w:textDirection w:val="btLr"/>
            <w:vAlign w:val="center"/>
          </w:tcPr>
          <w:p w14:paraId="4AC0F31C" w14:textId="5BA7329A"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450" w:type="dxa"/>
            <w:textDirection w:val="btLr"/>
            <w:vAlign w:val="center"/>
          </w:tcPr>
          <w:p w14:paraId="673B5CC0" w14:textId="384D3036"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450" w:type="dxa"/>
            <w:textDirection w:val="btLr"/>
            <w:vAlign w:val="center"/>
          </w:tcPr>
          <w:p w14:paraId="6B621AF2" w14:textId="043F6189" w:rsidR="009D5900" w:rsidRDefault="009D5900" w:rsidP="009D5900">
            <w:pPr>
              <w:spacing w:line="360" w:lineRule="auto"/>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450" w:type="dxa"/>
            <w:textDirection w:val="btLr"/>
            <w:vAlign w:val="center"/>
          </w:tcPr>
          <w:p w14:paraId="2DB0B704" w14:textId="0E8D770D"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450" w:type="dxa"/>
            <w:textDirection w:val="btLr"/>
            <w:vAlign w:val="center"/>
          </w:tcPr>
          <w:p w14:paraId="6F69ED17" w14:textId="641CDCA0"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450" w:type="dxa"/>
            <w:textDirection w:val="btLr"/>
            <w:vAlign w:val="center"/>
          </w:tcPr>
          <w:p w14:paraId="4DB986FD" w14:textId="4248DB17"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450" w:type="dxa"/>
            <w:textDirection w:val="btLr"/>
            <w:vAlign w:val="center"/>
          </w:tcPr>
          <w:p w14:paraId="617C66A8" w14:textId="0009C997"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450" w:type="dxa"/>
            <w:textDirection w:val="btLr"/>
            <w:vAlign w:val="center"/>
          </w:tcPr>
          <w:p w14:paraId="7C7B378F" w14:textId="12875D3B"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450" w:type="dxa"/>
            <w:textDirection w:val="btLr"/>
            <w:vAlign w:val="center"/>
          </w:tcPr>
          <w:p w14:paraId="1E0F64CF" w14:textId="6E105CD3"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540" w:type="dxa"/>
            <w:textDirection w:val="btLr"/>
            <w:vAlign w:val="center"/>
          </w:tcPr>
          <w:p w14:paraId="4F9B166A" w14:textId="04C60196"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540" w:type="dxa"/>
            <w:textDirection w:val="btLr"/>
            <w:vAlign w:val="center"/>
          </w:tcPr>
          <w:p w14:paraId="0BB7C9B6" w14:textId="3B378D5E"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r>
      <w:tr w:rsidR="009D5900" w:rsidRPr="009D5900" w14:paraId="6373590C" w14:textId="77777777" w:rsidTr="004875F9">
        <w:trPr>
          <w:gridAfter w:val="1"/>
          <w:wAfter w:w="8" w:type="dxa"/>
          <w:cantSplit/>
          <w:trHeight w:val="1662"/>
          <w:jc w:val="center"/>
        </w:trPr>
        <w:tc>
          <w:tcPr>
            <w:tcW w:w="445" w:type="dxa"/>
            <w:vAlign w:val="center"/>
          </w:tcPr>
          <w:p w14:paraId="57BDC538" w14:textId="4CCF7C7E" w:rsidR="009D5900" w:rsidRPr="00C06F98" w:rsidRDefault="009D5900" w:rsidP="009D5900">
            <w:pPr>
              <w:jc w:val="center"/>
              <w:rPr>
                <w:rFonts w:ascii="GHEA Grapalat" w:hAnsi="GHEA Grapalat"/>
                <w:sz w:val="20"/>
                <w:szCs w:val="20"/>
                <w:lang w:val="hy-AM"/>
              </w:rPr>
            </w:pPr>
            <w:r>
              <w:rPr>
                <w:rFonts w:ascii="GHEA Grapalat" w:hAnsi="GHEA Grapalat"/>
                <w:sz w:val="20"/>
                <w:szCs w:val="20"/>
                <w:lang w:val="hy-AM"/>
              </w:rPr>
              <w:t>6</w:t>
            </w:r>
          </w:p>
        </w:tc>
        <w:tc>
          <w:tcPr>
            <w:tcW w:w="1710" w:type="dxa"/>
            <w:vAlign w:val="center"/>
          </w:tcPr>
          <w:p w14:paraId="2643CCC9" w14:textId="2CB6CCE3" w:rsidR="009D5900" w:rsidRDefault="009D5900" w:rsidP="009D5900">
            <w:pPr>
              <w:jc w:val="center"/>
              <w:rPr>
                <w:rFonts w:ascii="GHEA Grapalat" w:hAnsi="GHEA Grapalat"/>
                <w:sz w:val="20"/>
                <w:szCs w:val="20"/>
                <w:lang w:val="hy-AM"/>
              </w:rPr>
            </w:pPr>
            <w:r>
              <w:rPr>
                <w:rFonts w:ascii="GHEA Grapalat" w:hAnsi="GHEA Grapalat"/>
                <w:sz w:val="20"/>
                <w:szCs w:val="20"/>
                <w:lang w:val="hy-AM"/>
              </w:rPr>
              <w:t>45611300/16</w:t>
            </w:r>
          </w:p>
        </w:tc>
        <w:tc>
          <w:tcPr>
            <w:tcW w:w="3060" w:type="dxa"/>
            <w:vAlign w:val="center"/>
          </w:tcPr>
          <w:p w14:paraId="121413E3" w14:textId="158F2A9D" w:rsidR="009D5900" w:rsidRDefault="009D5900" w:rsidP="009D5900">
            <w:pPr>
              <w:jc w:val="center"/>
              <w:rPr>
                <w:rFonts w:ascii="GHEA Grapalat" w:hAnsi="GHEA Grapalat" w:cs="Sylfaen"/>
                <w:sz w:val="20"/>
                <w:szCs w:val="20"/>
                <w:lang w:val="hy-AM"/>
              </w:rPr>
            </w:pPr>
            <w:r w:rsidRPr="009D5900">
              <w:rPr>
                <w:rFonts w:ascii="GHEA Grapalat" w:hAnsi="GHEA Grapalat" w:cs="Sylfaen"/>
                <w:iCs/>
                <w:sz w:val="20"/>
                <w:szCs w:val="20"/>
                <w:lang w:val="hy-AM"/>
              </w:rPr>
              <w:t>Երևան քաղաքի Էրեբունի վարչական շրջանի Վարդաշեն 12-րդ փողոց 30/4 հասցեին հարակից բակային տարածքի հիմնանորոգման աշխատանքներ</w:t>
            </w:r>
          </w:p>
        </w:tc>
        <w:tc>
          <w:tcPr>
            <w:tcW w:w="540" w:type="dxa"/>
            <w:textDirection w:val="btLr"/>
            <w:vAlign w:val="center"/>
          </w:tcPr>
          <w:p w14:paraId="274BAF47" w14:textId="5C0FAA22"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450" w:type="dxa"/>
            <w:textDirection w:val="btLr"/>
            <w:vAlign w:val="center"/>
          </w:tcPr>
          <w:p w14:paraId="1D8FF908" w14:textId="5FFEB623"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450" w:type="dxa"/>
            <w:textDirection w:val="btLr"/>
            <w:vAlign w:val="center"/>
          </w:tcPr>
          <w:p w14:paraId="37517143" w14:textId="499E4A1C"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450" w:type="dxa"/>
            <w:textDirection w:val="btLr"/>
            <w:vAlign w:val="center"/>
          </w:tcPr>
          <w:p w14:paraId="4A72EA83" w14:textId="588DF581"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450" w:type="dxa"/>
            <w:textDirection w:val="btLr"/>
            <w:vAlign w:val="center"/>
          </w:tcPr>
          <w:p w14:paraId="359B6EE5" w14:textId="59102DD4" w:rsidR="009D5900" w:rsidRDefault="009D5900" w:rsidP="009D5900">
            <w:pPr>
              <w:spacing w:line="360" w:lineRule="auto"/>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450" w:type="dxa"/>
            <w:textDirection w:val="btLr"/>
            <w:vAlign w:val="center"/>
          </w:tcPr>
          <w:p w14:paraId="26FA0FB9" w14:textId="5CBB014B"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450" w:type="dxa"/>
            <w:textDirection w:val="btLr"/>
            <w:vAlign w:val="center"/>
          </w:tcPr>
          <w:p w14:paraId="6239FF73" w14:textId="0D2D8DF0"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450" w:type="dxa"/>
            <w:textDirection w:val="btLr"/>
            <w:vAlign w:val="center"/>
          </w:tcPr>
          <w:p w14:paraId="6609D769" w14:textId="27AAF50C"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450" w:type="dxa"/>
            <w:textDirection w:val="btLr"/>
            <w:vAlign w:val="center"/>
          </w:tcPr>
          <w:p w14:paraId="2299C1EB" w14:textId="6487A46D"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450" w:type="dxa"/>
            <w:textDirection w:val="btLr"/>
            <w:vAlign w:val="center"/>
          </w:tcPr>
          <w:p w14:paraId="7FB127FD" w14:textId="42BBC5FC"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450" w:type="dxa"/>
            <w:textDirection w:val="btLr"/>
            <w:vAlign w:val="center"/>
          </w:tcPr>
          <w:p w14:paraId="4A580A06" w14:textId="38A72CF7"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540" w:type="dxa"/>
            <w:textDirection w:val="btLr"/>
            <w:vAlign w:val="center"/>
          </w:tcPr>
          <w:p w14:paraId="2E855E6C" w14:textId="0074C019"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540" w:type="dxa"/>
            <w:textDirection w:val="btLr"/>
            <w:vAlign w:val="center"/>
          </w:tcPr>
          <w:p w14:paraId="4D8431B2" w14:textId="19FA33AF" w:rsidR="009D5900" w:rsidRDefault="009D5900" w:rsidP="009D5900">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r>
    </w:tbl>
    <w:p w14:paraId="0C29CCBB" w14:textId="70BE4F93" w:rsidR="009F5B90" w:rsidRPr="00C06F98" w:rsidRDefault="009F5B90" w:rsidP="009F5B90">
      <w:pPr>
        <w:jc w:val="both"/>
        <w:rPr>
          <w:rFonts w:ascii="GHEA Grapalat" w:hAnsi="GHEA Grapalat" w:cs="Sylfaen"/>
          <w:i/>
          <w:sz w:val="18"/>
          <w:szCs w:val="18"/>
          <w:lang w:val="hy-AM"/>
        </w:rPr>
      </w:pPr>
      <w:r w:rsidRPr="00C06F98">
        <w:rPr>
          <w:rFonts w:ascii="GHEA Grapalat" w:hAnsi="GHEA Grapalat"/>
          <w:i/>
          <w:sz w:val="18"/>
          <w:szCs w:val="18"/>
          <w:lang w:val="hy-AM"/>
        </w:rPr>
        <w:t xml:space="preserve">* </w:t>
      </w:r>
      <w:r w:rsidRPr="00C06F98">
        <w:rPr>
          <w:rFonts w:ascii="GHEA Grapalat" w:hAnsi="GHEA Grapalat" w:cs="Sylfaen"/>
          <w:i/>
          <w:sz w:val="18"/>
          <w:szCs w:val="18"/>
          <w:lang w:val="hy-AM"/>
        </w:rPr>
        <w:t>Վճարման</w:t>
      </w:r>
      <w:r w:rsidRPr="00C06F98">
        <w:rPr>
          <w:rFonts w:ascii="GHEA Grapalat" w:hAnsi="GHEA Grapalat" w:cs="Times Armenian"/>
          <w:i/>
          <w:sz w:val="18"/>
          <w:szCs w:val="18"/>
          <w:lang w:val="hy-AM"/>
        </w:rPr>
        <w:t xml:space="preserve"> </w:t>
      </w:r>
      <w:r w:rsidRPr="00C06F98">
        <w:rPr>
          <w:rFonts w:ascii="GHEA Grapalat" w:hAnsi="GHEA Grapalat" w:cs="Sylfaen"/>
          <w:i/>
          <w:sz w:val="18"/>
          <w:szCs w:val="18"/>
          <w:lang w:val="hy-AM"/>
        </w:rPr>
        <w:t>ենթակա</w:t>
      </w:r>
      <w:r w:rsidRPr="00C06F98">
        <w:rPr>
          <w:rFonts w:ascii="GHEA Grapalat" w:hAnsi="GHEA Grapalat" w:cs="Times Armenian"/>
          <w:i/>
          <w:sz w:val="18"/>
          <w:szCs w:val="18"/>
          <w:lang w:val="hy-AM"/>
        </w:rPr>
        <w:t xml:space="preserve"> </w:t>
      </w:r>
      <w:r w:rsidRPr="00C06F98">
        <w:rPr>
          <w:rFonts w:ascii="GHEA Grapalat" w:hAnsi="GHEA Grapalat" w:cs="Sylfaen"/>
          <w:i/>
          <w:sz w:val="18"/>
          <w:szCs w:val="18"/>
          <w:lang w:val="hy-AM"/>
        </w:rPr>
        <w:t>գումարները</w:t>
      </w:r>
      <w:r w:rsidRPr="00C06F98">
        <w:rPr>
          <w:rFonts w:ascii="GHEA Grapalat" w:hAnsi="GHEA Grapalat" w:cs="Times Armenian"/>
          <w:i/>
          <w:sz w:val="18"/>
          <w:szCs w:val="18"/>
          <w:lang w:val="hy-AM"/>
        </w:rPr>
        <w:t xml:space="preserve"> </w:t>
      </w:r>
      <w:r w:rsidRPr="00C06F98">
        <w:rPr>
          <w:rFonts w:ascii="GHEA Grapalat" w:hAnsi="GHEA Grapalat" w:cs="Sylfaen"/>
          <w:i/>
          <w:sz w:val="18"/>
          <w:szCs w:val="18"/>
          <w:lang w:val="hy-AM"/>
        </w:rPr>
        <w:t>ներկայացվում են աճողական</w:t>
      </w:r>
      <w:r w:rsidRPr="00C06F98">
        <w:rPr>
          <w:rFonts w:ascii="GHEA Grapalat" w:hAnsi="GHEA Grapalat" w:cs="Times Armenian"/>
          <w:i/>
          <w:sz w:val="18"/>
          <w:szCs w:val="18"/>
          <w:lang w:val="hy-AM"/>
        </w:rPr>
        <w:t xml:space="preserve"> </w:t>
      </w:r>
      <w:r w:rsidRPr="00C06F98">
        <w:rPr>
          <w:rFonts w:ascii="GHEA Grapalat" w:hAnsi="GHEA Grapalat" w:cs="Sylfaen"/>
          <w:i/>
          <w:sz w:val="18"/>
          <w:szCs w:val="18"/>
          <w:lang w:val="hy-AM"/>
        </w:rPr>
        <w:t xml:space="preserve">կարգով: </w:t>
      </w:r>
    </w:p>
    <w:p w14:paraId="5E00C905" w14:textId="77777777" w:rsidR="001E0CEE" w:rsidRPr="00C06F98" w:rsidRDefault="001E0CEE" w:rsidP="001E0CEE">
      <w:pPr>
        <w:jc w:val="right"/>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E0CEE" w:rsidRPr="00C06F98" w14:paraId="2A2BB61A" w14:textId="77777777" w:rsidTr="007759CD">
        <w:trPr>
          <w:jc w:val="center"/>
        </w:trPr>
        <w:tc>
          <w:tcPr>
            <w:tcW w:w="4536" w:type="dxa"/>
          </w:tcPr>
          <w:p w14:paraId="5F2CA878" w14:textId="77777777" w:rsidR="001E0CEE" w:rsidRPr="00C06F98" w:rsidRDefault="001E0CEE" w:rsidP="007759CD">
            <w:pPr>
              <w:spacing w:line="360" w:lineRule="auto"/>
              <w:jc w:val="center"/>
              <w:rPr>
                <w:rFonts w:ascii="GHEA Grapalat" w:hAnsi="GHEA Grapalat" w:cs="Sylfaen"/>
                <w:b/>
                <w:bCs/>
                <w:lang w:val="hy-AM"/>
              </w:rPr>
            </w:pPr>
            <w:r w:rsidRPr="00C06F98">
              <w:rPr>
                <w:rFonts w:ascii="GHEA Grapalat" w:hAnsi="GHEA Grapalat" w:cs="Sylfaen"/>
                <w:b/>
                <w:bCs/>
                <w:lang w:val="hy-AM"/>
              </w:rPr>
              <w:lastRenderedPageBreak/>
              <w:t>ՊԱՏՎԻՐԱՏՈՒ</w:t>
            </w:r>
          </w:p>
          <w:p w14:paraId="4F47F3C3" w14:textId="77777777" w:rsidR="001E0CEE" w:rsidRPr="00C06F98" w:rsidRDefault="001E0CEE" w:rsidP="007759CD">
            <w:pPr>
              <w:rPr>
                <w:rFonts w:ascii="GHEA Grapalat" w:hAnsi="GHEA Grapalat"/>
                <w:sz w:val="22"/>
                <w:szCs w:val="22"/>
                <w:lang w:val="hy-AM"/>
              </w:rPr>
            </w:pPr>
          </w:p>
          <w:p w14:paraId="165F5676" w14:textId="77777777" w:rsidR="001E0CEE" w:rsidRPr="00C06F98" w:rsidRDefault="001E0CEE" w:rsidP="007759CD">
            <w:pPr>
              <w:rPr>
                <w:rFonts w:ascii="GHEA Grapalat" w:hAnsi="GHEA Grapalat"/>
                <w:lang w:val="hy-AM"/>
              </w:rPr>
            </w:pPr>
          </w:p>
          <w:p w14:paraId="62849F71" w14:textId="77777777" w:rsidR="001E0CEE" w:rsidRPr="00C06F98" w:rsidRDefault="001E0CEE" w:rsidP="007759CD">
            <w:pPr>
              <w:jc w:val="center"/>
              <w:rPr>
                <w:rFonts w:ascii="GHEA Grapalat" w:hAnsi="GHEA Grapalat"/>
                <w:lang w:val="hy-AM"/>
              </w:rPr>
            </w:pPr>
            <w:r w:rsidRPr="00C06F98">
              <w:rPr>
                <w:rFonts w:ascii="GHEA Grapalat" w:hAnsi="GHEA Grapalat"/>
                <w:lang w:val="hy-AM"/>
              </w:rPr>
              <w:t>---------------------------------</w:t>
            </w:r>
          </w:p>
          <w:p w14:paraId="14E5A332" w14:textId="77777777" w:rsidR="001E0CEE" w:rsidRPr="00C06F98" w:rsidRDefault="001E0CEE" w:rsidP="007759CD">
            <w:pPr>
              <w:jc w:val="center"/>
              <w:rPr>
                <w:rFonts w:ascii="GHEA Grapalat" w:hAnsi="GHEA Grapalat"/>
                <w:sz w:val="18"/>
                <w:szCs w:val="18"/>
                <w:lang w:val="hy-AM"/>
              </w:rPr>
            </w:pPr>
            <w:r w:rsidRPr="00C06F98">
              <w:rPr>
                <w:rFonts w:ascii="GHEA Grapalat" w:hAnsi="GHEA Grapalat"/>
                <w:sz w:val="18"/>
                <w:szCs w:val="18"/>
                <w:lang w:val="hy-AM"/>
              </w:rPr>
              <w:t>/</w:t>
            </w:r>
            <w:r w:rsidRPr="00C06F98">
              <w:rPr>
                <w:rFonts w:ascii="GHEA Grapalat" w:hAnsi="GHEA Grapalat" w:cs="Sylfaen"/>
                <w:sz w:val="18"/>
                <w:szCs w:val="18"/>
                <w:lang w:val="hy-AM"/>
              </w:rPr>
              <w:t>ստորագրություն</w:t>
            </w:r>
            <w:r w:rsidRPr="00C06F98">
              <w:rPr>
                <w:rFonts w:ascii="GHEA Grapalat" w:hAnsi="GHEA Grapalat"/>
                <w:sz w:val="18"/>
                <w:szCs w:val="18"/>
                <w:lang w:val="hy-AM"/>
              </w:rPr>
              <w:t>/</w:t>
            </w:r>
          </w:p>
          <w:p w14:paraId="48B27348" w14:textId="77777777" w:rsidR="001E0CEE" w:rsidRPr="00C06F98" w:rsidRDefault="001E0CEE" w:rsidP="007759CD">
            <w:pPr>
              <w:jc w:val="center"/>
              <w:rPr>
                <w:rFonts w:ascii="GHEA Grapalat" w:hAnsi="GHEA Grapalat"/>
                <w:sz w:val="18"/>
                <w:szCs w:val="18"/>
                <w:lang w:val="hy-AM"/>
              </w:rPr>
            </w:pPr>
            <w:r w:rsidRPr="00C06F98">
              <w:rPr>
                <w:rFonts w:ascii="GHEA Grapalat" w:hAnsi="GHEA Grapalat" w:cs="Sylfaen"/>
                <w:sz w:val="18"/>
                <w:szCs w:val="18"/>
                <w:lang w:val="hy-AM"/>
              </w:rPr>
              <w:t>Կ</w:t>
            </w:r>
            <w:r w:rsidRPr="00C06F98">
              <w:rPr>
                <w:rFonts w:ascii="GHEA Grapalat" w:hAnsi="GHEA Grapalat"/>
                <w:sz w:val="18"/>
                <w:szCs w:val="18"/>
                <w:lang w:val="hy-AM"/>
              </w:rPr>
              <w:t>.</w:t>
            </w:r>
            <w:r w:rsidRPr="00C06F98">
              <w:rPr>
                <w:rFonts w:ascii="GHEA Grapalat" w:hAnsi="GHEA Grapalat" w:cs="Sylfaen"/>
                <w:sz w:val="18"/>
                <w:szCs w:val="18"/>
                <w:lang w:val="hy-AM"/>
              </w:rPr>
              <w:t>Տ</w:t>
            </w:r>
          </w:p>
        </w:tc>
        <w:tc>
          <w:tcPr>
            <w:tcW w:w="760" w:type="dxa"/>
          </w:tcPr>
          <w:p w14:paraId="00FD5AE4" w14:textId="77777777" w:rsidR="001E0CEE" w:rsidRPr="00C06F98" w:rsidRDefault="001E0CEE" w:rsidP="007759CD">
            <w:pPr>
              <w:spacing w:line="360" w:lineRule="auto"/>
              <w:jc w:val="center"/>
              <w:rPr>
                <w:rFonts w:ascii="GHEA Grapalat" w:hAnsi="GHEA Grapalat"/>
                <w:lang w:val="hy-AM"/>
              </w:rPr>
            </w:pPr>
          </w:p>
        </w:tc>
        <w:tc>
          <w:tcPr>
            <w:tcW w:w="4343" w:type="dxa"/>
          </w:tcPr>
          <w:p w14:paraId="1294861E" w14:textId="77777777" w:rsidR="001E0CEE" w:rsidRPr="00C06F98" w:rsidRDefault="001E0CEE" w:rsidP="007759CD">
            <w:pPr>
              <w:spacing w:line="360" w:lineRule="auto"/>
              <w:jc w:val="center"/>
              <w:rPr>
                <w:rFonts w:ascii="GHEA Grapalat" w:hAnsi="GHEA Grapalat" w:cs="Sylfaen"/>
                <w:b/>
                <w:bCs/>
                <w:lang w:val="hy-AM"/>
              </w:rPr>
            </w:pPr>
            <w:r w:rsidRPr="00C06F98">
              <w:rPr>
                <w:rFonts w:ascii="GHEA Grapalat" w:hAnsi="GHEA Grapalat" w:cs="Sylfaen"/>
                <w:b/>
                <w:bCs/>
                <w:lang w:val="hy-AM"/>
              </w:rPr>
              <w:t>ԿԱՊԱԼԱՌՈՒ</w:t>
            </w:r>
          </w:p>
          <w:p w14:paraId="66E9E398" w14:textId="77777777" w:rsidR="001E0CEE" w:rsidRPr="00C06F98" w:rsidRDefault="001E0CEE" w:rsidP="007759CD">
            <w:pPr>
              <w:jc w:val="center"/>
              <w:rPr>
                <w:rFonts w:ascii="GHEA Grapalat" w:hAnsi="GHEA Grapalat"/>
                <w:lang w:val="hy-AM"/>
              </w:rPr>
            </w:pPr>
          </w:p>
          <w:p w14:paraId="35CD3A7D" w14:textId="77777777" w:rsidR="001E0CEE" w:rsidRPr="00C06F98" w:rsidRDefault="001E0CEE" w:rsidP="007759CD">
            <w:pPr>
              <w:jc w:val="center"/>
              <w:rPr>
                <w:rFonts w:ascii="GHEA Grapalat" w:hAnsi="GHEA Grapalat"/>
                <w:lang w:val="hy-AM"/>
              </w:rPr>
            </w:pPr>
          </w:p>
          <w:p w14:paraId="1D499DBC" w14:textId="77777777" w:rsidR="001E0CEE" w:rsidRPr="00C06F98" w:rsidRDefault="001E0CEE" w:rsidP="007759CD">
            <w:pPr>
              <w:jc w:val="center"/>
              <w:rPr>
                <w:rFonts w:ascii="GHEA Grapalat" w:hAnsi="GHEA Grapalat"/>
                <w:lang w:val="hy-AM"/>
              </w:rPr>
            </w:pPr>
            <w:r w:rsidRPr="00C06F98">
              <w:rPr>
                <w:rFonts w:ascii="GHEA Grapalat" w:hAnsi="GHEA Grapalat"/>
                <w:lang w:val="hy-AM"/>
              </w:rPr>
              <w:t>---------------------------------</w:t>
            </w:r>
          </w:p>
          <w:p w14:paraId="2C350459" w14:textId="77777777" w:rsidR="001E0CEE" w:rsidRPr="00C06F98" w:rsidRDefault="001E0CEE" w:rsidP="007759CD">
            <w:pPr>
              <w:jc w:val="center"/>
              <w:rPr>
                <w:rFonts w:ascii="GHEA Grapalat" w:hAnsi="GHEA Grapalat"/>
                <w:sz w:val="18"/>
                <w:szCs w:val="18"/>
                <w:lang w:val="hy-AM"/>
              </w:rPr>
            </w:pPr>
            <w:r w:rsidRPr="00C06F98">
              <w:rPr>
                <w:rFonts w:ascii="GHEA Grapalat" w:hAnsi="GHEA Grapalat"/>
                <w:sz w:val="18"/>
                <w:szCs w:val="18"/>
                <w:lang w:val="hy-AM"/>
              </w:rPr>
              <w:t>/</w:t>
            </w:r>
            <w:r w:rsidRPr="00C06F98">
              <w:rPr>
                <w:rFonts w:ascii="GHEA Grapalat" w:hAnsi="GHEA Grapalat" w:cs="Sylfaen"/>
                <w:sz w:val="18"/>
                <w:szCs w:val="18"/>
                <w:lang w:val="hy-AM"/>
              </w:rPr>
              <w:t>ստորագրություն</w:t>
            </w:r>
            <w:r w:rsidRPr="00C06F98">
              <w:rPr>
                <w:rFonts w:ascii="GHEA Grapalat" w:hAnsi="GHEA Grapalat"/>
                <w:sz w:val="18"/>
                <w:szCs w:val="18"/>
                <w:lang w:val="hy-AM"/>
              </w:rPr>
              <w:t>/</w:t>
            </w:r>
          </w:p>
          <w:p w14:paraId="08F49603" w14:textId="77777777" w:rsidR="001E0CEE" w:rsidRPr="00C06F98" w:rsidRDefault="001E0CEE" w:rsidP="007759CD">
            <w:pPr>
              <w:jc w:val="center"/>
              <w:rPr>
                <w:rFonts w:ascii="GHEA Grapalat" w:hAnsi="GHEA Grapalat"/>
                <w:sz w:val="22"/>
                <w:szCs w:val="22"/>
                <w:lang w:val="hy-AM"/>
              </w:rPr>
            </w:pPr>
            <w:r w:rsidRPr="00C06F98">
              <w:rPr>
                <w:rFonts w:ascii="GHEA Grapalat" w:hAnsi="GHEA Grapalat" w:cs="Sylfaen"/>
                <w:sz w:val="18"/>
                <w:szCs w:val="18"/>
                <w:lang w:val="hy-AM"/>
              </w:rPr>
              <w:t>Կ</w:t>
            </w:r>
            <w:r w:rsidRPr="00C06F98">
              <w:rPr>
                <w:rFonts w:ascii="GHEA Grapalat" w:hAnsi="GHEA Grapalat"/>
                <w:sz w:val="18"/>
                <w:szCs w:val="18"/>
                <w:lang w:val="hy-AM"/>
              </w:rPr>
              <w:t>.</w:t>
            </w:r>
            <w:r w:rsidRPr="00C06F98">
              <w:rPr>
                <w:rFonts w:ascii="GHEA Grapalat" w:hAnsi="GHEA Grapalat" w:cs="Sylfaen"/>
                <w:sz w:val="18"/>
                <w:szCs w:val="18"/>
                <w:lang w:val="hy-AM"/>
              </w:rPr>
              <w:t>Տ</w:t>
            </w:r>
          </w:p>
        </w:tc>
      </w:tr>
    </w:tbl>
    <w:p w14:paraId="5B9DD16F" w14:textId="77777777" w:rsidR="00F02279" w:rsidRPr="00C06F98" w:rsidRDefault="00F02279" w:rsidP="00F02279">
      <w:pPr>
        <w:rPr>
          <w:rFonts w:ascii="GHEA Grapalat" w:hAnsi="GHEA Grapalat"/>
          <w:sz w:val="20"/>
          <w:lang w:val="hy-AM"/>
        </w:rPr>
        <w:sectPr w:rsidR="00F02279" w:rsidRPr="00C06F98" w:rsidSect="00396D5E">
          <w:footnotePr>
            <w:pos w:val="beneathText"/>
          </w:footnotePr>
          <w:pgSz w:w="11906" w:h="16838" w:code="9"/>
          <w:pgMar w:top="533" w:right="707" w:bottom="720" w:left="663" w:header="561" w:footer="561" w:gutter="0"/>
          <w:cols w:space="720"/>
          <w:docGrid w:linePitch="326"/>
        </w:sectPr>
      </w:pPr>
    </w:p>
    <w:p w14:paraId="5078875C" w14:textId="77777777" w:rsidR="00F02279" w:rsidRPr="00C06F98" w:rsidRDefault="00F02279" w:rsidP="00F02279">
      <w:pPr>
        <w:ind w:firstLine="567"/>
        <w:jc w:val="right"/>
        <w:rPr>
          <w:rFonts w:ascii="GHEA Grapalat" w:hAnsi="GHEA Grapalat" w:cs="Arial"/>
          <w:i/>
          <w:sz w:val="20"/>
          <w:szCs w:val="20"/>
          <w:lang w:val="hy-AM"/>
        </w:rPr>
      </w:pPr>
      <w:r w:rsidRPr="00C06F98">
        <w:rPr>
          <w:rFonts w:ascii="GHEA Grapalat" w:hAnsi="GHEA Grapalat" w:cs="Sylfaen"/>
          <w:i/>
          <w:sz w:val="20"/>
          <w:szCs w:val="20"/>
          <w:lang w:val="hy-AM"/>
        </w:rPr>
        <w:lastRenderedPageBreak/>
        <w:t>Հավելված</w:t>
      </w:r>
      <w:r w:rsidRPr="00C06F98">
        <w:rPr>
          <w:rFonts w:ascii="GHEA Grapalat" w:hAnsi="GHEA Grapalat" w:cs="Arial"/>
          <w:i/>
          <w:sz w:val="20"/>
          <w:szCs w:val="20"/>
          <w:lang w:val="hy-AM"/>
        </w:rPr>
        <w:t xml:space="preserve"> </w:t>
      </w:r>
      <w:r w:rsidRPr="00C06F98">
        <w:rPr>
          <w:rFonts w:ascii="GHEA Grapalat" w:hAnsi="GHEA Grapalat" w:cs="Sylfaen"/>
          <w:i/>
          <w:sz w:val="20"/>
          <w:szCs w:val="20"/>
          <w:lang w:val="hy-AM"/>
        </w:rPr>
        <w:t>թիվ</w:t>
      </w:r>
      <w:r w:rsidRPr="00C06F98">
        <w:rPr>
          <w:rFonts w:ascii="GHEA Grapalat" w:hAnsi="GHEA Grapalat" w:cs="Arial"/>
          <w:i/>
          <w:sz w:val="20"/>
          <w:szCs w:val="20"/>
          <w:lang w:val="hy-AM"/>
        </w:rPr>
        <w:t xml:space="preserve"> 4</w:t>
      </w:r>
    </w:p>
    <w:p w14:paraId="3AEDADD0" w14:textId="77777777" w:rsidR="00F02279" w:rsidRPr="00C06F98" w:rsidRDefault="00F02279" w:rsidP="00F02279">
      <w:pPr>
        <w:ind w:firstLine="567"/>
        <w:jc w:val="right"/>
        <w:rPr>
          <w:rFonts w:ascii="GHEA Grapalat" w:hAnsi="GHEA Grapalat" w:cs="Arial"/>
          <w:i/>
          <w:sz w:val="20"/>
          <w:szCs w:val="20"/>
          <w:lang w:val="hy-AM"/>
        </w:rPr>
      </w:pPr>
      <w:r w:rsidRPr="00C06F98">
        <w:rPr>
          <w:rFonts w:ascii="GHEA Grapalat" w:hAnsi="GHEA Grapalat"/>
          <w:i/>
          <w:sz w:val="20"/>
          <w:szCs w:val="20"/>
          <w:lang w:val="hy-AM"/>
        </w:rPr>
        <w:t xml:space="preserve">«           »                  20   </w:t>
      </w:r>
      <w:r w:rsidRPr="00C06F98">
        <w:rPr>
          <w:rFonts w:ascii="GHEA Grapalat" w:hAnsi="GHEA Grapalat" w:cs="Sylfaen"/>
          <w:i/>
          <w:sz w:val="20"/>
          <w:szCs w:val="20"/>
          <w:lang w:val="hy-AM"/>
        </w:rPr>
        <w:t>թ</w:t>
      </w:r>
      <w:r w:rsidRPr="00C06F98">
        <w:rPr>
          <w:rFonts w:ascii="GHEA Grapalat" w:hAnsi="GHEA Grapalat" w:cs="Arial"/>
          <w:i/>
          <w:sz w:val="20"/>
          <w:szCs w:val="20"/>
          <w:lang w:val="hy-AM"/>
        </w:rPr>
        <w:t xml:space="preserve">. </w:t>
      </w:r>
      <w:r w:rsidRPr="00C06F98">
        <w:rPr>
          <w:rFonts w:ascii="GHEA Grapalat" w:hAnsi="GHEA Grapalat"/>
          <w:i/>
          <w:sz w:val="20"/>
          <w:szCs w:val="20"/>
          <w:lang w:val="hy-AM"/>
        </w:rPr>
        <w:t xml:space="preserve"> </w:t>
      </w:r>
      <w:r w:rsidRPr="00C06F98">
        <w:rPr>
          <w:rFonts w:ascii="GHEA Grapalat" w:hAnsi="GHEA Grapalat" w:cs="Sylfaen"/>
          <w:i/>
          <w:sz w:val="20"/>
          <w:szCs w:val="20"/>
          <w:lang w:val="hy-AM"/>
        </w:rPr>
        <w:t>կնքված</w:t>
      </w:r>
      <w:r w:rsidRPr="00C06F98">
        <w:rPr>
          <w:rFonts w:ascii="GHEA Grapalat" w:hAnsi="GHEA Grapalat" w:cs="Arial"/>
          <w:i/>
          <w:sz w:val="20"/>
          <w:szCs w:val="20"/>
          <w:lang w:val="hy-AM"/>
        </w:rPr>
        <w:t xml:space="preserve"> </w:t>
      </w:r>
    </w:p>
    <w:p w14:paraId="4B31D2CA" w14:textId="77777777" w:rsidR="00F02279" w:rsidRPr="00C06F98" w:rsidRDefault="00F02279" w:rsidP="00F02279">
      <w:pPr>
        <w:jc w:val="right"/>
        <w:rPr>
          <w:rFonts w:ascii="GHEA Grapalat" w:hAnsi="GHEA Grapalat" w:cs="Arial"/>
          <w:i/>
          <w:sz w:val="20"/>
          <w:szCs w:val="20"/>
          <w:lang w:val="hy-AM"/>
        </w:rPr>
      </w:pPr>
      <w:r w:rsidRPr="00C06F98">
        <w:rPr>
          <w:rFonts w:ascii="GHEA Grapalat" w:hAnsi="GHEA Grapalat" w:cs="Sylfaen"/>
          <w:i/>
          <w:sz w:val="20"/>
          <w:szCs w:val="20"/>
          <w:lang w:val="hy-AM"/>
        </w:rPr>
        <w:t>ծածկագրով պայմանագրի</w:t>
      </w:r>
    </w:p>
    <w:p w14:paraId="51705B22" w14:textId="77777777" w:rsidR="00F02279" w:rsidRPr="00C06F98" w:rsidRDefault="00F02279" w:rsidP="00F02279">
      <w:pPr>
        <w:ind w:firstLine="567"/>
        <w:jc w:val="right"/>
        <w:rPr>
          <w:rFonts w:ascii="GHEA Grapalat" w:hAnsi="GHEA Grapalat" w:cs="Sylfaen"/>
          <w:i/>
          <w:sz w:val="22"/>
          <w:szCs w:val="22"/>
          <w:lang w:val="hy-AM"/>
        </w:rPr>
      </w:pPr>
    </w:p>
    <w:p w14:paraId="5E6519B1" w14:textId="77777777" w:rsidR="00F02279" w:rsidRPr="00C06F98" w:rsidRDefault="00F02279" w:rsidP="00F02279">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9C16E1" w14:paraId="5BEC65D9" w14:textId="77777777" w:rsidTr="00545BDE">
        <w:trPr>
          <w:tblCellSpacing w:w="7" w:type="dxa"/>
          <w:jc w:val="center"/>
        </w:trPr>
        <w:tc>
          <w:tcPr>
            <w:tcW w:w="0" w:type="auto"/>
            <w:vAlign w:val="center"/>
          </w:tcPr>
          <w:p w14:paraId="67977C2E" w14:textId="77777777" w:rsidR="00F02279" w:rsidRPr="00C06F98" w:rsidRDefault="00254AA2" w:rsidP="00545BDE">
            <w:pPr>
              <w:jc w:val="center"/>
              <w:rPr>
                <w:rFonts w:ascii="GHEA Grapalat" w:hAnsi="GHEA Grapalat"/>
                <w:iCs/>
                <w:sz w:val="21"/>
                <w:szCs w:val="21"/>
                <w:lang w:val="hy-AM"/>
              </w:rPr>
            </w:pPr>
            <w:r w:rsidRPr="00C06F98">
              <w:rPr>
                <w:noProof/>
                <w:lang w:val="hy-AM"/>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C06F98">
              <w:rPr>
                <w:rFonts w:ascii="GHEA Grapalat" w:hAnsi="GHEA Grapalat"/>
                <w:iCs/>
                <w:sz w:val="21"/>
                <w:szCs w:val="21"/>
                <w:lang w:val="hy-AM"/>
              </w:rPr>
              <w:t xml:space="preserve">Պայմանագրի կողմ </w:t>
            </w:r>
          </w:p>
          <w:p w14:paraId="3983EB98" w14:textId="77777777" w:rsidR="00F02279" w:rsidRPr="00C06F98" w:rsidRDefault="00F02279" w:rsidP="00545BDE">
            <w:pPr>
              <w:jc w:val="center"/>
              <w:rPr>
                <w:rFonts w:ascii="GHEA Grapalat" w:hAnsi="GHEA Grapalat"/>
                <w:iCs/>
                <w:sz w:val="21"/>
                <w:szCs w:val="21"/>
                <w:lang w:val="hy-AM"/>
              </w:rPr>
            </w:pPr>
            <w:r w:rsidRPr="00C06F98">
              <w:rPr>
                <w:rFonts w:ascii="GHEA Grapalat" w:hAnsi="GHEA Grapalat"/>
                <w:iCs/>
                <w:sz w:val="21"/>
                <w:szCs w:val="21"/>
                <w:lang w:val="hy-AM"/>
              </w:rPr>
              <w:t>___________________________</w:t>
            </w:r>
          </w:p>
          <w:p w14:paraId="14F1FBDD" w14:textId="77777777" w:rsidR="00F02279" w:rsidRPr="00C06F98" w:rsidRDefault="00F02279" w:rsidP="00545BDE">
            <w:pPr>
              <w:jc w:val="center"/>
              <w:rPr>
                <w:rFonts w:ascii="GHEA Grapalat" w:hAnsi="GHEA Grapalat"/>
                <w:iCs/>
                <w:sz w:val="21"/>
                <w:szCs w:val="21"/>
                <w:lang w:val="hy-AM"/>
              </w:rPr>
            </w:pPr>
            <w:r w:rsidRPr="00C06F98">
              <w:rPr>
                <w:rFonts w:ascii="GHEA Grapalat" w:hAnsi="GHEA Grapalat"/>
                <w:iCs/>
                <w:sz w:val="21"/>
                <w:szCs w:val="21"/>
                <w:lang w:val="hy-AM"/>
              </w:rPr>
              <w:t>___________________________</w:t>
            </w:r>
          </w:p>
          <w:p w14:paraId="2258185E" w14:textId="77777777" w:rsidR="00F02279" w:rsidRPr="00C06F98" w:rsidRDefault="00F02279" w:rsidP="00545BDE">
            <w:pPr>
              <w:jc w:val="center"/>
              <w:rPr>
                <w:rFonts w:ascii="GHEA Grapalat" w:hAnsi="GHEA Grapalat"/>
                <w:iCs/>
                <w:sz w:val="21"/>
                <w:szCs w:val="21"/>
                <w:lang w:val="hy-AM"/>
              </w:rPr>
            </w:pPr>
            <w:r w:rsidRPr="00C06F98">
              <w:rPr>
                <w:rFonts w:ascii="GHEA Grapalat" w:hAnsi="GHEA Grapalat"/>
                <w:iCs/>
                <w:sz w:val="21"/>
                <w:szCs w:val="21"/>
                <w:lang w:val="hy-AM"/>
              </w:rPr>
              <w:t>գտնվելու վայրը ______________</w:t>
            </w:r>
          </w:p>
          <w:p w14:paraId="28AB81C7" w14:textId="77777777" w:rsidR="00F02279" w:rsidRPr="00C06F98" w:rsidRDefault="00F02279" w:rsidP="00545BDE">
            <w:pPr>
              <w:jc w:val="center"/>
              <w:rPr>
                <w:rFonts w:ascii="GHEA Grapalat" w:hAnsi="GHEA Grapalat"/>
                <w:iCs/>
                <w:sz w:val="21"/>
                <w:szCs w:val="21"/>
                <w:lang w:val="hy-AM"/>
              </w:rPr>
            </w:pPr>
            <w:r w:rsidRPr="00C06F98">
              <w:rPr>
                <w:rFonts w:ascii="GHEA Grapalat" w:hAnsi="GHEA Grapalat"/>
                <w:iCs/>
                <w:sz w:val="21"/>
                <w:szCs w:val="21"/>
                <w:lang w:val="hy-AM"/>
              </w:rPr>
              <w:t xml:space="preserve">հհ _________________________ </w:t>
            </w:r>
          </w:p>
          <w:p w14:paraId="569E688A" w14:textId="77777777" w:rsidR="00F02279" w:rsidRPr="00C06F98" w:rsidRDefault="00F02279" w:rsidP="00545BDE">
            <w:pPr>
              <w:jc w:val="center"/>
              <w:rPr>
                <w:rFonts w:ascii="GHEA Grapalat" w:hAnsi="GHEA Grapalat"/>
                <w:iCs/>
                <w:sz w:val="21"/>
                <w:szCs w:val="21"/>
                <w:lang w:val="hy-AM"/>
              </w:rPr>
            </w:pPr>
            <w:r w:rsidRPr="00C06F98">
              <w:rPr>
                <w:rFonts w:ascii="GHEA Grapalat" w:hAnsi="GHEA Grapalat"/>
                <w:iCs/>
                <w:sz w:val="21"/>
                <w:szCs w:val="21"/>
                <w:lang w:val="hy-AM"/>
              </w:rPr>
              <w:t xml:space="preserve">հվհհ _______________________ </w:t>
            </w:r>
          </w:p>
        </w:tc>
        <w:tc>
          <w:tcPr>
            <w:tcW w:w="0" w:type="auto"/>
            <w:vAlign w:val="center"/>
          </w:tcPr>
          <w:p w14:paraId="161D4748" w14:textId="77777777" w:rsidR="00F02279" w:rsidRPr="00C06F98" w:rsidRDefault="00F02279" w:rsidP="00545BDE">
            <w:pPr>
              <w:jc w:val="center"/>
              <w:rPr>
                <w:rFonts w:ascii="GHEA Grapalat" w:hAnsi="GHEA Grapalat"/>
                <w:iCs/>
                <w:sz w:val="21"/>
                <w:szCs w:val="21"/>
                <w:lang w:val="hy-AM"/>
              </w:rPr>
            </w:pPr>
            <w:r w:rsidRPr="00C06F98">
              <w:rPr>
                <w:rFonts w:ascii="GHEA Grapalat" w:hAnsi="GHEA Grapalat"/>
                <w:iCs/>
                <w:sz w:val="21"/>
                <w:szCs w:val="21"/>
                <w:lang w:val="hy-AM"/>
              </w:rPr>
              <w:t>Պատվիրատու</w:t>
            </w:r>
          </w:p>
          <w:p w14:paraId="7C446421" w14:textId="77777777" w:rsidR="00F02279" w:rsidRPr="00C06F98" w:rsidRDefault="00F02279" w:rsidP="00545BDE">
            <w:pPr>
              <w:jc w:val="center"/>
              <w:rPr>
                <w:rFonts w:ascii="GHEA Grapalat" w:hAnsi="GHEA Grapalat"/>
                <w:iCs/>
                <w:sz w:val="21"/>
                <w:szCs w:val="21"/>
                <w:lang w:val="hy-AM"/>
              </w:rPr>
            </w:pPr>
            <w:r w:rsidRPr="00C06F98">
              <w:rPr>
                <w:rFonts w:ascii="GHEA Grapalat" w:hAnsi="GHEA Grapalat"/>
                <w:iCs/>
                <w:sz w:val="21"/>
                <w:szCs w:val="21"/>
                <w:lang w:val="hy-AM"/>
              </w:rPr>
              <w:t>_____________________________</w:t>
            </w:r>
          </w:p>
          <w:p w14:paraId="66C2310F" w14:textId="77777777" w:rsidR="00F02279" w:rsidRPr="00C06F98" w:rsidRDefault="00F02279" w:rsidP="00545BDE">
            <w:pPr>
              <w:jc w:val="center"/>
              <w:rPr>
                <w:rFonts w:ascii="GHEA Grapalat" w:hAnsi="GHEA Grapalat"/>
                <w:iCs/>
                <w:sz w:val="21"/>
                <w:szCs w:val="21"/>
                <w:lang w:val="hy-AM"/>
              </w:rPr>
            </w:pPr>
            <w:r w:rsidRPr="00C06F98">
              <w:rPr>
                <w:rFonts w:ascii="GHEA Grapalat" w:hAnsi="GHEA Grapalat"/>
                <w:iCs/>
                <w:sz w:val="21"/>
                <w:szCs w:val="21"/>
                <w:lang w:val="hy-AM"/>
              </w:rPr>
              <w:t>_____________________________</w:t>
            </w:r>
          </w:p>
          <w:p w14:paraId="42E0FC05" w14:textId="77777777" w:rsidR="00F02279" w:rsidRPr="00C06F98" w:rsidRDefault="00F02279" w:rsidP="00545BDE">
            <w:pPr>
              <w:jc w:val="center"/>
              <w:rPr>
                <w:rFonts w:ascii="GHEA Grapalat" w:hAnsi="GHEA Grapalat"/>
                <w:iCs/>
                <w:sz w:val="21"/>
                <w:szCs w:val="21"/>
                <w:lang w:val="hy-AM"/>
              </w:rPr>
            </w:pPr>
            <w:r w:rsidRPr="00C06F98">
              <w:rPr>
                <w:rFonts w:ascii="GHEA Grapalat" w:hAnsi="GHEA Grapalat"/>
                <w:iCs/>
                <w:sz w:val="21"/>
                <w:szCs w:val="21"/>
                <w:lang w:val="hy-AM"/>
              </w:rPr>
              <w:t>գտնվելու վայրը _________________</w:t>
            </w:r>
          </w:p>
          <w:p w14:paraId="4C31110D" w14:textId="77777777" w:rsidR="00F02279" w:rsidRPr="00C06F98" w:rsidRDefault="00F02279" w:rsidP="00545BDE">
            <w:pPr>
              <w:jc w:val="center"/>
              <w:rPr>
                <w:rFonts w:ascii="GHEA Grapalat" w:hAnsi="GHEA Grapalat"/>
                <w:iCs/>
                <w:sz w:val="21"/>
                <w:szCs w:val="21"/>
                <w:lang w:val="hy-AM"/>
              </w:rPr>
            </w:pPr>
            <w:r w:rsidRPr="00C06F98">
              <w:rPr>
                <w:rFonts w:ascii="GHEA Grapalat" w:hAnsi="GHEA Grapalat"/>
                <w:iCs/>
                <w:sz w:val="21"/>
                <w:szCs w:val="21"/>
                <w:lang w:val="hy-AM"/>
              </w:rPr>
              <w:t>հհ____________________________</w:t>
            </w:r>
          </w:p>
          <w:p w14:paraId="1167F345" w14:textId="77777777" w:rsidR="00F02279" w:rsidRPr="00C06F98" w:rsidRDefault="00F02279" w:rsidP="00545BDE">
            <w:pPr>
              <w:jc w:val="center"/>
              <w:rPr>
                <w:rFonts w:ascii="GHEA Grapalat" w:hAnsi="GHEA Grapalat"/>
                <w:iCs/>
                <w:sz w:val="21"/>
                <w:szCs w:val="21"/>
                <w:lang w:val="hy-AM"/>
              </w:rPr>
            </w:pPr>
            <w:r w:rsidRPr="00C06F98">
              <w:rPr>
                <w:rFonts w:ascii="GHEA Grapalat" w:hAnsi="GHEA Grapalat"/>
                <w:iCs/>
                <w:sz w:val="21"/>
                <w:szCs w:val="21"/>
                <w:lang w:val="hy-AM"/>
              </w:rPr>
              <w:t>հվհհ___________________________</w:t>
            </w:r>
          </w:p>
        </w:tc>
      </w:tr>
    </w:tbl>
    <w:p w14:paraId="170C1020" w14:textId="77777777" w:rsidR="00F02279" w:rsidRPr="00C06F98" w:rsidRDefault="00F02279" w:rsidP="00F02279">
      <w:pPr>
        <w:ind w:firstLine="375"/>
        <w:rPr>
          <w:rFonts w:ascii="Arial" w:hAnsi="Arial" w:cs="Arial"/>
          <w:iCs/>
          <w:sz w:val="21"/>
          <w:szCs w:val="21"/>
          <w:lang w:val="hy-AM"/>
        </w:rPr>
      </w:pPr>
      <w:r w:rsidRPr="00C06F98">
        <w:rPr>
          <w:rFonts w:ascii="Arial" w:hAnsi="Arial" w:cs="Arial"/>
          <w:iCs/>
          <w:sz w:val="21"/>
          <w:szCs w:val="21"/>
          <w:lang w:val="hy-AM"/>
        </w:rPr>
        <w:t>  </w:t>
      </w:r>
    </w:p>
    <w:p w14:paraId="44D34A61" w14:textId="77777777" w:rsidR="00F02279" w:rsidRPr="00C06F98" w:rsidRDefault="00F02279" w:rsidP="00F02279">
      <w:pPr>
        <w:ind w:firstLine="375"/>
        <w:rPr>
          <w:rFonts w:ascii="GHEA Grapalat" w:hAnsi="GHEA Grapalat"/>
          <w:iCs/>
          <w:sz w:val="15"/>
          <w:szCs w:val="21"/>
          <w:lang w:val="hy-AM"/>
        </w:rPr>
      </w:pPr>
    </w:p>
    <w:p w14:paraId="78D95243" w14:textId="77777777" w:rsidR="00F02279" w:rsidRPr="00C06F98" w:rsidRDefault="00F02279" w:rsidP="00F02279">
      <w:pPr>
        <w:ind w:firstLine="375"/>
        <w:jc w:val="center"/>
        <w:rPr>
          <w:rFonts w:ascii="GHEA Grapalat" w:hAnsi="GHEA Grapalat"/>
          <w:iCs/>
          <w:sz w:val="22"/>
          <w:szCs w:val="22"/>
          <w:lang w:val="hy-AM"/>
        </w:rPr>
      </w:pPr>
      <w:r w:rsidRPr="00C06F98">
        <w:rPr>
          <w:rFonts w:ascii="GHEA Grapalat" w:hAnsi="GHEA Grapalat"/>
          <w:b/>
          <w:bCs/>
          <w:iCs/>
          <w:sz w:val="22"/>
          <w:szCs w:val="22"/>
          <w:lang w:val="hy-AM"/>
        </w:rPr>
        <w:t>ԱՐՁԱՆԱԳՐՈՒԹՅՈՒՆ N</w:t>
      </w:r>
    </w:p>
    <w:p w14:paraId="4435CB2D" w14:textId="77777777" w:rsidR="00F02279" w:rsidRPr="00C06F98" w:rsidRDefault="00F02279" w:rsidP="00F02279">
      <w:pPr>
        <w:ind w:firstLine="375"/>
        <w:jc w:val="center"/>
        <w:rPr>
          <w:rFonts w:ascii="GHEA Grapalat" w:hAnsi="GHEA Grapalat"/>
          <w:b/>
          <w:bCs/>
          <w:iCs/>
          <w:sz w:val="22"/>
          <w:szCs w:val="22"/>
          <w:lang w:val="hy-AM"/>
        </w:rPr>
      </w:pPr>
      <w:r w:rsidRPr="00C06F98">
        <w:rPr>
          <w:rFonts w:ascii="GHEA Grapalat" w:hAnsi="GHEA Grapalat"/>
          <w:b/>
          <w:bCs/>
          <w:iCs/>
          <w:sz w:val="22"/>
          <w:szCs w:val="22"/>
          <w:lang w:val="hy-AM"/>
        </w:rPr>
        <w:t xml:space="preserve">ՊԱՅՄԱՆԱԳՐԻ ԿԱՄ ԴՐԱ ՄԻ ՄԱՍԻ ԿԱՏԱՐՄԱՆ ԱՐԴՅՈՒՆՔՆԵՐԻ </w:t>
      </w:r>
    </w:p>
    <w:p w14:paraId="5EC05A7B" w14:textId="77777777" w:rsidR="00F02279" w:rsidRPr="00C06F98" w:rsidRDefault="00F02279" w:rsidP="00F02279">
      <w:pPr>
        <w:ind w:firstLine="375"/>
        <w:jc w:val="center"/>
        <w:rPr>
          <w:rFonts w:ascii="Arial Unicode" w:hAnsi="Arial Unicode"/>
          <w:iCs/>
          <w:sz w:val="22"/>
          <w:szCs w:val="22"/>
          <w:lang w:val="hy-AM"/>
        </w:rPr>
      </w:pPr>
      <w:r w:rsidRPr="00C06F98">
        <w:rPr>
          <w:rFonts w:ascii="GHEA Grapalat" w:hAnsi="GHEA Grapalat"/>
          <w:b/>
          <w:bCs/>
          <w:iCs/>
          <w:sz w:val="22"/>
          <w:szCs w:val="22"/>
          <w:lang w:val="hy-AM"/>
        </w:rPr>
        <w:t>ՀԱՆՁՆՄԱՆ-ԸՆԴՈՒՆՄԱՆ</w:t>
      </w:r>
    </w:p>
    <w:p w14:paraId="145C186C" w14:textId="77777777" w:rsidR="00F02279" w:rsidRPr="00C06F98" w:rsidRDefault="00F02279" w:rsidP="00F02279">
      <w:pPr>
        <w:pStyle w:val="BodyTextIndent"/>
        <w:spacing w:line="240" w:lineRule="auto"/>
        <w:ind w:firstLine="0"/>
        <w:jc w:val="center"/>
        <w:rPr>
          <w:b/>
          <w:bCs/>
          <w:iCs/>
          <w:lang w:val="hy-AM"/>
        </w:rPr>
      </w:pPr>
    </w:p>
    <w:p w14:paraId="2C21A4C1" w14:textId="77777777" w:rsidR="00F02279" w:rsidRPr="00C06F98" w:rsidRDefault="00F02279" w:rsidP="00F02279">
      <w:pPr>
        <w:pStyle w:val="BodyTextIndent"/>
        <w:spacing w:line="240" w:lineRule="auto"/>
        <w:ind w:firstLine="540"/>
        <w:rPr>
          <w:iCs/>
          <w:lang w:val="hy-AM"/>
        </w:rPr>
      </w:pPr>
      <w:r w:rsidRPr="00C06F98">
        <w:rPr>
          <w:rFonts w:ascii="GHEA Grapalat" w:hAnsi="GHEA Grapalat"/>
          <w:sz w:val="21"/>
          <w:szCs w:val="21"/>
          <w:lang w:val="hy-AM" w:eastAsia="ru-RU"/>
        </w:rPr>
        <w:t>«      » «              »</w:t>
      </w:r>
      <w:r w:rsidRPr="00C06F98">
        <w:rPr>
          <w:iCs/>
          <w:lang w:val="hy-AM"/>
        </w:rPr>
        <w:t xml:space="preserve">  </w:t>
      </w:r>
      <w:r w:rsidRPr="00C06F98">
        <w:rPr>
          <w:rFonts w:ascii="GHEA Grapalat" w:hAnsi="GHEA Grapalat"/>
          <w:sz w:val="21"/>
          <w:szCs w:val="21"/>
          <w:lang w:val="hy-AM" w:eastAsia="ru-RU"/>
        </w:rPr>
        <w:t>20    թ.</w:t>
      </w:r>
    </w:p>
    <w:p w14:paraId="21BA3876" w14:textId="77777777" w:rsidR="00F02279" w:rsidRPr="00C06F98" w:rsidRDefault="00F02279" w:rsidP="00F02279">
      <w:pPr>
        <w:pStyle w:val="BodyTextIndent"/>
        <w:spacing w:line="240" w:lineRule="auto"/>
        <w:ind w:firstLine="0"/>
        <w:rPr>
          <w:iCs/>
          <w:lang w:val="hy-AM"/>
        </w:rPr>
      </w:pPr>
    </w:p>
    <w:p w14:paraId="0014D120" w14:textId="77777777" w:rsidR="00F02279" w:rsidRPr="00C06F98" w:rsidRDefault="00F02279" w:rsidP="00F02279">
      <w:pPr>
        <w:pStyle w:val="NormalWeb"/>
        <w:spacing w:before="0" w:beforeAutospacing="0" w:after="0" w:afterAutospacing="0"/>
        <w:rPr>
          <w:rFonts w:ascii="GHEA Grapalat" w:hAnsi="GHEA Grapalat"/>
          <w:sz w:val="21"/>
          <w:szCs w:val="21"/>
          <w:lang w:val="hy-AM"/>
        </w:rPr>
      </w:pPr>
      <w:r w:rsidRPr="00C06F98">
        <w:rPr>
          <w:rFonts w:ascii="GHEA Grapalat" w:hAnsi="GHEA Grapalat"/>
          <w:sz w:val="21"/>
          <w:szCs w:val="21"/>
          <w:lang w:val="hy-AM"/>
        </w:rPr>
        <w:t>Պայմանագրի /այսուհետ` Պայմանագիր/ անվանումը` ____________________________________________________________________________________________</w:t>
      </w:r>
    </w:p>
    <w:p w14:paraId="39A76C54" w14:textId="77777777" w:rsidR="00F02279" w:rsidRPr="00C06F98" w:rsidRDefault="00F02279" w:rsidP="00F02279">
      <w:pPr>
        <w:pStyle w:val="NormalWeb"/>
        <w:spacing w:before="0" w:beforeAutospacing="0" w:after="0" w:afterAutospacing="0"/>
        <w:rPr>
          <w:rFonts w:ascii="GHEA Grapalat" w:hAnsi="GHEA Grapalat"/>
          <w:sz w:val="21"/>
          <w:szCs w:val="21"/>
          <w:lang w:val="hy-AM"/>
        </w:rPr>
      </w:pPr>
      <w:r w:rsidRPr="00C06F98">
        <w:rPr>
          <w:rFonts w:ascii="GHEA Grapalat" w:hAnsi="GHEA Grapalat"/>
          <w:sz w:val="21"/>
          <w:szCs w:val="21"/>
          <w:lang w:val="hy-AM"/>
        </w:rPr>
        <w:t>Պայմանագրի կնքման ամսաթիվը` «____» «__________________» 20 թ.</w:t>
      </w:r>
    </w:p>
    <w:p w14:paraId="66F392BA" w14:textId="77777777" w:rsidR="00F02279" w:rsidRPr="00C06F98" w:rsidRDefault="00F02279" w:rsidP="00F02279">
      <w:pPr>
        <w:pStyle w:val="NormalWeb"/>
        <w:spacing w:before="0" w:beforeAutospacing="0" w:after="0" w:afterAutospacing="0"/>
        <w:rPr>
          <w:rFonts w:ascii="GHEA Grapalat" w:hAnsi="GHEA Grapalat"/>
          <w:sz w:val="21"/>
          <w:szCs w:val="21"/>
          <w:lang w:val="hy-AM"/>
        </w:rPr>
      </w:pPr>
      <w:r w:rsidRPr="00C06F98">
        <w:rPr>
          <w:rFonts w:ascii="GHEA Grapalat" w:hAnsi="GHEA Grapalat"/>
          <w:sz w:val="21"/>
          <w:szCs w:val="21"/>
          <w:lang w:val="hy-AM"/>
        </w:rPr>
        <w:t>Պայմանագրի համարը`    __________</w:t>
      </w:r>
    </w:p>
    <w:p w14:paraId="2950EA99" w14:textId="77777777" w:rsidR="00F02279" w:rsidRPr="00C06F98" w:rsidRDefault="00F02279" w:rsidP="00F02279">
      <w:pPr>
        <w:jc w:val="both"/>
        <w:rPr>
          <w:rFonts w:ascii="GHEA Grapalat" w:hAnsi="GHEA Grapalat" w:cs="Sylfaen"/>
          <w:iCs/>
          <w:lang w:val="hy-AM"/>
        </w:rPr>
      </w:pPr>
      <w:r w:rsidRPr="00C06F98">
        <w:rPr>
          <w:rFonts w:ascii="GHEA Grapalat" w:hAnsi="GHEA Grapalat"/>
          <w:iCs/>
          <w:sz w:val="21"/>
          <w:szCs w:val="21"/>
          <w:lang w:val="hy-AM"/>
        </w:rPr>
        <w:t xml:space="preserve">Պատվիրատուն  և  </w:t>
      </w:r>
      <w:r w:rsidRPr="00C06F98">
        <w:rPr>
          <w:rFonts w:ascii="GHEA Grapalat" w:hAnsi="GHEA Grapalat"/>
          <w:sz w:val="21"/>
          <w:szCs w:val="21"/>
          <w:lang w:val="hy-AM"/>
        </w:rPr>
        <w:t>Պայմանագրի կողմը՝  հիմք  ընդունելով  պայմանագրի  կատարման  վերաբերյալ      «       »      «                      »  20     թ. դուրս գրված N ___   հաշիվ ապրանքագիրը, կազմեցին սույն արձանագրությունը հետևյալի մասին.</w:t>
      </w:r>
    </w:p>
    <w:p w14:paraId="2044C12E" w14:textId="77777777" w:rsidR="00F02279" w:rsidRPr="00C06F98" w:rsidRDefault="00F02279" w:rsidP="00F02279">
      <w:pPr>
        <w:jc w:val="both"/>
        <w:rPr>
          <w:rFonts w:ascii="GHEA Grapalat" w:hAnsi="GHEA Grapalat"/>
          <w:iCs/>
          <w:sz w:val="21"/>
          <w:szCs w:val="21"/>
          <w:lang w:val="hy-AM"/>
        </w:rPr>
      </w:pPr>
      <w:r w:rsidRPr="00C06F98">
        <w:rPr>
          <w:rFonts w:ascii="GHEA Grapalat" w:hAnsi="GHEA Grapalat"/>
          <w:iCs/>
          <w:sz w:val="21"/>
          <w:szCs w:val="21"/>
          <w:lang w:val="hy-AM"/>
        </w:rPr>
        <w:t xml:space="preserve">Պայմանագրի շրջանակներում </w:t>
      </w:r>
      <w:r w:rsidRPr="00C06F98">
        <w:rPr>
          <w:rFonts w:ascii="GHEA Grapalat" w:hAnsi="GHEA Grapalat"/>
          <w:iCs/>
          <w:snapToGrid w:val="0"/>
          <w:sz w:val="21"/>
          <w:szCs w:val="21"/>
          <w:lang w:val="hy-AM"/>
        </w:rPr>
        <w:t>Պայմանագրի կողմը  կատարել</w:t>
      </w:r>
      <w:r w:rsidRPr="00C06F98">
        <w:rPr>
          <w:rFonts w:ascii="GHEA Grapalat" w:hAnsi="GHEA Grapalat"/>
          <w:iCs/>
          <w:sz w:val="21"/>
          <w:szCs w:val="21"/>
          <w:lang w:val="hy-AM"/>
        </w:rPr>
        <w:t xml:space="preserve"> է հետևյալ աշխատանքները՝</w:t>
      </w:r>
    </w:p>
    <w:p w14:paraId="08B3D423" w14:textId="77777777" w:rsidR="00F02279" w:rsidRPr="00C06F98" w:rsidRDefault="00F02279" w:rsidP="00F02279">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C06F98" w14:paraId="4FEAA96E" w14:textId="77777777" w:rsidTr="00545BDE">
        <w:trPr>
          <w:jc w:val="right"/>
        </w:trPr>
        <w:tc>
          <w:tcPr>
            <w:tcW w:w="357" w:type="dxa"/>
            <w:vMerge w:val="restart"/>
            <w:vAlign w:val="center"/>
          </w:tcPr>
          <w:p w14:paraId="75DDEEB2"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r w:rsidRPr="00C06F98">
              <w:rPr>
                <w:rFonts w:ascii="GHEA Grapalat" w:hAnsi="GHEA Grapalat"/>
                <w:sz w:val="18"/>
                <w:szCs w:val="18"/>
                <w:lang w:val="hy-AM"/>
              </w:rPr>
              <w:t>N</w:t>
            </w:r>
          </w:p>
        </w:tc>
        <w:tc>
          <w:tcPr>
            <w:tcW w:w="10348" w:type="dxa"/>
            <w:gridSpan w:val="8"/>
            <w:vAlign w:val="center"/>
          </w:tcPr>
          <w:p w14:paraId="5E1B1467" w14:textId="77777777" w:rsidR="00F02279" w:rsidRPr="00C06F98"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lang w:val="hy-AM"/>
              </w:rPr>
            </w:pPr>
            <w:r w:rsidRPr="00C06F98">
              <w:rPr>
                <w:rFonts w:ascii="GHEA Grapalat" w:hAnsi="GHEA Grapalat" w:cs="Sylfaen"/>
                <w:sz w:val="18"/>
                <w:szCs w:val="18"/>
                <w:lang w:val="hy-AM"/>
              </w:rPr>
              <w:t>Կատարված</w:t>
            </w:r>
            <w:r w:rsidRPr="00C06F98">
              <w:rPr>
                <w:rFonts w:ascii="GHEA Grapalat" w:hAnsi="GHEA Grapalat" w:cs="Courier New"/>
                <w:sz w:val="18"/>
                <w:szCs w:val="18"/>
                <w:lang w:val="hy-AM"/>
              </w:rPr>
              <w:t xml:space="preserve"> </w:t>
            </w:r>
            <w:r w:rsidRPr="00C06F98">
              <w:rPr>
                <w:rFonts w:ascii="GHEA Grapalat" w:hAnsi="GHEA Grapalat" w:cs="Sylfaen"/>
                <w:sz w:val="18"/>
                <w:szCs w:val="18"/>
                <w:lang w:val="hy-AM"/>
              </w:rPr>
              <w:t>աշխատանքների</w:t>
            </w:r>
          </w:p>
        </w:tc>
      </w:tr>
      <w:tr w:rsidR="00F02279" w:rsidRPr="009C16E1" w14:paraId="07292EE1" w14:textId="77777777" w:rsidTr="00545BDE">
        <w:trPr>
          <w:jc w:val="right"/>
        </w:trPr>
        <w:tc>
          <w:tcPr>
            <w:tcW w:w="357" w:type="dxa"/>
            <w:vMerge/>
          </w:tcPr>
          <w:p w14:paraId="7872BE05"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p>
        </w:tc>
        <w:tc>
          <w:tcPr>
            <w:tcW w:w="1173" w:type="dxa"/>
            <w:vMerge w:val="restart"/>
            <w:vAlign w:val="center"/>
          </w:tcPr>
          <w:p w14:paraId="64F0B695"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r w:rsidRPr="00C06F98">
              <w:rPr>
                <w:rFonts w:ascii="GHEA Grapalat" w:hAnsi="GHEA Grapalat"/>
                <w:sz w:val="18"/>
                <w:szCs w:val="18"/>
                <w:lang w:val="hy-AM"/>
              </w:rPr>
              <w:t>անվանումը</w:t>
            </w:r>
          </w:p>
        </w:tc>
        <w:tc>
          <w:tcPr>
            <w:tcW w:w="1440" w:type="dxa"/>
            <w:vMerge w:val="restart"/>
            <w:vAlign w:val="center"/>
          </w:tcPr>
          <w:p w14:paraId="01995A35"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r w:rsidRPr="00C06F98">
              <w:rPr>
                <w:rFonts w:ascii="GHEA Grapalat" w:hAnsi="GHEA Grapalat"/>
                <w:sz w:val="18"/>
                <w:szCs w:val="18"/>
                <w:lang w:val="hy-AM"/>
              </w:rPr>
              <w:t>տեխնիկական  բնութագրի համառոտ շարադրանքը</w:t>
            </w:r>
          </w:p>
        </w:tc>
        <w:tc>
          <w:tcPr>
            <w:tcW w:w="2916" w:type="dxa"/>
            <w:gridSpan w:val="2"/>
            <w:vAlign w:val="center"/>
          </w:tcPr>
          <w:p w14:paraId="73266231"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r w:rsidRPr="00C06F98">
              <w:rPr>
                <w:rFonts w:ascii="GHEA Grapalat" w:hAnsi="GHEA Grapalat"/>
                <w:sz w:val="18"/>
                <w:szCs w:val="18"/>
                <w:lang w:val="hy-AM"/>
              </w:rPr>
              <w:t>քանակական ցուցանիշը</w:t>
            </w:r>
          </w:p>
        </w:tc>
        <w:tc>
          <w:tcPr>
            <w:tcW w:w="2976" w:type="dxa"/>
            <w:gridSpan w:val="2"/>
            <w:vAlign w:val="center"/>
          </w:tcPr>
          <w:p w14:paraId="2291E1D2"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r w:rsidRPr="00C06F98">
              <w:rPr>
                <w:rFonts w:ascii="GHEA Grapalat" w:hAnsi="GHEA Grapalat"/>
                <w:sz w:val="18"/>
                <w:szCs w:val="18"/>
                <w:lang w:val="hy-AM"/>
              </w:rPr>
              <w:t>կատարման ժամկետը</w:t>
            </w:r>
          </w:p>
        </w:tc>
        <w:tc>
          <w:tcPr>
            <w:tcW w:w="1168" w:type="dxa"/>
            <w:vMerge w:val="restart"/>
            <w:vAlign w:val="center"/>
          </w:tcPr>
          <w:p w14:paraId="51910995"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r w:rsidRPr="00C06F98">
              <w:rPr>
                <w:rFonts w:ascii="GHEA Grapalat" w:hAnsi="GHEA Grapalat"/>
                <w:sz w:val="18"/>
                <w:szCs w:val="18"/>
                <w:lang w:val="hy-AM"/>
              </w:rPr>
              <w:t>Վճարման ենթակա գումարը /հազար դրամ/</w:t>
            </w:r>
          </w:p>
        </w:tc>
        <w:tc>
          <w:tcPr>
            <w:tcW w:w="675" w:type="dxa"/>
            <w:vMerge w:val="restart"/>
            <w:vAlign w:val="center"/>
          </w:tcPr>
          <w:p w14:paraId="4429803B"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r w:rsidRPr="00C06F98">
              <w:rPr>
                <w:rFonts w:ascii="GHEA Grapalat" w:hAnsi="GHEA Grapalat"/>
                <w:sz w:val="18"/>
                <w:szCs w:val="18"/>
                <w:lang w:val="hy-AM"/>
              </w:rPr>
              <w:t>Վճարման ժամկետը /ըստ վճարման ժամանակացույցի/</w:t>
            </w:r>
          </w:p>
        </w:tc>
      </w:tr>
      <w:tr w:rsidR="00F02279" w:rsidRPr="00C06F98" w14:paraId="4EBF228E" w14:textId="77777777" w:rsidTr="00545BDE">
        <w:trPr>
          <w:trHeight w:val="1105"/>
          <w:jc w:val="right"/>
        </w:trPr>
        <w:tc>
          <w:tcPr>
            <w:tcW w:w="357" w:type="dxa"/>
            <w:vMerge/>
            <w:tcBorders>
              <w:bottom w:val="single" w:sz="4" w:space="0" w:color="auto"/>
            </w:tcBorders>
          </w:tcPr>
          <w:p w14:paraId="51F8203D"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p>
        </w:tc>
        <w:tc>
          <w:tcPr>
            <w:tcW w:w="1173" w:type="dxa"/>
            <w:vMerge/>
            <w:tcBorders>
              <w:bottom w:val="single" w:sz="4" w:space="0" w:color="auto"/>
            </w:tcBorders>
            <w:vAlign w:val="center"/>
          </w:tcPr>
          <w:p w14:paraId="36F9AE56"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p>
        </w:tc>
        <w:tc>
          <w:tcPr>
            <w:tcW w:w="1440" w:type="dxa"/>
            <w:vMerge/>
            <w:tcBorders>
              <w:bottom w:val="single" w:sz="4" w:space="0" w:color="auto"/>
            </w:tcBorders>
            <w:vAlign w:val="center"/>
          </w:tcPr>
          <w:p w14:paraId="23A1DB7B"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p>
        </w:tc>
        <w:tc>
          <w:tcPr>
            <w:tcW w:w="1800" w:type="dxa"/>
            <w:tcBorders>
              <w:bottom w:val="single" w:sz="4" w:space="0" w:color="auto"/>
            </w:tcBorders>
            <w:vAlign w:val="center"/>
          </w:tcPr>
          <w:p w14:paraId="136DC70B"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r w:rsidRPr="00C06F98">
              <w:rPr>
                <w:rFonts w:ascii="GHEA Grapalat" w:hAnsi="GHEA Grapalat"/>
                <w:sz w:val="18"/>
                <w:szCs w:val="18"/>
                <w:lang w:val="hy-AM"/>
              </w:rPr>
              <w:t>ըստ պայմանագրով հաստատված գնման ժամանակացույցի</w:t>
            </w:r>
          </w:p>
        </w:tc>
        <w:tc>
          <w:tcPr>
            <w:tcW w:w="1116" w:type="dxa"/>
            <w:tcBorders>
              <w:bottom w:val="single" w:sz="4" w:space="0" w:color="auto"/>
            </w:tcBorders>
            <w:vAlign w:val="center"/>
          </w:tcPr>
          <w:p w14:paraId="75799DCD"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r w:rsidRPr="00C06F98">
              <w:rPr>
                <w:rFonts w:ascii="GHEA Grapalat" w:hAnsi="GHEA Grapalat"/>
                <w:sz w:val="18"/>
                <w:szCs w:val="18"/>
                <w:lang w:val="hy-AM"/>
              </w:rPr>
              <w:t>փաստացի</w:t>
            </w:r>
          </w:p>
        </w:tc>
        <w:tc>
          <w:tcPr>
            <w:tcW w:w="1842" w:type="dxa"/>
            <w:tcBorders>
              <w:bottom w:val="single" w:sz="4" w:space="0" w:color="auto"/>
            </w:tcBorders>
            <w:vAlign w:val="center"/>
          </w:tcPr>
          <w:p w14:paraId="55A7B323"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r w:rsidRPr="00C06F98">
              <w:rPr>
                <w:rFonts w:ascii="GHEA Grapalat" w:hAnsi="GHEA Grapalat"/>
                <w:sz w:val="18"/>
                <w:szCs w:val="18"/>
                <w:lang w:val="hy-AM"/>
              </w:rPr>
              <w:t>ըստ պայմանագրով հաստատված գնման ժամանակացույցի</w:t>
            </w:r>
          </w:p>
        </w:tc>
        <w:tc>
          <w:tcPr>
            <w:tcW w:w="1134" w:type="dxa"/>
            <w:tcBorders>
              <w:bottom w:val="single" w:sz="4" w:space="0" w:color="auto"/>
            </w:tcBorders>
            <w:vAlign w:val="center"/>
          </w:tcPr>
          <w:p w14:paraId="1D9034B0"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r w:rsidRPr="00C06F98">
              <w:rPr>
                <w:rFonts w:ascii="GHEA Grapalat" w:hAnsi="GHEA Grapalat"/>
                <w:sz w:val="18"/>
                <w:szCs w:val="18"/>
                <w:lang w:val="hy-AM"/>
              </w:rPr>
              <w:t>փաստացի</w:t>
            </w:r>
          </w:p>
        </w:tc>
        <w:tc>
          <w:tcPr>
            <w:tcW w:w="1168" w:type="dxa"/>
            <w:vMerge/>
            <w:tcBorders>
              <w:bottom w:val="single" w:sz="4" w:space="0" w:color="auto"/>
            </w:tcBorders>
            <w:vAlign w:val="center"/>
          </w:tcPr>
          <w:p w14:paraId="4041F7CA"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p>
        </w:tc>
        <w:tc>
          <w:tcPr>
            <w:tcW w:w="675" w:type="dxa"/>
            <w:vMerge/>
            <w:tcBorders>
              <w:bottom w:val="single" w:sz="4" w:space="0" w:color="auto"/>
            </w:tcBorders>
            <w:vAlign w:val="center"/>
          </w:tcPr>
          <w:p w14:paraId="3DCBCE89"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p>
        </w:tc>
      </w:tr>
      <w:tr w:rsidR="00F02279" w:rsidRPr="00C06F98" w14:paraId="32BE5277" w14:textId="77777777" w:rsidTr="00545BDE">
        <w:trPr>
          <w:jc w:val="right"/>
        </w:trPr>
        <w:tc>
          <w:tcPr>
            <w:tcW w:w="357" w:type="dxa"/>
            <w:vAlign w:val="center"/>
          </w:tcPr>
          <w:p w14:paraId="159D71B0"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p>
        </w:tc>
        <w:tc>
          <w:tcPr>
            <w:tcW w:w="1173" w:type="dxa"/>
            <w:vAlign w:val="center"/>
          </w:tcPr>
          <w:p w14:paraId="541F2715"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p>
        </w:tc>
        <w:tc>
          <w:tcPr>
            <w:tcW w:w="1440" w:type="dxa"/>
            <w:vAlign w:val="center"/>
          </w:tcPr>
          <w:p w14:paraId="4A2B28AB"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p>
        </w:tc>
        <w:tc>
          <w:tcPr>
            <w:tcW w:w="1800" w:type="dxa"/>
            <w:vAlign w:val="center"/>
          </w:tcPr>
          <w:p w14:paraId="74C4125E"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p>
        </w:tc>
        <w:tc>
          <w:tcPr>
            <w:tcW w:w="1116" w:type="dxa"/>
            <w:vAlign w:val="center"/>
          </w:tcPr>
          <w:p w14:paraId="21018FB8"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p>
        </w:tc>
        <w:tc>
          <w:tcPr>
            <w:tcW w:w="1842" w:type="dxa"/>
            <w:vAlign w:val="center"/>
          </w:tcPr>
          <w:p w14:paraId="53F34B27"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p>
        </w:tc>
        <w:tc>
          <w:tcPr>
            <w:tcW w:w="1134" w:type="dxa"/>
            <w:vAlign w:val="center"/>
          </w:tcPr>
          <w:p w14:paraId="3796F1AF"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p>
        </w:tc>
        <w:tc>
          <w:tcPr>
            <w:tcW w:w="1168" w:type="dxa"/>
            <w:vAlign w:val="center"/>
          </w:tcPr>
          <w:p w14:paraId="34C28A3C"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p>
        </w:tc>
        <w:tc>
          <w:tcPr>
            <w:tcW w:w="675" w:type="dxa"/>
            <w:vAlign w:val="center"/>
          </w:tcPr>
          <w:p w14:paraId="263DFA76" w14:textId="77777777" w:rsidR="00F02279" w:rsidRPr="00C06F98" w:rsidRDefault="00F02279" w:rsidP="00545BDE">
            <w:pPr>
              <w:pStyle w:val="NormalWeb"/>
              <w:spacing w:before="0" w:beforeAutospacing="0" w:after="0" w:afterAutospacing="0"/>
              <w:jc w:val="center"/>
              <w:rPr>
                <w:rFonts w:ascii="GHEA Grapalat" w:hAnsi="GHEA Grapalat"/>
                <w:sz w:val="18"/>
                <w:szCs w:val="18"/>
                <w:lang w:val="hy-AM"/>
              </w:rPr>
            </w:pPr>
          </w:p>
        </w:tc>
      </w:tr>
      <w:tr w:rsidR="00F02279" w:rsidRPr="00C06F98" w14:paraId="43380F66" w14:textId="77777777" w:rsidTr="00545BDE">
        <w:trPr>
          <w:jc w:val="right"/>
        </w:trPr>
        <w:tc>
          <w:tcPr>
            <w:tcW w:w="357" w:type="dxa"/>
          </w:tcPr>
          <w:p w14:paraId="4A6E71A7" w14:textId="77777777" w:rsidR="00F02279" w:rsidRPr="00C06F98" w:rsidRDefault="00F02279" w:rsidP="00545BDE">
            <w:pPr>
              <w:pStyle w:val="NormalWeb"/>
              <w:spacing w:before="0" w:beforeAutospacing="0" w:after="0" w:afterAutospacing="0"/>
              <w:jc w:val="center"/>
              <w:rPr>
                <w:rFonts w:ascii="GHEA Grapalat" w:hAnsi="GHEA Grapalat"/>
                <w:lang w:val="hy-AM"/>
              </w:rPr>
            </w:pPr>
          </w:p>
        </w:tc>
        <w:tc>
          <w:tcPr>
            <w:tcW w:w="1173" w:type="dxa"/>
          </w:tcPr>
          <w:p w14:paraId="0A0AE605" w14:textId="77777777" w:rsidR="00F02279" w:rsidRPr="00C06F98" w:rsidRDefault="00F02279" w:rsidP="00545BDE">
            <w:pPr>
              <w:pStyle w:val="NormalWeb"/>
              <w:spacing w:before="0" w:beforeAutospacing="0" w:after="0" w:afterAutospacing="0"/>
              <w:jc w:val="center"/>
              <w:rPr>
                <w:rFonts w:ascii="GHEA Grapalat" w:hAnsi="GHEA Grapalat"/>
                <w:lang w:val="hy-AM"/>
              </w:rPr>
            </w:pPr>
          </w:p>
        </w:tc>
        <w:tc>
          <w:tcPr>
            <w:tcW w:w="1440" w:type="dxa"/>
          </w:tcPr>
          <w:p w14:paraId="5F26F2D4" w14:textId="77777777" w:rsidR="00F02279" w:rsidRPr="00C06F98" w:rsidRDefault="00F02279" w:rsidP="00545BDE">
            <w:pPr>
              <w:pStyle w:val="NormalWeb"/>
              <w:spacing w:before="0" w:beforeAutospacing="0" w:after="0" w:afterAutospacing="0"/>
              <w:jc w:val="center"/>
              <w:rPr>
                <w:rFonts w:ascii="GHEA Grapalat" w:hAnsi="GHEA Grapalat"/>
                <w:lang w:val="hy-AM"/>
              </w:rPr>
            </w:pPr>
          </w:p>
        </w:tc>
        <w:tc>
          <w:tcPr>
            <w:tcW w:w="1800" w:type="dxa"/>
          </w:tcPr>
          <w:p w14:paraId="743EA4E0" w14:textId="77777777" w:rsidR="00F02279" w:rsidRPr="00C06F98" w:rsidRDefault="00F02279" w:rsidP="00545BDE">
            <w:pPr>
              <w:pStyle w:val="NormalWeb"/>
              <w:spacing w:before="0" w:beforeAutospacing="0" w:after="0" w:afterAutospacing="0"/>
              <w:jc w:val="center"/>
              <w:rPr>
                <w:rFonts w:ascii="GHEA Grapalat" w:hAnsi="GHEA Grapalat"/>
                <w:lang w:val="hy-AM"/>
              </w:rPr>
            </w:pPr>
          </w:p>
        </w:tc>
        <w:tc>
          <w:tcPr>
            <w:tcW w:w="1116" w:type="dxa"/>
          </w:tcPr>
          <w:p w14:paraId="22481ADD" w14:textId="77777777" w:rsidR="00F02279" w:rsidRPr="00C06F98" w:rsidRDefault="00F02279" w:rsidP="00545BDE">
            <w:pPr>
              <w:pStyle w:val="NormalWeb"/>
              <w:spacing w:before="0" w:beforeAutospacing="0" w:after="0" w:afterAutospacing="0"/>
              <w:jc w:val="center"/>
              <w:rPr>
                <w:rFonts w:ascii="GHEA Grapalat" w:hAnsi="GHEA Grapalat"/>
                <w:lang w:val="hy-AM"/>
              </w:rPr>
            </w:pPr>
          </w:p>
        </w:tc>
        <w:tc>
          <w:tcPr>
            <w:tcW w:w="1842" w:type="dxa"/>
          </w:tcPr>
          <w:p w14:paraId="433B62EE" w14:textId="77777777" w:rsidR="00F02279" w:rsidRPr="00C06F98" w:rsidRDefault="00F02279" w:rsidP="00545BDE">
            <w:pPr>
              <w:pStyle w:val="NormalWeb"/>
              <w:spacing w:before="0" w:beforeAutospacing="0" w:after="0" w:afterAutospacing="0"/>
              <w:jc w:val="center"/>
              <w:rPr>
                <w:rFonts w:ascii="GHEA Grapalat" w:hAnsi="GHEA Grapalat"/>
                <w:lang w:val="hy-AM"/>
              </w:rPr>
            </w:pPr>
          </w:p>
        </w:tc>
        <w:tc>
          <w:tcPr>
            <w:tcW w:w="1134" w:type="dxa"/>
          </w:tcPr>
          <w:p w14:paraId="584F2BB6" w14:textId="77777777" w:rsidR="00F02279" w:rsidRPr="00C06F98" w:rsidRDefault="00F02279" w:rsidP="00545BDE">
            <w:pPr>
              <w:pStyle w:val="NormalWeb"/>
              <w:spacing w:before="0" w:beforeAutospacing="0" w:after="0" w:afterAutospacing="0"/>
              <w:jc w:val="center"/>
              <w:rPr>
                <w:rFonts w:ascii="GHEA Grapalat" w:hAnsi="GHEA Grapalat"/>
                <w:lang w:val="hy-AM"/>
              </w:rPr>
            </w:pPr>
          </w:p>
        </w:tc>
        <w:tc>
          <w:tcPr>
            <w:tcW w:w="1168" w:type="dxa"/>
          </w:tcPr>
          <w:p w14:paraId="704CCA7E" w14:textId="77777777" w:rsidR="00F02279" w:rsidRPr="00C06F98" w:rsidRDefault="00F02279" w:rsidP="00545BDE">
            <w:pPr>
              <w:pStyle w:val="NormalWeb"/>
              <w:spacing w:before="0" w:beforeAutospacing="0" w:after="0" w:afterAutospacing="0"/>
              <w:jc w:val="center"/>
              <w:rPr>
                <w:rFonts w:ascii="GHEA Grapalat" w:hAnsi="GHEA Grapalat"/>
                <w:lang w:val="hy-AM"/>
              </w:rPr>
            </w:pPr>
          </w:p>
        </w:tc>
        <w:tc>
          <w:tcPr>
            <w:tcW w:w="675" w:type="dxa"/>
          </w:tcPr>
          <w:p w14:paraId="4D013AC2" w14:textId="77777777" w:rsidR="00F02279" w:rsidRPr="00C06F98" w:rsidRDefault="00F02279" w:rsidP="00545BDE">
            <w:pPr>
              <w:pStyle w:val="NormalWeb"/>
              <w:spacing w:before="0" w:beforeAutospacing="0" w:after="0" w:afterAutospacing="0"/>
              <w:jc w:val="center"/>
              <w:rPr>
                <w:rFonts w:ascii="GHEA Grapalat" w:hAnsi="GHEA Grapalat"/>
                <w:lang w:val="hy-AM"/>
              </w:rPr>
            </w:pPr>
          </w:p>
        </w:tc>
      </w:tr>
    </w:tbl>
    <w:p w14:paraId="58B39D9C" w14:textId="77777777" w:rsidR="00F02279" w:rsidRPr="00C06F98" w:rsidRDefault="00F02279" w:rsidP="00F02279">
      <w:pPr>
        <w:ind w:firstLine="375"/>
        <w:jc w:val="both"/>
        <w:rPr>
          <w:rFonts w:ascii="Arial" w:hAnsi="Arial" w:cs="Arial"/>
          <w:iCs/>
          <w:sz w:val="21"/>
          <w:szCs w:val="21"/>
          <w:lang w:val="hy-AM"/>
        </w:rPr>
      </w:pPr>
      <w:r w:rsidRPr="00C06F98">
        <w:rPr>
          <w:rFonts w:ascii="Arial" w:hAnsi="Arial" w:cs="Arial"/>
          <w:iCs/>
          <w:sz w:val="21"/>
          <w:szCs w:val="21"/>
          <w:lang w:val="hy-AM"/>
        </w:rPr>
        <w:t> </w:t>
      </w:r>
    </w:p>
    <w:p w14:paraId="7DB2568A" w14:textId="77777777" w:rsidR="00F02279" w:rsidRPr="00C06F98" w:rsidRDefault="00F02279" w:rsidP="00F02279">
      <w:pPr>
        <w:ind w:firstLine="375"/>
        <w:jc w:val="both"/>
        <w:rPr>
          <w:rFonts w:ascii="GHEA Grapalat" w:hAnsi="GHEA Grapalat"/>
          <w:iCs/>
          <w:snapToGrid w:val="0"/>
          <w:sz w:val="21"/>
          <w:szCs w:val="21"/>
          <w:lang w:val="hy-AM"/>
        </w:rPr>
      </w:pPr>
      <w:r w:rsidRPr="00C06F98">
        <w:rPr>
          <w:rFonts w:ascii="Arial" w:hAnsi="Arial" w:cs="Arial"/>
          <w:iCs/>
          <w:sz w:val="21"/>
          <w:szCs w:val="21"/>
          <w:lang w:val="hy-AM"/>
        </w:rPr>
        <w:t> </w:t>
      </w:r>
      <w:r w:rsidRPr="00C06F98">
        <w:rPr>
          <w:rFonts w:ascii="GHEA Grapalat" w:hAnsi="GHEA Grapalat"/>
          <w:iCs/>
          <w:snapToGrid w:val="0"/>
          <w:sz w:val="21"/>
          <w:szCs w:val="21"/>
          <w:lang w:val="hy-AM"/>
        </w:rPr>
        <w:t xml:space="preserve">Սույն արձանագրության երկկողմ հաստատման համար հիմք հանդիսացած հաշիվ ապրանքագիրը և դրական </w:t>
      </w:r>
      <w:r w:rsidRPr="00C06F98">
        <w:rPr>
          <w:rFonts w:ascii="GHEA Grapalat" w:hAnsi="GHEA Grapalat"/>
          <w:sz w:val="21"/>
          <w:szCs w:val="21"/>
          <w:lang w:val="hy-AM"/>
        </w:rPr>
        <w:t>եզրակացությունը</w:t>
      </w:r>
      <w:r w:rsidRPr="00C06F98">
        <w:rPr>
          <w:rFonts w:ascii="GHEA Grapalat" w:hAnsi="GHEA Grapalat"/>
          <w:iCs/>
          <w:snapToGrid w:val="0"/>
          <w:sz w:val="21"/>
          <w:szCs w:val="21"/>
          <w:lang w:val="hy-AM"/>
        </w:rPr>
        <w:t xml:space="preserve"> հանդիսանում են սույն արձանագրության բաղկացուցիչ մասը և կցվում են:</w:t>
      </w:r>
    </w:p>
    <w:p w14:paraId="3DAEE96A" w14:textId="77777777" w:rsidR="00F02279" w:rsidRPr="00C06F98" w:rsidRDefault="00F02279" w:rsidP="00F02279">
      <w:pPr>
        <w:ind w:firstLine="375"/>
        <w:jc w:val="both"/>
        <w:rPr>
          <w:rFonts w:ascii="GHEA Grapalat" w:hAnsi="GHEA Grapalat"/>
          <w:iCs/>
          <w:snapToGrid w:val="0"/>
          <w:sz w:val="21"/>
          <w:szCs w:val="21"/>
          <w:lang w:val="hy-AM"/>
        </w:rPr>
      </w:pPr>
    </w:p>
    <w:p w14:paraId="7A3D55F4" w14:textId="77777777" w:rsidR="00F02279" w:rsidRPr="00C06F98" w:rsidRDefault="00F02279" w:rsidP="00F02279">
      <w:pPr>
        <w:ind w:firstLine="375"/>
        <w:jc w:val="both"/>
        <w:rPr>
          <w:rFonts w:ascii="GHEA Grapalat" w:hAnsi="GHEA Grapalat"/>
          <w:iCs/>
          <w:snapToGrid w:val="0"/>
          <w:sz w:val="2"/>
          <w:szCs w:val="21"/>
          <w:lang w:val="hy-AM"/>
        </w:rPr>
      </w:pPr>
    </w:p>
    <w:p w14:paraId="1E1778AA" w14:textId="77777777" w:rsidR="00F02279" w:rsidRPr="00C06F98" w:rsidRDefault="00F02279" w:rsidP="00F02279">
      <w:pPr>
        <w:ind w:firstLine="375"/>
        <w:rPr>
          <w:rFonts w:ascii="GHEA Grapalat" w:hAnsi="GHEA Grapalat"/>
          <w:iCs/>
          <w:snapToGrid w:val="0"/>
          <w:sz w:val="2"/>
          <w:szCs w:val="21"/>
          <w:lang w:val="hy-AM"/>
        </w:rPr>
      </w:pPr>
      <w:r w:rsidRPr="00C06F98">
        <w:rPr>
          <w:rFonts w:ascii="GHEA Grapalat" w:hAnsi="GHEA Grapalat"/>
          <w:iCs/>
          <w:snapToGrid w:val="0"/>
          <w:sz w:val="21"/>
          <w:szCs w:val="21"/>
          <w:lang w:val="hy-AM"/>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C06F98" w14:paraId="3B488B0D" w14:textId="77777777" w:rsidTr="00545BDE">
        <w:trPr>
          <w:trHeight w:val="266"/>
          <w:tblCellSpacing w:w="7" w:type="dxa"/>
          <w:jc w:val="center"/>
        </w:trPr>
        <w:tc>
          <w:tcPr>
            <w:tcW w:w="0" w:type="auto"/>
            <w:vAlign w:val="center"/>
          </w:tcPr>
          <w:p w14:paraId="057CD187" w14:textId="77777777" w:rsidR="00F02279" w:rsidRPr="00C06F98" w:rsidRDefault="00F02279" w:rsidP="00545BDE">
            <w:pPr>
              <w:jc w:val="center"/>
              <w:rPr>
                <w:rFonts w:ascii="GHEA Grapalat" w:hAnsi="GHEA Grapalat"/>
                <w:iCs/>
                <w:sz w:val="21"/>
                <w:szCs w:val="21"/>
                <w:lang w:val="hy-AM"/>
              </w:rPr>
            </w:pPr>
            <w:r w:rsidRPr="00C06F98">
              <w:rPr>
                <w:rFonts w:ascii="GHEA Grapalat" w:hAnsi="GHEA Grapalat"/>
                <w:iCs/>
                <w:sz w:val="21"/>
                <w:szCs w:val="21"/>
                <w:lang w:val="hy-AM"/>
              </w:rPr>
              <w:t xml:space="preserve">Աշխատանքը հանձնեց </w:t>
            </w:r>
          </w:p>
        </w:tc>
        <w:tc>
          <w:tcPr>
            <w:tcW w:w="0" w:type="auto"/>
            <w:vAlign w:val="center"/>
          </w:tcPr>
          <w:p w14:paraId="207ECB43" w14:textId="77777777" w:rsidR="00F02279" w:rsidRPr="00C06F98" w:rsidRDefault="00F02279" w:rsidP="00545BDE">
            <w:pPr>
              <w:jc w:val="center"/>
              <w:rPr>
                <w:rFonts w:ascii="GHEA Grapalat" w:hAnsi="GHEA Grapalat"/>
                <w:iCs/>
                <w:sz w:val="21"/>
                <w:szCs w:val="21"/>
                <w:lang w:val="hy-AM"/>
              </w:rPr>
            </w:pPr>
            <w:r w:rsidRPr="00C06F98">
              <w:rPr>
                <w:rFonts w:ascii="GHEA Grapalat" w:hAnsi="GHEA Grapalat"/>
                <w:iCs/>
                <w:sz w:val="21"/>
                <w:szCs w:val="21"/>
                <w:lang w:val="hy-AM"/>
              </w:rPr>
              <w:t>Աշխատանքը ընդունեց</w:t>
            </w:r>
          </w:p>
        </w:tc>
      </w:tr>
      <w:tr w:rsidR="00F02279" w:rsidRPr="00C06F98" w14:paraId="1E1A6676" w14:textId="77777777" w:rsidTr="00545BDE">
        <w:trPr>
          <w:trHeight w:val="473"/>
          <w:tblCellSpacing w:w="7" w:type="dxa"/>
          <w:jc w:val="center"/>
        </w:trPr>
        <w:tc>
          <w:tcPr>
            <w:tcW w:w="0" w:type="auto"/>
            <w:vAlign w:val="center"/>
          </w:tcPr>
          <w:p w14:paraId="690B5706" w14:textId="77777777" w:rsidR="00F02279" w:rsidRPr="00C06F98" w:rsidRDefault="00F02279" w:rsidP="00545BDE">
            <w:pPr>
              <w:jc w:val="center"/>
              <w:rPr>
                <w:rFonts w:ascii="GHEA Grapalat" w:hAnsi="GHEA Grapalat"/>
                <w:iCs/>
                <w:sz w:val="21"/>
                <w:szCs w:val="21"/>
                <w:lang w:val="hy-AM"/>
              </w:rPr>
            </w:pPr>
            <w:r w:rsidRPr="00C06F98">
              <w:rPr>
                <w:rFonts w:ascii="GHEA Grapalat" w:hAnsi="GHEA Grapalat"/>
                <w:iCs/>
                <w:sz w:val="21"/>
                <w:szCs w:val="21"/>
                <w:lang w:val="hy-AM"/>
              </w:rPr>
              <w:t xml:space="preserve">___________________________ </w:t>
            </w:r>
          </w:p>
          <w:p w14:paraId="73167132" w14:textId="77777777" w:rsidR="00F02279" w:rsidRPr="00C06F98" w:rsidRDefault="00F02279" w:rsidP="00545BDE">
            <w:pPr>
              <w:jc w:val="center"/>
              <w:rPr>
                <w:rFonts w:ascii="GHEA Grapalat" w:hAnsi="GHEA Grapalat"/>
                <w:iCs/>
                <w:sz w:val="21"/>
                <w:szCs w:val="21"/>
                <w:lang w:val="hy-AM"/>
              </w:rPr>
            </w:pPr>
            <w:r w:rsidRPr="00C06F98">
              <w:rPr>
                <w:rFonts w:ascii="GHEA Grapalat" w:hAnsi="GHEA Grapalat"/>
                <w:iCs/>
                <w:sz w:val="15"/>
                <w:szCs w:val="15"/>
                <w:lang w:val="hy-AM"/>
              </w:rPr>
              <w:t xml:space="preserve">ստորագրություն </w:t>
            </w:r>
          </w:p>
        </w:tc>
        <w:tc>
          <w:tcPr>
            <w:tcW w:w="0" w:type="auto"/>
            <w:vAlign w:val="center"/>
          </w:tcPr>
          <w:p w14:paraId="3F017A35" w14:textId="77777777" w:rsidR="00F02279" w:rsidRPr="00C06F98" w:rsidRDefault="00F02279" w:rsidP="00545BDE">
            <w:pPr>
              <w:jc w:val="center"/>
              <w:rPr>
                <w:rFonts w:ascii="GHEA Grapalat" w:hAnsi="GHEA Grapalat"/>
                <w:iCs/>
                <w:sz w:val="21"/>
                <w:szCs w:val="21"/>
                <w:lang w:val="hy-AM"/>
              </w:rPr>
            </w:pPr>
            <w:r w:rsidRPr="00C06F98">
              <w:rPr>
                <w:rFonts w:ascii="GHEA Grapalat" w:hAnsi="GHEA Grapalat"/>
                <w:iCs/>
                <w:sz w:val="21"/>
                <w:szCs w:val="21"/>
                <w:lang w:val="hy-AM"/>
              </w:rPr>
              <w:t>___________________________</w:t>
            </w:r>
          </w:p>
          <w:p w14:paraId="36BA2496" w14:textId="77777777" w:rsidR="00F02279" w:rsidRPr="00C06F98" w:rsidRDefault="00F02279" w:rsidP="00545BDE">
            <w:pPr>
              <w:jc w:val="center"/>
              <w:rPr>
                <w:rFonts w:ascii="GHEA Grapalat" w:hAnsi="GHEA Grapalat"/>
                <w:iCs/>
                <w:sz w:val="21"/>
                <w:szCs w:val="21"/>
                <w:lang w:val="hy-AM"/>
              </w:rPr>
            </w:pPr>
            <w:r w:rsidRPr="00C06F98">
              <w:rPr>
                <w:rFonts w:ascii="GHEA Grapalat" w:hAnsi="GHEA Grapalat"/>
                <w:iCs/>
                <w:sz w:val="15"/>
                <w:szCs w:val="15"/>
                <w:lang w:val="hy-AM"/>
              </w:rPr>
              <w:t xml:space="preserve">ստորագրություն </w:t>
            </w:r>
          </w:p>
        </w:tc>
      </w:tr>
      <w:tr w:rsidR="00F02279" w:rsidRPr="00C06F98" w14:paraId="0D366F0A" w14:textId="77777777" w:rsidTr="00545BDE">
        <w:trPr>
          <w:trHeight w:val="503"/>
          <w:tblCellSpacing w:w="7" w:type="dxa"/>
          <w:jc w:val="center"/>
        </w:trPr>
        <w:tc>
          <w:tcPr>
            <w:tcW w:w="0" w:type="auto"/>
            <w:vAlign w:val="center"/>
          </w:tcPr>
          <w:p w14:paraId="75D979C8" w14:textId="77777777" w:rsidR="00F02279" w:rsidRPr="00C06F98" w:rsidRDefault="00F02279" w:rsidP="00545BDE">
            <w:pPr>
              <w:jc w:val="center"/>
              <w:rPr>
                <w:rFonts w:ascii="GHEA Grapalat" w:hAnsi="GHEA Grapalat"/>
                <w:iCs/>
                <w:sz w:val="21"/>
                <w:szCs w:val="21"/>
                <w:lang w:val="hy-AM"/>
              </w:rPr>
            </w:pPr>
            <w:r w:rsidRPr="00C06F98">
              <w:rPr>
                <w:rFonts w:ascii="GHEA Grapalat" w:hAnsi="GHEA Grapalat"/>
                <w:iCs/>
                <w:sz w:val="21"/>
                <w:szCs w:val="21"/>
                <w:lang w:val="hy-AM"/>
              </w:rPr>
              <w:t xml:space="preserve">___________________________ </w:t>
            </w:r>
          </w:p>
          <w:p w14:paraId="3321E159" w14:textId="77777777" w:rsidR="00F02279" w:rsidRPr="00C06F98" w:rsidRDefault="00F02279" w:rsidP="00545BDE">
            <w:pPr>
              <w:jc w:val="center"/>
              <w:rPr>
                <w:rFonts w:ascii="GHEA Grapalat" w:hAnsi="GHEA Grapalat"/>
                <w:iCs/>
                <w:sz w:val="21"/>
                <w:szCs w:val="21"/>
                <w:lang w:val="hy-AM"/>
              </w:rPr>
            </w:pPr>
            <w:r w:rsidRPr="00C06F98">
              <w:rPr>
                <w:rFonts w:ascii="GHEA Grapalat" w:hAnsi="GHEA Grapalat"/>
                <w:iCs/>
                <w:sz w:val="15"/>
                <w:szCs w:val="15"/>
                <w:lang w:val="hy-AM"/>
              </w:rPr>
              <w:t>ազգանուն, անուն</w:t>
            </w:r>
          </w:p>
        </w:tc>
        <w:tc>
          <w:tcPr>
            <w:tcW w:w="0" w:type="auto"/>
            <w:vAlign w:val="center"/>
          </w:tcPr>
          <w:p w14:paraId="35CED831" w14:textId="77777777" w:rsidR="00F02279" w:rsidRPr="00C06F98" w:rsidRDefault="00F02279" w:rsidP="00545BDE">
            <w:pPr>
              <w:jc w:val="center"/>
              <w:rPr>
                <w:rFonts w:ascii="GHEA Grapalat" w:hAnsi="GHEA Grapalat"/>
                <w:iCs/>
                <w:sz w:val="21"/>
                <w:szCs w:val="21"/>
                <w:lang w:val="hy-AM"/>
              </w:rPr>
            </w:pPr>
            <w:r w:rsidRPr="00C06F98">
              <w:rPr>
                <w:rFonts w:ascii="GHEA Grapalat" w:hAnsi="GHEA Grapalat"/>
                <w:iCs/>
                <w:sz w:val="21"/>
                <w:szCs w:val="21"/>
                <w:lang w:val="hy-AM"/>
              </w:rPr>
              <w:t>___________________________</w:t>
            </w:r>
          </w:p>
          <w:p w14:paraId="5B48A6DE" w14:textId="77777777" w:rsidR="00F02279" w:rsidRPr="00C06F98" w:rsidRDefault="00F02279" w:rsidP="00545BDE">
            <w:pPr>
              <w:jc w:val="center"/>
              <w:rPr>
                <w:rFonts w:ascii="GHEA Grapalat" w:hAnsi="GHEA Grapalat"/>
                <w:iCs/>
                <w:sz w:val="21"/>
                <w:szCs w:val="21"/>
                <w:lang w:val="hy-AM"/>
              </w:rPr>
            </w:pPr>
            <w:r w:rsidRPr="00C06F98">
              <w:rPr>
                <w:rFonts w:ascii="GHEA Grapalat" w:hAnsi="GHEA Grapalat"/>
                <w:iCs/>
                <w:sz w:val="15"/>
                <w:szCs w:val="15"/>
                <w:lang w:val="hy-AM"/>
              </w:rPr>
              <w:t>ազգանուն, անուն</w:t>
            </w:r>
          </w:p>
        </w:tc>
      </w:tr>
      <w:tr w:rsidR="00F02279" w:rsidRPr="00C06F98" w14:paraId="5428A902" w14:textId="77777777" w:rsidTr="00545BDE">
        <w:trPr>
          <w:trHeight w:val="281"/>
          <w:tblCellSpacing w:w="7" w:type="dxa"/>
          <w:jc w:val="center"/>
        </w:trPr>
        <w:tc>
          <w:tcPr>
            <w:tcW w:w="0" w:type="auto"/>
            <w:vAlign w:val="center"/>
          </w:tcPr>
          <w:p w14:paraId="7C4E84AE" w14:textId="77777777" w:rsidR="00F02279" w:rsidRPr="00C06F98" w:rsidRDefault="00F02279" w:rsidP="00545BDE">
            <w:pPr>
              <w:rPr>
                <w:rFonts w:ascii="GHEA Grapalat" w:hAnsi="GHEA Grapalat"/>
                <w:iCs/>
                <w:sz w:val="21"/>
                <w:szCs w:val="21"/>
                <w:lang w:val="hy-AM"/>
              </w:rPr>
            </w:pPr>
            <w:r w:rsidRPr="00C06F98">
              <w:rPr>
                <w:rFonts w:ascii="GHEA Grapalat" w:hAnsi="GHEA Grapalat"/>
                <w:iCs/>
                <w:sz w:val="21"/>
                <w:szCs w:val="21"/>
                <w:lang w:val="hy-AM"/>
              </w:rPr>
              <w:t xml:space="preserve">                              Կ.Տ.</w:t>
            </w:r>
            <w:r w:rsidRPr="00C06F98">
              <w:rPr>
                <w:rFonts w:ascii="Arial" w:hAnsi="Arial" w:cs="Arial"/>
                <w:iCs/>
                <w:sz w:val="21"/>
                <w:szCs w:val="21"/>
                <w:lang w:val="hy-AM"/>
              </w:rPr>
              <w:t xml:space="preserve">                                                                                 </w:t>
            </w:r>
          </w:p>
        </w:tc>
        <w:tc>
          <w:tcPr>
            <w:tcW w:w="0" w:type="auto"/>
            <w:vAlign w:val="center"/>
          </w:tcPr>
          <w:p w14:paraId="6B45144C" w14:textId="77777777" w:rsidR="00F02279" w:rsidRPr="00C06F98" w:rsidRDefault="00F02279" w:rsidP="00545BDE">
            <w:pPr>
              <w:rPr>
                <w:rFonts w:ascii="GHEA Grapalat" w:hAnsi="GHEA Grapalat"/>
                <w:iCs/>
                <w:sz w:val="21"/>
                <w:szCs w:val="21"/>
                <w:lang w:val="hy-AM"/>
              </w:rPr>
            </w:pPr>
            <w:r w:rsidRPr="00C06F98">
              <w:rPr>
                <w:rFonts w:ascii="Arial" w:hAnsi="Arial" w:cs="Arial"/>
                <w:iCs/>
                <w:sz w:val="21"/>
                <w:szCs w:val="21"/>
                <w:lang w:val="hy-AM"/>
              </w:rPr>
              <w:t xml:space="preserve">                                     </w:t>
            </w:r>
            <w:r w:rsidRPr="00C06F98">
              <w:rPr>
                <w:rFonts w:ascii="GHEA Grapalat" w:hAnsi="GHEA Grapalat"/>
                <w:iCs/>
                <w:sz w:val="21"/>
                <w:szCs w:val="21"/>
                <w:lang w:val="hy-AM"/>
              </w:rPr>
              <w:t>Կ.Տ.</w:t>
            </w:r>
          </w:p>
        </w:tc>
      </w:tr>
    </w:tbl>
    <w:p w14:paraId="36E8A63E" w14:textId="77777777" w:rsidR="00F02279" w:rsidRPr="00C06F98" w:rsidRDefault="00F02279" w:rsidP="00F02279">
      <w:pPr>
        <w:ind w:left="-142" w:firstLine="142"/>
        <w:jc w:val="center"/>
        <w:rPr>
          <w:rFonts w:ascii="GHEA Grapalat" w:hAnsi="GHEA Grapalat" w:cs="Sylfaen"/>
          <w:b/>
          <w:lang w:val="hy-AM"/>
        </w:rPr>
      </w:pPr>
    </w:p>
    <w:p w14:paraId="163E5D4F" w14:textId="77777777" w:rsidR="00F02279" w:rsidRPr="00C06F98" w:rsidRDefault="00F02279" w:rsidP="00F02279">
      <w:pPr>
        <w:ind w:left="-142" w:firstLine="142"/>
        <w:jc w:val="center"/>
        <w:rPr>
          <w:rFonts w:ascii="GHEA Grapalat" w:hAnsi="GHEA Grapalat" w:cs="Sylfaen"/>
          <w:b/>
          <w:lang w:val="hy-AM"/>
        </w:rPr>
      </w:pPr>
    </w:p>
    <w:p w14:paraId="718E6FCB" w14:textId="77777777" w:rsidR="00F02279" w:rsidRPr="00C06F98" w:rsidRDefault="00F02279" w:rsidP="00F02279">
      <w:pPr>
        <w:ind w:left="-142" w:firstLine="142"/>
        <w:jc w:val="center"/>
        <w:rPr>
          <w:rFonts w:ascii="GHEA Grapalat" w:hAnsi="GHEA Grapalat" w:cs="Sylfaen"/>
          <w:b/>
          <w:lang w:val="hy-AM"/>
        </w:rPr>
      </w:pPr>
    </w:p>
    <w:p w14:paraId="0063C59F" w14:textId="77777777" w:rsidR="00F02279" w:rsidRPr="00C06F98" w:rsidRDefault="00F02279" w:rsidP="00F02279">
      <w:pPr>
        <w:ind w:firstLine="567"/>
        <w:jc w:val="right"/>
        <w:rPr>
          <w:rFonts w:ascii="GHEA Grapalat" w:hAnsi="GHEA Grapalat" w:cs="Sylfaen"/>
          <w:i/>
          <w:sz w:val="22"/>
          <w:szCs w:val="22"/>
          <w:lang w:val="hy-AM"/>
        </w:rPr>
      </w:pPr>
    </w:p>
    <w:p w14:paraId="0EA11671" w14:textId="77777777" w:rsidR="00F02279" w:rsidRPr="00C06F98" w:rsidRDefault="00F02279" w:rsidP="00F02279">
      <w:pPr>
        <w:ind w:firstLine="567"/>
        <w:jc w:val="right"/>
        <w:rPr>
          <w:rFonts w:ascii="GHEA Grapalat" w:hAnsi="GHEA Grapalat" w:cs="Sylfaen"/>
          <w:i/>
          <w:sz w:val="20"/>
          <w:szCs w:val="20"/>
          <w:lang w:val="hy-AM"/>
        </w:rPr>
      </w:pPr>
      <w:r w:rsidRPr="00C06F98">
        <w:rPr>
          <w:rFonts w:ascii="GHEA Grapalat" w:hAnsi="GHEA Grapalat" w:cs="Sylfaen"/>
          <w:i/>
          <w:sz w:val="20"/>
          <w:szCs w:val="20"/>
          <w:lang w:val="hy-AM"/>
        </w:rPr>
        <w:lastRenderedPageBreak/>
        <w:t>Հավելված 4.1</w:t>
      </w:r>
    </w:p>
    <w:p w14:paraId="54E6B0F0" w14:textId="77777777" w:rsidR="00F02279" w:rsidRPr="00C06F98" w:rsidRDefault="00F02279" w:rsidP="00F02279">
      <w:pPr>
        <w:ind w:firstLine="567"/>
        <w:jc w:val="right"/>
        <w:rPr>
          <w:rFonts w:ascii="GHEA Grapalat" w:hAnsi="GHEA Grapalat" w:cs="Arial"/>
          <w:i/>
          <w:sz w:val="20"/>
          <w:szCs w:val="20"/>
          <w:lang w:val="hy-AM"/>
        </w:rPr>
      </w:pPr>
      <w:r w:rsidRPr="00C06F98">
        <w:rPr>
          <w:rFonts w:ascii="GHEA Grapalat" w:hAnsi="GHEA Grapalat"/>
          <w:i/>
          <w:sz w:val="20"/>
          <w:szCs w:val="20"/>
          <w:lang w:val="hy-AM"/>
        </w:rPr>
        <w:t xml:space="preserve">«           »                  20   </w:t>
      </w:r>
      <w:r w:rsidRPr="00C06F98">
        <w:rPr>
          <w:rFonts w:ascii="GHEA Grapalat" w:hAnsi="GHEA Grapalat" w:cs="Sylfaen"/>
          <w:i/>
          <w:sz w:val="20"/>
          <w:szCs w:val="20"/>
          <w:lang w:val="hy-AM"/>
        </w:rPr>
        <w:t>թ</w:t>
      </w:r>
      <w:r w:rsidRPr="00C06F98">
        <w:rPr>
          <w:rFonts w:ascii="GHEA Grapalat" w:hAnsi="GHEA Grapalat" w:cs="Arial"/>
          <w:i/>
          <w:sz w:val="20"/>
          <w:szCs w:val="20"/>
          <w:lang w:val="hy-AM"/>
        </w:rPr>
        <w:t xml:space="preserve">. </w:t>
      </w:r>
      <w:r w:rsidRPr="00C06F98">
        <w:rPr>
          <w:rFonts w:ascii="GHEA Grapalat" w:hAnsi="GHEA Grapalat"/>
          <w:i/>
          <w:sz w:val="20"/>
          <w:szCs w:val="20"/>
          <w:lang w:val="hy-AM"/>
        </w:rPr>
        <w:t xml:space="preserve"> </w:t>
      </w:r>
      <w:r w:rsidRPr="00C06F98">
        <w:rPr>
          <w:rFonts w:ascii="GHEA Grapalat" w:hAnsi="GHEA Grapalat" w:cs="Sylfaen"/>
          <w:i/>
          <w:sz w:val="20"/>
          <w:szCs w:val="20"/>
          <w:lang w:val="hy-AM"/>
        </w:rPr>
        <w:t>կնքված</w:t>
      </w:r>
      <w:r w:rsidRPr="00C06F98">
        <w:rPr>
          <w:rFonts w:ascii="GHEA Grapalat" w:hAnsi="GHEA Grapalat" w:cs="Arial"/>
          <w:i/>
          <w:sz w:val="20"/>
          <w:szCs w:val="20"/>
          <w:lang w:val="hy-AM"/>
        </w:rPr>
        <w:t xml:space="preserve"> </w:t>
      </w:r>
    </w:p>
    <w:p w14:paraId="311EBEC3" w14:textId="77777777" w:rsidR="00F02279" w:rsidRPr="00C06F98" w:rsidRDefault="00F02279" w:rsidP="00F02279">
      <w:pPr>
        <w:jc w:val="right"/>
        <w:rPr>
          <w:rFonts w:ascii="GHEA Grapalat" w:hAnsi="GHEA Grapalat" w:cs="Arial"/>
          <w:i/>
          <w:sz w:val="20"/>
          <w:szCs w:val="20"/>
          <w:lang w:val="hy-AM"/>
        </w:rPr>
      </w:pPr>
      <w:r w:rsidRPr="00C06F98">
        <w:rPr>
          <w:rFonts w:ascii="GHEA Grapalat" w:hAnsi="GHEA Grapalat" w:cs="Sylfaen"/>
          <w:i/>
          <w:sz w:val="20"/>
          <w:szCs w:val="20"/>
          <w:lang w:val="hy-AM"/>
        </w:rPr>
        <w:t>ծածկագրով պայմանագրի</w:t>
      </w:r>
    </w:p>
    <w:p w14:paraId="03890726" w14:textId="77777777" w:rsidR="00F02279" w:rsidRPr="00C06F98" w:rsidRDefault="00F02279" w:rsidP="00F02279">
      <w:pPr>
        <w:tabs>
          <w:tab w:val="left" w:pos="360"/>
          <w:tab w:val="left" w:pos="540"/>
        </w:tabs>
        <w:jc w:val="center"/>
        <w:rPr>
          <w:rFonts w:ascii="Sylfaen" w:hAnsi="Sylfaen" w:cs="Sylfaen"/>
          <w:b/>
          <w:bCs/>
          <w:sz w:val="20"/>
          <w:szCs w:val="20"/>
          <w:lang w:val="hy-AM"/>
        </w:rPr>
      </w:pPr>
    </w:p>
    <w:p w14:paraId="3AE3FB25" w14:textId="77777777" w:rsidR="00F02279" w:rsidRPr="00C06F98" w:rsidRDefault="00F02279" w:rsidP="00F02279">
      <w:pPr>
        <w:tabs>
          <w:tab w:val="left" w:pos="360"/>
          <w:tab w:val="left" w:pos="540"/>
        </w:tabs>
        <w:jc w:val="center"/>
        <w:rPr>
          <w:rFonts w:ascii="Sylfaen" w:hAnsi="Sylfaen" w:cs="Sylfaen"/>
          <w:b/>
          <w:bCs/>
          <w:lang w:val="hy-AM"/>
        </w:rPr>
      </w:pPr>
    </w:p>
    <w:p w14:paraId="57269913" w14:textId="77777777" w:rsidR="00F02279" w:rsidRPr="00C06F98" w:rsidRDefault="00F02279" w:rsidP="00F02279">
      <w:pPr>
        <w:tabs>
          <w:tab w:val="left" w:pos="360"/>
          <w:tab w:val="left" w:pos="540"/>
        </w:tabs>
        <w:rPr>
          <w:rFonts w:ascii="GHEA Grapalat" w:hAnsi="GHEA Grapalat" w:cs="Sylfaen"/>
          <w:sz w:val="22"/>
          <w:szCs w:val="22"/>
          <w:lang w:val="hy-AM"/>
        </w:rPr>
      </w:pPr>
    </w:p>
    <w:p w14:paraId="7ECB578C" w14:textId="77777777" w:rsidR="00F02279" w:rsidRPr="00C06F98" w:rsidRDefault="00F02279" w:rsidP="00F02279">
      <w:pPr>
        <w:tabs>
          <w:tab w:val="left" w:pos="2250"/>
        </w:tabs>
        <w:spacing w:line="276" w:lineRule="auto"/>
        <w:jc w:val="center"/>
        <w:rPr>
          <w:rFonts w:ascii="GHEA Grapalat" w:hAnsi="GHEA Grapalat" w:cs="Sylfaen"/>
          <w:bCs/>
          <w:sz w:val="18"/>
          <w:szCs w:val="18"/>
          <w:lang w:val="hy-AM"/>
        </w:rPr>
      </w:pPr>
      <w:r w:rsidRPr="00C06F98">
        <w:rPr>
          <w:rFonts w:ascii="GHEA Grapalat" w:hAnsi="GHEA Grapalat" w:cs="Sylfaen"/>
          <w:bCs/>
          <w:sz w:val="18"/>
          <w:szCs w:val="18"/>
          <w:lang w:val="hy-AM"/>
        </w:rPr>
        <w:t xml:space="preserve">ԱԿՏ  N    </w:t>
      </w:r>
    </w:p>
    <w:p w14:paraId="59EA9A68" w14:textId="77777777" w:rsidR="00F02279" w:rsidRPr="00C06F98" w:rsidRDefault="00F02279" w:rsidP="00F02279">
      <w:pPr>
        <w:tabs>
          <w:tab w:val="left" w:pos="360"/>
          <w:tab w:val="left" w:pos="540"/>
          <w:tab w:val="left" w:pos="2250"/>
        </w:tabs>
        <w:spacing w:line="276" w:lineRule="auto"/>
        <w:jc w:val="center"/>
        <w:rPr>
          <w:rFonts w:ascii="GHEA Grapalat" w:hAnsi="GHEA Grapalat" w:cs="Sylfaen"/>
          <w:bCs/>
          <w:sz w:val="18"/>
          <w:szCs w:val="18"/>
          <w:lang w:val="hy-AM"/>
        </w:rPr>
      </w:pPr>
      <w:r w:rsidRPr="00C06F98">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18326E10" w14:textId="77777777" w:rsidR="00F02279" w:rsidRPr="00C06F98" w:rsidRDefault="00F02279" w:rsidP="00F02279">
      <w:pPr>
        <w:tabs>
          <w:tab w:val="left" w:pos="360"/>
          <w:tab w:val="left" w:pos="540"/>
        </w:tabs>
        <w:rPr>
          <w:rFonts w:ascii="GHEA Grapalat" w:hAnsi="GHEA Grapalat" w:cs="Sylfaen"/>
          <w:sz w:val="22"/>
          <w:szCs w:val="22"/>
          <w:lang w:val="hy-AM"/>
        </w:rPr>
      </w:pPr>
    </w:p>
    <w:p w14:paraId="61B50CF7" w14:textId="77777777" w:rsidR="00F02279" w:rsidRPr="00C06F98" w:rsidRDefault="00F02279" w:rsidP="00F02279">
      <w:pPr>
        <w:tabs>
          <w:tab w:val="left" w:pos="360"/>
          <w:tab w:val="left" w:pos="540"/>
        </w:tabs>
        <w:rPr>
          <w:rFonts w:ascii="GHEA Grapalat" w:hAnsi="GHEA Grapalat" w:cs="Sylfaen"/>
          <w:sz w:val="22"/>
          <w:szCs w:val="22"/>
          <w:lang w:val="hy-AM"/>
        </w:rPr>
      </w:pPr>
    </w:p>
    <w:p w14:paraId="79BF3F90" w14:textId="77777777" w:rsidR="00F02279" w:rsidRPr="00C06F98" w:rsidRDefault="00F02279" w:rsidP="00F02279">
      <w:pPr>
        <w:tabs>
          <w:tab w:val="left" w:pos="360"/>
          <w:tab w:val="left" w:pos="540"/>
        </w:tabs>
        <w:ind w:left="-540" w:firstLine="180"/>
        <w:jc w:val="both"/>
        <w:rPr>
          <w:rFonts w:ascii="GHEA Grapalat" w:hAnsi="GHEA Grapalat" w:cs="Sylfaen"/>
          <w:sz w:val="20"/>
          <w:szCs w:val="20"/>
          <w:lang w:val="hy-AM"/>
        </w:rPr>
      </w:pPr>
      <w:r w:rsidRPr="00C06F98">
        <w:rPr>
          <w:rFonts w:ascii="GHEA Grapalat" w:hAnsi="GHEA Grapalat" w:cs="Sylfaen"/>
          <w:lang w:val="hy-AM"/>
        </w:rPr>
        <w:tab/>
      </w:r>
      <w:r w:rsidRPr="00C06F98">
        <w:rPr>
          <w:rFonts w:ascii="GHEA Grapalat" w:hAnsi="GHEA Grapalat" w:cs="Sylfaen"/>
          <w:sz w:val="20"/>
          <w:szCs w:val="20"/>
          <w:lang w:val="hy-AM"/>
        </w:rPr>
        <w:t>Սույնով արձանագրվում է, որ</w:t>
      </w:r>
      <w:r w:rsidRPr="00C06F98">
        <w:rPr>
          <w:rFonts w:ascii="GHEA Grapalat" w:hAnsi="GHEA Grapalat" w:cs="Sylfaen"/>
          <w:lang w:val="hy-AM"/>
        </w:rPr>
        <w:t xml:space="preserve"> </w:t>
      </w:r>
      <w:r w:rsidRPr="00C06F98">
        <w:rPr>
          <w:rFonts w:ascii="GHEA Grapalat" w:hAnsi="GHEA Grapalat" w:cs="Sylfaen"/>
          <w:sz w:val="20"/>
          <w:u w:val="single"/>
          <w:lang w:val="hy-AM"/>
        </w:rPr>
        <w:tab/>
      </w:r>
      <w:r w:rsidRPr="00C06F98">
        <w:rPr>
          <w:rFonts w:ascii="GHEA Grapalat" w:hAnsi="GHEA Grapalat" w:cs="Sylfaen"/>
          <w:sz w:val="20"/>
          <w:u w:val="single"/>
          <w:lang w:val="hy-AM"/>
        </w:rPr>
        <w:tab/>
        <w:t xml:space="preserve">        </w:t>
      </w:r>
      <w:r w:rsidRPr="00C06F98">
        <w:rPr>
          <w:rFonts w:ascii="GHEA Grapalat" w:hAnsi="GHEA Grapalat" w:cs="Sylfaen"/>
          <w:sz w:val="20"/>
          <w:lang w:val="hy-AM"/>
        </w:rPr>
        <w:t>-ի</w:t>
      </w:r>
      <w:r w:rsidRPr="00C06F98">
        <w:rPr>
          <w:rFonts w:ascii="GHEA Grapalat" w:hAnsi="GHEA Grapalat" w:cs="Sylfaen"/>
          <w:lang w:val="hy-AM"/>
        </w:rPr>
        <w:t xml:space="preserve"> </w:t>
      </w:r>
      <w:r w:rsidRPr="00C06F98">
        <w:rPr>
          <w:rFonts w:ascii="GHEA Grapalat" w:hAnsi="GHEA Grapalat" w:cs="Sylfaen"/>
          <w:sz w:val="20"/>
          <w:szCs w:val="20"/>
          <w:lang w:val="hy-AM"/>
        </w:rPr>
        <w:t xml:space="preserve">(այսուհետ` Պատվիրատու)   և </w:t>
      </w:r>
      <w:r w:rsidRPr="00C06F98">
        <w:rPr>
          <w:rFonts w:ascii="GHEA Grapalat" w:hAnsi="GHEA Grapalat" w:cs="Sylfaen"/>
          <w:sz w:val="20"/>
          <w:u w:val="single"/>
          <w:lang w:val="hy-AM"/>
        </w:rPr>
        <w:tab/>
      </w:r>
      <w:r w:rsidRPr="00C06F98">
        <w:rPr>
          <w:rFonts w:ascii="GHEA Grapalat" w:hAnsi="GHEA Grapalat" w:cs="Sylfaen"/>
          <w:sz w:val="20"/>
          <w:u w:val="single"/>
          <w:lang w:val="hy-AM"/>
        </w:rPr>
        <w:tab/>
        <w:t xml:space="preserve">        </w:t>
      </w:r>
      <w:r w:rsidRPr="00C06F98">
        <w:rPr>
          <w:rFonts w:ascii="GHEA Grapalat" w:hAnsi="GHEA Grapalat" w:cs="Sylfaen"/>
          <w:sz w:val="20"/>
          <w:lang w:val="hy-AM"/>
        </w:rPr>
        <w:t>-ի</w:t>
      </w:r>
    </w:p>
    <w:p w14:paraId="38F65D5E" w14:textId="77777777" w:rsidR="00F02279" w:rsidRPr="00C06F98" w:rsidRDefault="00F02279" w:rsidP="00F02279">
      <w:pPr>
        <w:tabs>
          <w:tab w:val="left" w:pos="360"/>
          <w:tab w:val="left" w:pos="540"/>
        </w:tabs>
        <w:ind w:right="-360"/>
        <w:jc w:val="both"/>
        <w:rPr>
          <w:rFonts w:ascii="GHEA Grapalat" w:hAnsi="GHEA Grapalat" w:cs="Sylfaen"/>
          <w:sz w:val="12"/>
          <w:szCs w:val="12"/>
          <w:lang w:val="hy-AM"/>
        </w:rPr>
      </w:pPr>
      <w:r w:rsidRPr="00C06F98">
        <w:rPr>
          <w:rFonts w:ascii="GHEA Grapalat" w:hAnsi="GHEA Grapalat" w:cs="Sylfaen"/>
          <w:lang w:val="hy-AM"/>
        </w:rPr>
        <w:t xml:space="preserve">                                           </w:t>
      </w:r>
      <w:r w:rsidRPr="00C06F98">
        <w:rPr>
          <w:rFonts w:ascii="GHEA Grapalat" w:hAnsi="GHEA Grapalat" w:cs="Sylfaen"/>
          <w:sz w:val="12"/>
          <w:szCs w:val="12"/>
          <w:lang w:val="hy-AM"/>
        </w:rPr>
        <w:t>Պատվիրատուի անունը                                                                                                 Կապալառուի անունը</w:t>
      </w:r>
    </w:p>
    <w:p w14:paraId="5E68A1E8" w14:textId="77777777" w:rsidR="00F02279" w:rsidRPr="00C06F98" w:rsidRDefault="00F02279" w:rsidP="00F02279">
      <w:pPr>
        <w:tabs>
          <w:tab w:val="left" w:pos="360"/>
          <w:tab w:val="left" w:pos="540"/>
        </w:tabs>
        <w:ind w:right="-360"/>
        <w:jc w:val="both"/>
        <w:rPr>
          <w:rFonts w:ascii="GHEA Grapalat" w:hAnsi="GHEA Grapalat" w:cs="Sylfaen"/>
          <w:sz w:val="20"/>
          <w:u w:val="single"/>
          <w:lang w:val="hy-AM"/>
        </w:rPr>
      </w:pPr>
      <w:r w:rsidRPr="00C06F98">
        <w:rPr>
          <w:rFonts w:ascii="GHEA Grapalat" w:hAnsi="GHEA Grapalat" w:cs="Sylfaen"/>
          <w:sz w:val="20"/>
          <w:szCs w:val="20"/>
          <w:lang w:val="hy-AM"/>
        </w:rPr>
        <w:t>(այսուհետ` Կապալառու) միջև</w:t>
      </w:r>
      <w:r w:rsidRPr="00C06F98">
        <w:rPr>
          <w:rFonts w:ascii="GHEA Grapalat" w:hAnsi="GHEA Grapalat" w:cs="Sylfaen"/>
          <w:lang w:val="hy-AM"/>
        </w:rPr>
        <w:t xml:space="preserve"> </w:t>
      </w:r>
      <w:r w:rsidRPr="00C06F98">
        <w:rPr>
          <w:rFonts w:ascii="GHEA Grapalat" w:hAnsi="GHEA Grapalat" w:cs="Sylfaen"/>
          <w:sz w:val="20"/>
          <w:lang w:val="hy-AM"/>
        </w:rPr>
        <w:t xml:space="preserve">20     թ. </w:t>
      </w:r>
      <w:r w:rsidRPr="00C06F98">
        <w:rPr>
          <w:rFonts w:ascii="GHEA Grapalat" w:hAnsi="GHEA Grapalat" w:cs="Sylfaen"/>
          <w:sz w:val="20"/>
          <w:u w:val="single"/>
          <w:lang w:val="hy-AM"/>
        </w:rPr>
        <w:tab/>
      </w:r>
      <w:r w:rsidRPr="00C06F98">
        <w:rPr>
          <w:rFonts w:ascii="GHEA Grapalat" w:hAnsi="GHEA Grapalat" w:cs="Sylfaen"/>
          <w:sz w:val="20"/>
          <w:u w:val="single"/>
          <w:lang w:val="hy-AM"/>
        </w:rPr>
        <w:tab/>
      </w:r>
      <w:r w:rsidRPr="00C06F98">
        <w:rPr>
          <w:rFonts w:ascii="GHEA Grapalat" w:hAnsi="GHEA Grapalat" w:cs="Sylfaen"/>
          <w:sz w:val="20"/>
          <w:u w:val="single"/>
          <w:lang w:val="hy-AM"/>
        </w:rPr>
        <w:tab/>
      </w:r>
      <w:r w:rsidRPr="00C06F98">
        <w:rPr>
          <w:rFonts w:ascii="GHEA Grapalat" w:hAnsi="GHEA Grapalat" w:cs="Sylfaen"/>
          <w:sz w:val="20"/>
          <w:u w:val="single"/>
          <w:lang w:val="hy-AM"/>
        </w:rPr>
        <w:tab/>
      </w:r>
      <w:r w:rsidRPr="00C06F98">
        <w:rPr>
          <w:rFonts w:ascii="GHEA Grapalat" w:hAnsi="GHEA Grapalat" w:cs="Sylfaen"/>
          <w:sz w:val="20"/>
          <w:lang w:val="hy-AM"/>
        </w:rPr>
        <w:t xml:space="preserve"> -ին կնքված N </w:t>
      </w:r>
      <w:r w:rsidRPr="00C06F98">
        <w:rPr>
          <w:rFonts w:ascii="GHEA Grapalat" w:hAnsi="GHEA Grapalat" w:cs="Sylfaen"/>
          <w:sz w:val="20"/>
          <w:u w:val="single"/>
          <w:lang w:val="hy-AM"/>
        </w:rPr>
        <w:tab/>
      </w:r>
      <w:r w:rsidRPr="00C06F98">
        <w:rPr>
          <w:rFonts w:ascii="GHEA Grapalat" w:hAnsi="GHEA Grapalat" w:cs="Sylfaen"/>
          <w:sz w:val="20"/>
          <w:u w:val="single"/>
          <w:lang w:val="hy-AM"/>
        </w:rPr>
        <w:tab/>
      </w:r>
      <w:r w:rsidRPr="00C06F98">
        <w:rPr>
          <w:rFonts w:ascii="GHEA Grapalat" w:hAnsi="GHEA Grapalat" w:cs="Sylfaen"/>
          <w:sz w:val="20"/>
          <w:u w:val="single"/>
          <w:lang w:val="hy-AM"/>
        </w:rPr>
        <w:tab/>
      </w:r>
      <w:r w:rsidRPr="00C06F98">
        <w:rPr>
          <w:rFonts w:ascii="GHEA Grapalat" w:hAnsi="GHEA Grapalat" w:cs="Sylfaen"/>
          <w:sz w:val="20"/>
          <w:u w:val="single"/>
          <w:lang w:val="hy-AM"/>
        </w:rPr>
        <w:tab/>
      </w:r>
    </w:p>
    <w:p w14:paraId="6F183B69" w14:textId="77777777" w:rsidR="00F02279" w:rsidRPr="00C06F98" w:rsidRDefault="00F02279" w:rsidP="00F02279">
      <w:pPr>
        <w:tabs>
          <w:tab w:val="left" w:pos="360"/>
          <w:tab w:val="left" w:pos="540"/>
        </w:tabs>
        <w:ind w:right="-360"/>
        <w:jc w:val="both"/>
        <w:rPr>
          <w:rFonts w:ascii="GHEA Grapalat" w:hAnsi="GHEA Grapalat" w:cs="Sylfaen"/>
          <w:sz w:val="20"/>
          <w:u w:val="single"/>
          <w:lang w:val="hy-AM"/>
        </w:rPr>
      </w:pPr>
      <w:r w:rsidRPr="00C06F98">
        <w:rPr>
          <w:rFonts w:ascii="GHEA Grapalat" w:hAnsi="GHEA Grapalat" w:cs="Sylfaen"/>
          <w:sz w:val="12"/>
          <w:szCs w:val="16"/>
          <w:lang w:val="hy-AM"/>
        </w:rPr>
        <w:t xml:space="preserve">                                                                                                պայմանագրի կնքման ամսաթիվը</w:t>
      </w:r>
      <w:r w:rsidRPr="00C06F98">
        <w:rPr>
          <w:rFonts w:ascii="GHEA Grapalat" w:hAnsi="GHEA Grapalat" w:cs="Sylfaen"/>
          <w:sz w:val="12"/>
          <w:szCs w:val="16"/>
          <w:lang w:val="hy-AM"/>
        </w:rPr>
        <w:tab/>
      </w:r>
      <w:r w:rsidRPr="00C06F98">
        <w:rPr>
          <w:rFonts w:ascii="GHEA Grapalat" w:hAnsi="GHEA Grapalat" w:cs="Sylfaen"/>
          <w:sz w:val="12"/>
          <w:szCs w:val="16"/>
          <w:lang w:val="hy-AM"/>
        </w:rPr>
        <w:tab/>
      </w:r>
      <w:r w:rsidRPr="00C06F98">
        <w:rPr>
          <w:rFonts w:ascii="GHEA Grapalat" w:hAnsi="GHEA Grapalat" w:cs="Sylfaen"/>
          <w:sz w:val="12"/>
          <w:szCs w:val="16"/>
          <w:lang w:val="hy-AM"/>
        </w:rPr>
        <w:tab/>
        <w:t xml:space="preserve">                             պայմանագրի համարը</w:t>
      </w:r>
    </w:p>
    <w:p w14:paraId="0FAC2E33" w14:textId="77777777" w:rsidR="00F02279" w:rsidRPr="00C06F98" w:rsidRDefault="00F02279" w:rsidP="00F02279">
      <w:pPr>
        <w:tabs>
          <w:tab w:val="left" w:pos="360"/>
          <w:tab w:val="left" w:pos="540"/>
        </w:tabs>
        <w:spacing w:line="360" w:lineRule="auto"/>
        <w:jc w:val="both"/>
        <w:rPr>
          <w:rFonts w:ascii="GHEA Grapalat" w:hAnsi="GHEA Grapalat" w:cs="Sylfaen"/>
          <w:lang w:val="hy-AM"/>
        </w:rPr>
      </w:pPr>
      <w:r w:rsidRPr="00C06F98">
        <w:rPr>
          <w:rFonts w:ascii="GHEA Grapalat" w:hAnsi="GHEA Grapalat" w:cs="Sylfaen"/>
          <w:sz w:val="20"/>
          <w:szCs w:val="20"/>
          <w:lang w:val="hy-AM"/>
        </w:rPr>
        <w:t>գնման պայմանագրի շրջանակներում Կապալառուն</w:t>
      </w:r>
      <w:r w:rsidRPr="00C06F98">
        <w:rPr>
          <w:rFonts w:ascii="GHEA Grapalat" w:hAnsi="GHEA Grapalat" w:cs="Sylfaen"/>
          <w:lang w:val="hy-AM"/>
        </w:rPr>
        <w:t xml:space="preserve">  </w:t>
      </w:r>
      <w:r w:rsidRPr="00C06F98">
        <w:rPr>
          <w:rFonts w:ascii="GHEA Grapalat" w:hAnsi="GHEA Grapalat" w:cs="Sylfaen"/>
          <w:sz w:val="20"/>
          <w:lang w:val="hy-AM"/>
        </w:rPr>
        <w:t xml:space="preserve">20  թ. </w:t>
      </w:r>
      <w:r w:rsidRPr="00C06F98">
        <w:rPr>
          <w:rFonts w:ascii="GHEA Grapalat" w:hAnsi="GHEA Grapalat" w:cs="Sylfaen"/>
          <w:sz w:val="20"/>
          <w:u w:val="single"/>
          <w:lang w:val="hy-AM"/>
        </w:rPr>
        <w:tab/>
      </w:r>
      <w:r w:rsidRPr="00C06F98">
        <w:rPr>
          <w:rFonts w:ascii="GHEA Grapalat" w:hAnsi="GHEA Grapalat" w:cs="Sylfaen"/>
          <w:sz w:val="20"/>
          <w:u w:val="single"/>
          <w:lang w:val="hy-AM"/>
        </w:rPr>
        <w:tab/>
      </w:r>
      <w:r w:rsidRPr="00C06F98">
        <w:rPr>
          <w:rFonts w:ascii="GHEA Grapalat" w:hAnsi="GHEA Grapalat" w:cs="Sylfaen"/>
          <w:sz w:val="20"/>
          <w:lang w:val="hy-AM"/>
        </w:rPr>
        <w:t xml:space="preserve">-ին </w:t>
      </w:r>
      <w:r w:rsidRPr="00C06F98">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C06F98" w:rsidRDefault="00F02279" w:rsidP="00F02279">
      <w:pPr>
        <w:tabs>
          <w:tab w:val="left" w:pos="360"/>
          <w:tab w:val="left" w:pos="540"/>
        </w:tabs>
        <w:ind w:left="-540" w:firstLine="180"/>
        <w:jc w:val="both"/>
        <w:rPr>
          <w:rFonts w:ascii="GHEA Grapalat" w:hAnsi="GHEA Grapalat" w:cs="Sylfaen"/>
          <w:lang w:val="hy-AM"/>
        </w:rPr>
      </w:pPr>
      <w:r w:rsidRPr="00C06F98">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C06F98"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C06F98" w:rsidRDefault="00F02279" w:rsidP="00545BDE">
            <w:pPr>
              <w:jc w:val="center"/>
              <w:rPr>
                <w:rFonts w:ascii="GHEA Grapalat" w:hAnsi="GHEA Grapalat" w:cs="Sylfaen"/>
                <w:bCs/>
                <w:sz w:val="18"/>
                <w:szCs w:val="18"/>
                <w:lang w:val="hy-AM" w:eastAsia="ru-RU"/>
              </w:rPr>
            </w:pPr>
            <w:r w:rsidRPr="00C06F98">
              <w:rPr>
                <w:rFonts w:ascii="GHEA Grapalat" w:hAnsi="GHEA Grapalat" w:cs="Sylfaen"/>
                <w:sz w:val="18"/>
                <w:szCs w:val="18"/>
                <w:lang w:val="hy-AM"/>
              </w:rPr>
              <w:t>Աշխատանքի</w:t>
            </w:r>
          </w:p>
        </w:tc>
      </w:tr>
      <w:tr w:rsidR="00F02279" w:rsidRPr="00C06F98"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C06F98" w:rsidRDefault="00F02279" w:rsidP="00545BDE">
            <w:pPr>
              <w:jc w:val="center"/>
              <w:rPr>
                <w:rFonts w:ascii="GHEA Grapalat" w:hAnsi="GHEA Grapalat"/>
                <w:sz w:val="18"/>
                <w:szCs w:val="18"/>
                <w:lang w:val="hy-AM"/>
              </w:rPr>
            </w:pPr>
            <w:r w:rsidRPr="00C06F98">
              <w:rPr>
                <w:rFonts w:ascii="GHEA Grapalat" w:hAnsi="GHEA Grapalat" w:cs="Sylfaen"/>
                <w:sz w:val="18"/>
                <w:szCs w:val="18"/>
                <w:lang w:val="hy-AM"/>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C06F98" w:rsidRDefault="00F02279" w:rsidP="00545BDE">
            <w:pPr>
              <w:jc w:val="center"/>
              <w:rPr>
                <w:rFonts w:ascii="GHEA Grapalat" w:hAnsi="GHEA Grapalat"/>
                <w:sz w:val="18"/>
                <w:szCs w:val="18"/>
                <w:lang w:val="hy-AM"/>
              </w:rPr>
            </w:pPr>
            <w:r w:rsidRPr="00C06F98">
              <w:rPr>
                <w:rFonts w:ascii="GHEA Grapalat" w:hAnsi="GHEA Grapalat" w:cs="Sylfaen"/>
                <w:sz w:val="18"/>
                <w:szCs w:val="18"/>
                <w:lang w:val="hy-AM"/>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C06F98" w:rsidRDefault="00F02279" w:rsidP="00545BDE">
            <w:pPr>
              <w:jc w:val="center"/>
              <w:rPr>
                <w:rFonts w:ascii="GHEA Grapalat" w:hAnsi="GHEA Grapalat"/>
                <w:sz w:val="18"/>
                <w:szCs w:val="18"/>
                <w:lang w:val="hy-AM"/>
              </w:rPr>
            </w:pPr>
            <w:r w:rsidRPr="00C06F98">
              <w:rPr>
                <w:rFonts w:ascii="GHEA Grapalat" w:hAnsi="GHEA Grapalat" w:cs="Sylfaen"/>
                <w:sz w:val="18"/>
                <w:szCs w:val="18"/>
                <w:lang w:val="hy-AM"/>
              </w:rPr>
              <w:t>քանակը</w:t>
            </w:r>
            <w:r w:rsidRPr="00C06F98">
              <w:rPr>
                <w:rFonts w:ascii="GHEA Grapalat" w:hAnsi="GHEA Grapalat"/>
                <w:sz w:val="18"/>
                <w:szCs w:val="18"/>
                <w:lang w:val="hy-AM"/>
              </w:rPr>
              <w:t xml:space="preserve"> (</w:t>
            </w:r>
            <w:r w:rsidRPr="00C06F98">
              <w:rPr>
                <w:rFonts w:ascii="GHEA Grapalat" w:hAnsi="GHEA Grapalat" w:cs="Sylfaen"/>
                <w:sz w:val="18"/>
                <w:szCs w:val="18"/>
                <w:lang w:val="hy-AM"/>
              </w:rPr>
              <w:t>փաստացի</w:t>
            </w:r>
            <w:r w:rsidRPr="00C06F98">
              <w:rPr>
                <w:rFonts w:ascii="GHEA Grapalat" w:hAnsi="GHEA Grapalat"/>
                <w:sz w:val="18"/>
                <w:szCs w:val="18"/>
                <w:lang w:val="hy-AM"/>
              </w:rPr>
              <w:t>)</w:t>
            </w:r>
          </w:p>
        </w:tc>
      </w:tr>
      <w:tr w:rsidR="00F02279" w:rsidRPr="00C06F98"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C06F98" w:rsidRDefault="00F02279" w:rsidP="00545BDE">
            <w:pPr>
              <w:rPr>
                <w:rFonts w:ascii="GHEA Grapalat" w:hAnsi="GHEA Grapalat" w:cs="Sylfaen"/>
                <w:sz w:val="18"/>
                <w:szCs w:val="18"/>
                <w:lang w:val="hy-AM"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C06F98" w:rsidRDefault="00F02279" w:rsidP="00545BDE">
            <w:pPr>
              <w:rPr>
                <w:rFonts w:ascii="GHEA Grapalat" w:hAnsi="GHEA Grapalat" w:cs="Sylfaen"/>
                <w:sz w:val="18"/>
                <w:szCs w:val="18"/>
                <w:lang w:val="hy-AM"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C06F98" w:rsidRDefault="00F02279" w:rsidP="00545BDE">
            <w:pPr>
              <w:rPr>
                <w:rFonts w:ascii="GHEA Grapalat" w:hAnsi="GHEA Grapalat" w:cs="Sylfaen"/>
                <w:sz w:val="18"/>
                <w:szCs w:val="18"/>
                <w:lang w:val="hy-AM" w:eastAsia="ru-RU"/>
              </w:rPr>
            </w:pPr>
          </w:p>
        </w:tc>
      </w:tr>
      <w:tr w:rsidR="00F02279" w:rsidRPr="00C06F98"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C06F98" w:rsidRDefault="00F02279" w:rsidP="00545BDE">
            <w:pPr>
              <w:rPr>
                <w:rFonts w:ascii="GHEA Grapalat" w:hAnsi="GHEA Grapalat" w:cs="Sylfaen"/>
                <w:sz w:val="18"/>
                <w:szCs w:val="18"/>
                <w:lang w:val="hy-AM"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C06F98" w:rsidRDefault="00F02279" w:rsidP="00545BDE">
            <w:pPr>
              <w:rPr>
                <w:rFonts w:ascii="GHEA Grapalat" w:hAnsi="GHEA Grapalat" w:cs="Sylfaen"/>
                <w:sz w:val="18"/>
                <w:szCs w:val="18"/>
                <w:lang w:val="hy-AM"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C06F98" w:rsidRDefault="00F02279" w:rsidP="00545BDE">
            <w:pPr>
              <w:rPr>
                <w:rFonts w:ascii="GHEA Grapalat" w:hAnsi="GHEA Grapalat" w:cs="Sylfaen"/>
                <w:sz w:val="18"/>
                <w:szCs w:val="18"/>
                <w:lang w:val="hy-AM" w:eastAsia="ru-RU"/>
              </w:rPr>
            </w:pPr>
          </w:p>
        </w:tc>
      </w:tr>
    </w:tbl>
    <w:p w14:paraId="47CC61EE" w14:textId="77777777" w:rsidR="00F02279" w:rsidRPr="00C06F98" w:rsidRDefault="00F02279" w:rsidP="00F02279">
      <w:pPr>
        <w:tabs>
          <w:tab w:val="left" w:pos="360"/>
          <w:tab w:val="left" w:pos="540"/>
        </w:tabs>
        <w:jc w:val="both"/>
        <w:rPr>
          <w:rFonts w:ascii="GHEA Grapalat" w:hAnsi="GHEA Grapalat" w:cs="Sylfaen"/>
          <w:lang w:val="hy-AM" w:eastAsia="ru-RU"/>
        </w:rPr>
      </w:pPr>
    </w:p>
    <w:p w14:paraId="06D5B4CA" w14:textId="77777777" w:rsidR="00F02279" w:rsidRPr="00C06F98" w:rsidRDefault="00F02279" w:rsidP="00F02279">
      <w:pPr>
        <w:tabs>
          <w:tab w:val="left" w:pos="360"/>
          <w:tab w:val="left" w:pos="540"/>
        </w:tabs>
        <w:jc w:val="both"/>
        <w:rPr>
          <w:rFonts w:ascii="GHEA Grapalat" w:hAnsi="GHEA Grapalat" w:cs="Sylfaen"/>
          <w:lang w:val="hy-AM"/>
        </w:rPr>
      </w:pPr>
    </w:p>
    <w:p w14:paraId="4F856E3E" w14:textId="77777777" w:rsidR="00F02279" w:rsidRPr="00C06F98" w:rsidRDefault="00F02279" w:rsidP="00F02279">
      <w:pPr>
        <w:tabs>
          <w:tab w:val="left" w:pos="360"/>
          <w:tab w:val="left" w:pos="540"/>
        </w:tabs>
        <w:jc w:val="both"/>
        <w:rPr>
          <w:rFonts w:ascii="GHEA Grapalat" w:hAnsi="GHEA Grapalat" w:cs="Sylfaen"/>
          <w:lang w:val="hy-AM"/>
        </w:rPr>
      </w:pPr>
    </w:p>
    <w:p w14:paraId="4CE31797" w14:textId="77777777" w:rsidR="00F02279" w:rsidRPr="00C06F98" w:rsidRDefault="00F02279" w:rsidP="00F02279">
      <w:pPr>
        <w:tabs>
          <w:tab w:val="left" w:pos="360"/>
          <w:tab w:val="left" w:pos="540"/>
        </w:tabs>
        <w:jc w:val="both"/>
        <w:rPr>
          <w:rFonts w:ascii="GHEA Grapalat" w:hAnsi="GHEA Grapalat" w:cs="Sylfaen"/>
          <w:sz w:val="20"/>
          <w:szCs w:val="20"/>
          <w:lang w:val="hy-AM"/>
        </w:rPr>
      </w:pPr>
      <w:r w:rsidRPr="00C06F98">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C06F98" w:rsidRDefault="00F02279" w:rsidP="00F02279">
      <w:pPr>
        <w:tabs>
          <w:tab w:val="left" w:pos="360"/>
          <w:tab w:val="left" w:pos="540"/>
        </w:tabs>
        <w:rPr>
          <w:rFonts w:ascii="GHEA Grapalat" w:hAnsi="GHEA Grapalat" w:cs="Sylfaen"/>
          <w:sz w:val="22"/>
          <w:szCs w:val="22"/>
          <w:lang w:val="hy-AM"/>
        </w:rPr>
      </w:pPr>
    </w:p>
    <w:p w14:paraId="6AD09AF0" w14:textId="77777777" w:rsidR="00F02279" w:rsidRPr="00C06F98" w:rsidRDefault="00F02279" w:rsidP="00F02279">
      <w:pPr>
        <w:jc w:val="center"/>
        <w:rPr>
          <w:rFonts w:ascii="GHEA Grapalat" w:hAnsi="GHEA Grapalat" w:cs="Sylfaen"/>
          <w:sz w:val="22"/>
          <w:szCs w:val="22"/>
          <w:lang w:val="hy-AM"/>
        </w:rPr>
      </w:pPr>
    </w:p>
    <w:p w14:paraId="5FD4CFEA" w14:textId="77777777" w:rsidR="00F02279" w:rsidRPr="00C06F98" w:rsidRDefault="00F02279" w:rsidP="00F02279">
      <w:pPr>
        <w:jc w:val="center"/>
        <w:rPr>
          <w:rFonts w:ascii="GHEA Grapalat" w:hAnsi="GHEA Grapalat" w:cs="Sylfaen"/>
          <w:sz w:val="14"/>
          <w:szCs w:val="14"/>
          <w:lang w:val="hy-AM"/>
        </w:rPr>
      </w:pPr>
    </w:p>
    <w:p w14:paraId="02391F0D" w14:textId="77777777" w:rsidR="00F02279" w:rsidRPr="00C06F98" w:rsidRDefault="00F02279" w:rsidP="00F02279">
      <w:pPr>
        <w:jc w:val="center"/>
        <w:rPr>
          <w:rFonts w:ascii="GHEA Grapalat" w:hAnsi="GHEA Grapalat" w:cs="Sylfaen"/>
          <w:sz w:val="22"/>
          <w:szCs w:val="22"/>
          <w:lang w:val="hy-AM"/>
        </w:rPr>
      </w:pPr>
    </w:p>
    <w:p w14:paraId="6468DD6F" w14:textId="77777777" w:rsidR="00F02279" w:rsidRPr="00C06F98" w:rsidRDefault="00F02279" w:rsidP="00F02279">
      <w:pPr>
        <w:jc w:val="center"/>
        <w:rPr>
          <w:rFonts w:ascii="GHEA Grapalat" w:hAnsi="GHEA Grapalat" w:cs="Sylfaen"/>
          <w:sz w:val="22"/>
          <w:szCs w:val="22"/>
          <w:lang w:val="hy-AM"/>
        </w:rPr>
      </w:pPr>
      <w:r w:rsidRPr="00C06F98">
        <w:rPr>
          <w:rFonts w:ascii="GHEA Grapalat" w:hAnsi="GHEA Grapalat" w:cs="Sylfaen"/>
          <w:sz w:val="22"/>
          <w:szCs w:val="22"/>
          <w:lang w:val="hy-AM"/>
        </w:rPr>
        <w:t>ԿՈՂՄԵՐԸ</w:t>
      </w:r>
    </w:p>
    <w:p w14:paraId="2603CF82" w14:textId="77777777" w:rsidR="00F02279" w:rsidRPr="00C06F98" w:rsidRDefault="00F02279" w:rsidP="00F02279">
      <w:pPr>
        <w:jc w:val="center"/>
        <w:rPr>
          <w:rFonts w:ascii="GHEA Grapalat" w:hAnsi="GHEA Grapalat" w:cs="Sylfaen"/>
          <w:sz w:val="22"/>
          <w:szCs w:val="22"/>
          <w:lang w:val="hy-AM"/>
        </w:rPr>
      </w:pPr>
    </w:p>
    <w:p w14:paraId="7B3C7315" w14:textId="77777777" w:rsidR="00F02279" w:rsidRPr="00C06F98" w:rsidRDefault="00F02279" w:rsidP="00F02279">
      <w:pPr>
        <w:tabs>
          <w:tab w:val="left" w:pos="360"/>
          <w:tab w:val="left" w:pos="540"/>
        </w:tabs>
        <w:rPr>
          <w:rFonts w:ascii="GHEA Grapalat" w:hAnsi="GHEA Grapalat" w:cs="Sylfaen"/>
          <w:sz w:val="22"/>
          <w:szCs w:val="22"/>
          <w:lang w:val="hy-AM"/>
        </w:rPr>
      </w:pPr>
    </w:p>
    <w:p w14:paraId="5917EA0F" w14:textId="77777777" w:rsidR="00F02279" w:rsidRPr="00C06F98"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C06F98" w14:paraId="56BF800A" w14:textId="77777777" w:rsidTr="00545BDE">
        <w:tc>
          <w:tcPr>
            <w:tcW w:w="4785" w:type="dxa"/>
          </w:tcPr>
          <w:p w14:paraId="057B1DFD" w14:textId="77777777" w:rsidR="00F02279" w:rsidRPr="00C06F98" w:rsidRDefault="00F02279" w:rsidP="00545BDE">
            <w:pPr>
              <w:tabs>
                <w:tab w:val="left" w:pos="360"/>
                <w:tab w:val="left" w:pos="540"/>
              </w:tabs>
              <w:jc w:val="center"/>
              <w:rPr>
                <w:rFonts w:ascii="GHEA Grapalat" w:hAnsi="GHEA Grapalat" w:cs="Sylfaen"/>
                <w:b/>
                <w:bCs/>
                <w:sz w:val="22"/>
                <w:szCs w:val="22"/>
                <w:lang w:val="hy-AM" w:eastAsia="ru-RU"/>
              </w:rPr>
            </w:pPr>
            <w:r w:rsidRPr="00C06F98">
              <w:rPr>
                <w:rFonts w:ascii="GHEA Grapalat" w:hAnsi="GHEA Grapalat" w:cs="Sylfaen"/>
                <w:b/>
                <w:bCs/>
                <w:sz w:val="22"/>
                <w:szCs w:val="22"/>
                <w:lang w:val="hy-AM"/>
              </w:rPr>
              <w:t>Հանձնեց</w:t>
            </w:r>
          </w:p>
        </w:tc>
        <w:tc>
          <w:tcPr>
            <w:tcW w:w="5223" w:type="dxa"/>
          </w:tcPr>
          <w:p w14:paraId="5F3A32E6" w14:textId="77777777" w:rsidR="00F02279" w:rsidRPr="00C06F98" w:rsidRDefault="00F02279" w:rsidP="00545BDE">
            <w:pPr>
              <w:tabs>
                <w:tab w:val="left" w:pos="360"/>
                <w:tab w:val="left" w:pos="540"/>
              </w:tabs>
              <w:jc w:val="center"/>
              <w:rPr>
                <w:rFonts w:ascii="GHEA Grapalat" w:hAnsi="GHEA Grapalat" w:cs="Sylfaen"/>
                <w:b/>
                <w:bCs/>
                <w:sz w:val="22"/>
                <w:szCs w:val="22"/>
                <w:lang w:val="hy-AM" w:eastAsia="ru-RU"/>
              </w:rPr>
            </w:pPr>
            <w:r w:rsidRPr="00C06F98">
              <w:rPr>
                <w:rFonts w:ascii="GHEA Grapalat" w:hAnsi="GHEA Grapalat" w:cs="Sylfaen"/>
                <w:b/>
                <w:bCs/>
                <w:sz w:val="22"/>
                <w:szCs w:val="22"/>
                <w:lang w:val="hy-AM"/>
              </w:rPr>
              <w:t xml:space="preserve">        Ընդունեց</w:t>
            </w:r>
          </w:p>
        </w:tc>
      </w:tr>
    </w:tbl>
    <w:p w14:paraId="0B9FDB59" w14:textId="77777777" w:rsidR="00F02279" w:rsidRPr="00C06F98" w:rsidRDefault="00F02279" w:rsidP="00F02279">
      <w:pPr>
        <w:tabs>
          <w:tab w:val="left" w:pos="360"/>
          <w:tab w:val="left" w:pos="540"/>
        </w:tabs>
        <w:rPr>
          <w:rFonts w:ascii="GHEA Grapalat" w:hAnsi="GHEA Grapalat" w:cs="Sylfaen"/>
          <w:sz w:val="20"/>
          <w:szCs w:val="20"/>
          <w:lang w:val="hy-AM" w:eastAsia="ru-RU"/>
        </w:rPr>
      </w:pPr>
      <w:r w:rsidRPr="00C06F98">
        <w:rPr>
          <w:rFonts w:ascii="GHEA Grapalat" w:hAnsi="GHEA Grapalat" w:cs="Sylfaen"/>
          <w:sz w:val="20"/>
          <w:szCs w:val="20"/>
          <w:lang w:val="hy-AM" w:eastAsia="ru-RU"/>
        </w:rPr>
        <w:t xml:space="preserve">                                                                                                  հայտը նախագծած ներկայացուցիչ`</w:t>
      </w:r>
    </w:p>
    <w:p w14:paraId="0EAEA566" w14:textId="77777777" w:rsidR="00F02279" w:rsidRPr="00C06F98"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C06F98" w14:paraId="1C0558ED" w14:textId="77777777" w:rsidTr="00545BDE">
        <w:trPr>
          <w:tblCellSpacing w:w="7" w:type="dxa"/>
          <w:jc w:val="center"/>
        </w:trPr>
        <w:tc>
          <w:tcPr>
            <w:tcW w:w="0" w:type="auto"/>
            <w:vAlign w:val="center"/>
          </w:tcPr>
          <w:p w14:paraId="5D0BF925" w14:textId="77777777" w:rsidR="00F02279" w:rsidRPr="00C06F98" w:rsidRDefault="00F02279" w:rsidP="00545BDE">
            <w:pPr>
              <w:jc w:val="center"/>
              <w:rPr>
                <w:rFonts w:ascii="GHEA Grapalat" w:hAnsi="GHEA Grapalat" w:cs="GHEA Grapalat"/>
                <w:sz w:val="21"/>
                <w:szCs w:val="21"/>
                <w:lang w:val="hy-AM" w:eastAsia="ru-RU"/>
              </w:rPr>
            </w:pPr>
            <w:r w:rsidRPr="00C06F98">
              <w:rPr>
                <w:rFonts w:ascii="GHEA Grapalat" w:hAnsi="GHEA Grapalat" w:cs="GHEA Grapalat"/>
                <w:sz w:val="21"/>
                <w:szCs w:val="21"/>
                <w:lang w:val="hy-AM"/>
              </w:rPr>
              <w:t xml:space="preserve">___________________________ </w:t>
            </w:r>
          </w:p>
          <w:p w14:paraId="2F61D809" w14:textId="77777777" w:rsidR="00F02279" w:rsidRPr="00C06F98" w:rsidRDefault="00F02279" w:rsidP="00545BDE">
            <w:pPr>
              <w:jc w:val="center"/>
              <w:rPr>
                <w:rFonts w:ascii="GHEA Grapalat" w:hAnsi="GHEA Grapalat" w:cs="GHEA Grapalat"/>
                <w:sz w:val="21"/>
                <w:szCs w:val="21"/>
                <w:lang w:val="hy-AM" w:eastAsia="ru-RU"/>
              </w:rPr>
            </w:pPr>
            <w:r w:rsidRPr="00C06F98">
              <w:rPr>
                <w:rFonts w:ascii="GHEA Grapalat" w:hAnsi="GHEA Grapalat" w:cs="GHEA Grapalat"/>
                <w:sz w:val="15"/>
                <w:szCs w:val="15"/>
                <w:lang w:val="hy-AM"/>
              </w:rPr>
              <w:t>ազգանուն, անուն</w:t>
            </w:r>
          </w:p>
        </w:tc>
        <w:tc>
          <w:tcPr>
            <w:tcW w:w="0" w:type="auto"/>
            <w:vAlign w:val="center"/>
          </w:tcPr>
          <w:p w14:paraId="57A991B5" w14:textId="77777777" w:rsidR="00F02279" w:rsidRPr="00C06F98" w:rsidRDefault="00F02279" w:rsidP="00545BDE">
            <w:pPr>
              <w:jc w:val="center"/>
              <w:rPr>
                <w:rFonts w:ascii="GHEA Grapalat" w:hAnsi="GHEA Grapalat" w:cs="GHEA Grapalat"/>
                <w:sz w:val="21"/>
                <w:szCs w:val="21"/>
                <w:lang w:val="hy-AM" w:eastAsia="ru-RU"/>
              </w:rPr>
            </w:pPr>
            <w:r w:rsidRPr="00C06F98">
              <w:rPr>
                <w:rFonts w:ascii="GHEA Grapalat" w:hAnsi="GHEA Grapalat" w:cs="GHEA Grapalat"/>
                <w:sz w:val="21"/>
                <w:szCs w:val="21"/>
                <w:lang w:val="hy-AM"/>
              </w:rPr>
              <w:t>___________________________</w:t>
            </w:r>
          </w:p>
          <w:p w14:paraId="1F47AEB0" w14:textId="77777777" w:rsidR="00F02279" w:rsidRPr="00C06F98" w:rsidRDefault="00F02279" w:rsidP="00545BDE">
            <w:pPr>
              <w:jc w:val="center"/>
              <w:rPr>
                <w:rFonts w:ascii="GHEA Grapalat" w:hAnsi="GHEA Grapalat" w:cs="GHEA Grapalat"/>
                <w:sz w:val="21"/>
                <w:szCs w:val="21"/>
                <w:lang w:val="hy-AM" w:eastAsia="ru-RU"/>
              </w:rPr>
            </w:pPr>
            <w:r w:rsidRPr="00C06F98">
              <w:rPr>
                <w:rFonts w:ascii="GHEA Grapalat" w:hAnsi="GHEA Grapalat" w:cs="GHEA Grapalat"/>
                <w:sz w:val="15"/>
                <w:szCs w:val="15"/>
                <w:lang w:val="hy-AM"/>
              </w:rPr>
              <w:t>ազգանուն, անուն</w:t>
            </w:r>
          </w:p>
        </w:tc>
      </w:tr>
      <w:tr w:rsidR="00F02279" w:rsidRPr="00C06F98" w14:paraId="0AE6DDC6" w14:textId="77777777" w:rsidTr="00545BDE">
        <w:trPr>
          <w:tblCellSpacing w:w="7" w:type="dxa"/>
          <w:jc w:val="center"/>
        </w:trPr>
        <w:tc>
          <w:tcPr>
            <w:tcW w:w="0" w:type="auto"/>
            <w:vAlign w:val="center"/>
          </w:tcPr>
          <w:p w14:paraId="14313E6A" w14:textId="77777777" w:rsidR="00F02279" w:rsidRPr="00C06F98" w:rsidRDefault="00F02279" w:rsidP="00545BDE">
            <w:pPr>
              <w:jc w:val="center"/>
              <w:rPr>
                <w:rFonts w:ascii="GHEA Grapalat" w:hAnsi="GHEA Grapalat" w:cs="GHEA Grapalat"/>
                <w:sz w:val="21"/>
                <w:szCs w:val="21"/>
                <w:lang w:val="hy-AM" w:eastAsia="ru-RU"/>
              </w:rPr>
            </w:pPr>
            <w:r w:rsidRPr="00C06F98">
              <w:rPr>
                <w:rFonts w:ascii="GHEA Grapalat" w:hAnsi="GHEA Grapalat" w:cs="GHEA Grapalat"/>
                <w:sz w:val="21"/>
                <w:szCs w:val="21"/>
                <w:lang w:val="hy-AM"/>
              </w:rPr>
              <w:t xml:space="preserve">___________________________ </w:t>
            </w:r>
          </w:p>
          <w:p w14:paraId="40341278" w14:textId="77777777" w:rsidR="00F02279" w:rsidRPr="00C06F98" w:rsidRDefault="00F02279" w:rsidP="00545BDE">
            <w:pPr>
              <w:jc w:val="center"/>
              <w:rPr>
                <w:rFonts w:ascii="GHEA Grapalat" w:hAnsi="GHEA Grapalat" w:cs="GHEA Grapalat"/>
                <w:sz w:val="21"/>
                <w:szCs w:val="21"/>
                <w:lang w:val="hy-AM" w:eastAsia="ru-RU"/>
              </w:rPr>
            </w:pPr>
            <w:r w:rsidRPr="00C06F98">
              <w:rPr>
                <w:rFonts w:ascii="GHEA Grapalat" w:hAnsi="GHEA Grapalat" w:cs="GHEA Grapalat"/>
                <w:sz w:val="15"/>
                <w:szCs w:val="15"/>
                <w:lang w:val="hy-AM"/>
              </w:rPr>
              <w:t>ստորագրություն</w:t>
            </w:r>
          </w:p>
        </w:tc>
        <w:tc>
          <w:tcPr>
            <w:tcW w:w="0" w:type="auto"/>
            <w:vAlign w:val="center"/>
          </w:tcPr>
          <w:p w14:paraId="28B554A5" w14:textId="77777777" w:rsidR="00F02279" w:rsidRPr="00C06F98" w:rsidRDefault="00F02279" w:rsidP="00545BDE">
            <w:pPr>
              <w:jc w:val="center"/>
              <w:rPr>
                <w:rFonts w:ascii="GHEA Grapalat" w:hAnsi="GHEA Grapalat" w:cs="GHEA Grapalat"/>
                <w:sz w:val="21"/>
                <w:szCs w:val="21"/>
                <w:lang w:val="hy-AM" w:eastAsia="ru-RU"/>
              </w:rPr>
            </w:pPr>
            <w:r w:rsidRPr="00C06F98">
              <w:rPr>
                <w:rFonts w:ascii="GHEA Grapalat" w:hAnsi="GHEA Grapalat" w:cs="GHEA Grapalat"/>
                <w:sz w:val="21"/>
                <w:szCs w:val="21"/>
                <w:lang w:val="hy-AM"/>
              </w:rPr>
              <w:t>___________________________</w:t>
            </w:r>
          </w:p>
          <w:p w14:paraId="4F7D099E" w14:textId="77777777" w:rsidR="00F02279" w:rsidRPr="00C06F98" w:rsidRDefault="00F02279" w:rsidP="00545BDE">
            <w:pPr>
              <w:jc w:val="center"/>
              <w:rPr>
                <w:rFonts w:ascii="GHEA Grapalat" w:hAnsi="GHEA Grapalat" w:cs="GHEA Grapalat"/>
                <w:sz w:val="21"/>
                <w:szCs w:val="21"/>
                <w:lang w:val="hy-AM" w:eastAsia="ru-RU"/>
              </w:rPr>
            </w:pPr>
            <w:r w:rsidRPr="00C06F98">
              <w:rPr>
                <w:rFonts w:ascii="GHEA Grapalat" w:hAnsi="GHEA Grapalat" w:cs="GHEA Grapalat"/>
                <w:sz w:val="15"/>
                <w:szCs w:val="15"/>
                <w:lang w:val="hy-AM"/>
              </w:rPr>
              <w:t>ստորագրություն</w:t>
            </w:r>
          </w:p>
        </w:tc>
      </w:tr>
    </w:tbl>
    <w:p w14:paraId="55D6B392" w14:textId="269E4289" w:rsidR="00F02279" w:rsidRPr="00C06F98" w:rsidRDefault="00F02279" w:rsidP="00785E88">
      <w:pPr>
        <w:tabs>
          <w:tab w:val="left" w:pos="360"/>
          <w:tab w:val="left" w:pos="540"/>
        </w:tabs>
        <w:jc w:val="center"/>
        <w:rPr>
          <w:rFonts w:ascii="Sylfaen" w:hAnsi="Sylfaen" w:cs="Sylfaen"/>
          <w:b/>
          <w:bCs/>
          <w:lang w:val="hy-AM"/>
        </w:rPr>
      </w:pPr>
    </w:p>
    <w:p w14:paraId="206B5A1D" w14:textId="516CC3EE" w:rsidR="003C3D57" w:rsidRPr="00C06F98" w:rsidRDefault="003C3D57" w:rsidP="00785E88">
      <w:pPr>
        <w:tabs>
          <w:tab w:val="left" w:pos="360"/>
          <w:tab w:val="left" w:pos="540"/>
        </w:tabs>
        <w:jc w:val="center"/>
        <w:rPr>
          <w:rFonts w:ascii="Sylfaen" w:hAnsi="Sylfaen" w:cs="Sylfaen"/>
          <w:b/>
          <w:bCs/>
          <w:lang w:val="hy-AM"/>
        </w:rPr>
      </w:pPr>
    </w:p>
    <w:p w14:paraId="54A5608B" w14:textId="6775A197" w:rsidR="003C3D57" w:rsidRPr="00C06F98" w:rsidRDefault="003C3D57" w:rsidP="00785E88">
      <w:pPr>
        <w:tabs>
          <w:tab w:val="left" w:pos="360"/>
          <w:tab w:val="left" w:pos="540"/>
        </w:tabs>
        <w:jc w:val="center"/>
        <w:rPr>
          <w:rFonts w:ascii="Sylfaen" w:hAnsi="Sylfaen" w:cs="Sylfaen"/>
          <w:b/>
          <w:bCs/>
          <w:lang w:val="hy-AM"/>
        </w:rPr>
      </w:pPr>
    </w:p>
    <w:p w14:paraId="26C509AE" w14:textId="70111A4C" w:rsidR="003C3D57" w:rsidRPr="00C06F98" w:rsidRDefault="003C3D57" w:rsidP="00785E88">
      <w:pPr>
        <w:tabs>
          <w:tab w:val="left" w:pos="360"/>
          <w:tab w:val="left" w:pos="540"/>
        </w:tabs>
        <w:jc w:val="center"/>
        <w:rPr>
          <w:rFonts w:ascii="Sylfaen" w:hAnsi="Sylfaen" w:cs="Sylfaen"/>
          <w:b/>
          <w:bCs/>
          <w:lang w:val="hy-AM"/>
        </w:rPr>
      </w:pPr>
    </w:p>
    <w:p w14:paraId="5B2AB764" w14:textId="10CA52D2" w:rsidR="003C3D57" w:rsidRPr="00C06F98" w:rsidRDefault="003C3D57" w:rsidP="00785E88">
      <w:pPr>
        <w:tabs>
          <w:tab w:val="left" w:pos="360"/>
          <w:tab w:val="left" w:pos="540"/>
        </w:tabs>
        <w:jc w:val="center"/>
        <w:rPr>
          <w:rFonts w:ascii="Sylfaen" w:hAnsi="Sylfaen" w:cs="Sylfaen"/>
          <w:b/>
          <w:bCs/>
          <w:lang w:val="hy-AM"/>
        </w:rPr>
      </w:pPr>
    </w:p>
    <w:p w14:paraId="3CD7ED73" w14:textId="42BD203B" w:rsidR="003C3D57" w:rsidRPr="00C06F98" w:rsidRDefault="003C3D57" w:rsidP="00785E88">
      <w:pPr>
        <w:tabs>
          <w:tab w:val="left" w:pos="360"/>
          <w:tab w:val="left" w:pos="540"/>
        </w:tabs>
        <w:jc w:val="center"/>
        <w:rPr>
          <w:rFonts w:ascii="Sylfaen" w:hAnsi="Sylfaen" w:cs="Sylfaen"/>
          <w:b/>
          <w:bCs/>
          <w:lang w:val="hy-AM"/>
        </w:rPr>
      </w:pPr>
    </w:p>
    <w:p w14:paraId="6C8A4DE6" w14:textId="10DB61ED" w:rsidR="003C3D57" w:rsidRPr="00C06F98" w:rsidRDefault="003C3D57" w:rsidP="00785E88">
      <w:pPr>
        <w:tabs>
          <w:tab w:val="left" w:pos="360"/>
          <w:tab w:val="left" w:pos="540"/>
        </w:tabs>
        <w:jc w:val="center"/>
        <w:rPr>
          <w:rFonts w:ascii="Sylfaen" w:hAnsi="Sylfaen" w:cs="Sylfaen"/>
          <w:b/>
          <w:bCs/>
          <w:lang w:val="hy-AM"/>
        </w:rPr>
      </w:pPr>
    </w:p>
    <w:p w14:paraId="4B486DD4" w14:textId="34AA48B7" w:rsidR="003C3D57" w:rsidRPr="00C06F98" w:rsidRDefault="003C3D57" w:rsidP="00785E88">
      <w:pPr>
        <w:tabs>
          <w:tab w:val="left" w:pos="360"/>
          <w:tab w:val="left" w:pos="540"/>
        </w:tabs>
        <w:jc w:val="center"/>
        <w:rPr>
          <w:rFonts w:ascii="Sylfaen" w:hAnsi="Sylfaen" w:cs="Sylfaen"/>
          <w:b/>
          <w:bCs/>
          <w:lang w:val="hy-AM"/>
        </w:rPr>
      </w:pPr>
    </w:p>
    <w:p w14:paraId="03B46123" w14:textId="39FF2839" w:rsidR="003C3D57" w:rsidRPr="00C06F98" w:rsidRDefault="003C3D57" w:rsidP="00785E88">
      <w:pPr>
        <w:tabs>
          <w:tab w:val="left" w:pos="360"/>
          <w:tab w:val="left" w:pos="540"/>
        </w:tabs>
        <w:jc w:val="center"/>
        <w:rPr>
          <w:rFonts w:ascii="Sylfaen" w:hAnsi="Sylfaen" w:cs="Sylfaen"/>
          <w:b/>
          <w:bCs/>
          <w:lang w:val="hy-AM"/>
        </w:rPr>
      </w:pPr>
    </w:p>
    <w:p w14:paraId="0CB6E881" w14:textId="60024F83" w:rsidR="003C3D57" w:rsidRPr="00C06F98" w:rsidRDefault="003C3D57" w:rsidP="00785E88">
      <w:pPr>
        <w:tabs>
          <w:tab w:val="left" w:pos="360"/>
          <w:tab w:val="left" w:pos="540"/>
        </w:tabs>
        <w:jc w:val="center"/>
        <w:rPr>
          <w:rFonts w:ascii="Sylfaen" w:hAnsi="Sylfaen" w:cs="Sylfaen"/>
          <w:b/>
          <w:bCs/>
          <w:lang w:val="hy-AM"/>
        </w:rPr>
      </w:pPr>
    </w:p>
    <w:p w14:paraId="53B14CB3" w14:textId="53D84F62" w:rsidR="003C3D57" w:rsidRPr="00C06F98" w:rsidRDefault="003C3D57" w:rsidP="00785E88">
      <w:pPr>
        <w:tabs>
          <w:tab w:val="left" w:pos="360"/>
          <w:tab w:val="left" w:pos="540"/>
        </w:tabs>
        <w:jc w:val="center"/>
        <w:rPr>
          <w:rFonts w:ascii="Sylfaen" w:hAnsi="Sylfaen" w:cs="Sylfaen"/>
          <w:b/>
          <w:bCs/>
          <w:lang w:val="hy-AM"/>
        </w:rPr>
      </w:pPr>
    </w:p>
    <w:p w14:paraId="2C6A5312" w14:textId="0601A5AC" w:rsidR="003C3D57" w:rsidRPr="00C06F98" w:rsidRDefault="003C3D57" w:rsidP="00785E88">
      <w:pPr>
        <w:tabs>
          <w:tab w:val="left" w:pos="360"/>
          <w:tab w:val="left" w:pos="540"/>
        </w:tabs>
        <w:jc w:val="center"/>
        <w:rPr>
          <w:rFonts w:ascii="Sylfaen" w:hAnsi="Sylfaen" w:cs="Sylfaen"/>
          <w:b/>
          <w:bCs/>
          <w:lang w:val="hy-AM"/>
        </w:rPr>
      </w:pPr>
    </w:p>
    <w:p w14:paraId="3C82052F" w14:textId="77777777" w:rsidR="003C3D57" w:rsidRPr="00C06F98" w:rsidRDefault="003C3D57" w:rsidP="003C3D57">
      <w:pPr>
        <w:jc w:val="right"/>
        <w:rPr>
          <w:rFonts w:ascii="GHEA Grapalat" w:hAnsi="GHEA Grapalat"/>
          <w:i/>
          <w:sz w:val="18"/>
          <w:lang w:val="hy-AM"/>
        </w:rPr>
      </w:pPr>
    </w:p>
    <w:p w14:paraId="1E81B545" w14:textId="77777777" w:rsidR="003C3D57" w:rsidRPr="00C06F98" w:rsidRDefault="003C3D57" w:rsidP="003C3D57">
      <w:pPr>
        <w:jc w:val="right"/>
        <w:rPr>
          <w:rFonts w:ascii="GHEA Grapalat" w:hAnsi="GHEA Grapalat"/>
          <w:i/>
          <w:sz w:val="18"/>
          <w:lang w:val="hy-AM"/>
        </w:rPr>
      </w:pPr>
    </w:p>
    <w:p w14:paraId="34A24F0B" w14:textId="630DABB9" w:rsidR="003C3D57" w:rsidRPr="00C06F98" w:rsidRDefault="003C3D57" w:rsidP="003C3D57">
      <w:pPr>
        <w:jc w:val="right"/>
        <w:rPr>
          <w:rFonts w:ascii="GHEA Grapalat" w:hAnsi="GHEA Grapalat"/>
          <w:i/>
          <w:sz w:val="18"/>
          <w:lang w:val="hy-AM"/>
        </w:rPr>
      </w:pPr>
      <w:r w:rsidRPr="00C06F98">
        <w:rPr>
          <w:rFonts w:ascii="GHEA Grapalat" w:hAnsi="GHEA Grapalat"/>
          <w:i/>
          <w:sz w:val="18"/>
          <w:lang w:val="hy-AM"/>
        </w:rPr>
        <w:t>Հավելված N 5</w:t>
      </w:r>
    </w:p>
    <w:p w14:paraId="51BF2F63" w14:textId="77777777" w:rsidR="003C3D57" w:rsidRPr="00C06F98" w:rsidRDefault="003C3D57" w:rsidP="003C3D57">
      <w:pPr>
        <w:jc w:val="right"/>
        <w:rPr>
          <w:rFonts w:ascii="GHEA Grapalat" w:hAnsi="GHEA Grapalat" w:cs="Sylfaen"/>
          <w:i/>
          <w:sz w:val="20"/>
          <w:lang w:val="hy-AM"/>
        </w:rPr>
      </w:pPr>
      <w:r w:rsidRPr="00C06F98">
        <w:rPr>
          <w:rFonts w:ascii="GHEA Grapalat" w:hAnsi="GHEA Grapalat" w:cs="Sylfaen"/>
          <w:i/>
          <w:sz w:val="20"/>
          <w:lang w:val="hy-AM"/>
        </w:rPr>
        <w:t xml:space="preserve">«         »              20  թ. կնքված </w:t>
      </w:r>
    </w:p>
    <w:p w14:paraId="2E89D35D" w14:textId="77777777" w:rsidR="003C3D57" w:rsidRPr="00C06F98" w:rsidRDefault="003C3D57" w:rsidP="003C3D57">
      <w:pPr>
        <w:jc w:val="right"/>
        <w:rPr>
          <w:rFonts w:ascii="GHEA Grapalat" w:hAnsi="GHEA Grapalat" w:cs="Sylfaen"/>
          <w:i/>
          <w:sz w:val="20"/>
          <w:lang w:val="hy-AM"/>
        </w:rPr>
      </w:pPr>
      <w:r w:rsidRPr="00C06F98">
        <w:rPr>
          <w:rFonts w:ascii="GHEA Grapalat" w:hAnsi="GHEA Grapalat" w:cs="Sylfaen"/>
          <w:i/>
          <w:sz w:val="20"/>
          <w:lang w:val="hy-AM"/>
        </w:rPr>
        <w:t xml:space="preserve">                      ծածկագրով պայմանագրի</w:t>
      </w:r>
    </w:p>
    <w:p w14:paraId="787E6DEC" w14:textId="77777777" w:rsidR="003C3D57" w:rsidRPr="00C06F98" w:rsidRDefault="003C3D57" w:rsidP="003C3D57">
      <w:pPr>
        <w:tabs>
          <w:tab w:val="left" w:pos="360"/>
          <w:tab w:val="left" w:pos="540"/>
        </w:tabs>
        <w:jc w:val="center"/>
        <w:rPr>
          <w:rFonts w:ascii="Sylfaen" w:hAnsi="Sylfaen" w:cs="Sylfaen"/>
          <w:b/>
          <w:bCs/>
          <w:lang w:val="hy-AM"/>
        </w:rPr>
      </w:pPr>
    </w:p>
    <w:p w14:paraId="254C0074" w14:textId="77777777" w:rsidR="003C3D57" w:rsidRPr="00C06F98" w:rsidRDefault="003C3D57" w:rsidP="003C3D57">
      <w:pPr>
        <w:jc w:val="right"/>
        <w:rPr>
          <w:rFonts w:ascii="GHEA Grapalat" w:hAnsi="GHEA Grapalat"/>
          <w:i/>
          <w:sz w:val="18"/>
          <w:lang w:val="hy-AM"/>
        </w:rPr>
      </w:pPr>
    </w:p>
    <w:p w14:paraId="6FBA3695" w14:textId="77777777" w:rsidR="003C3D57" w:rsidRPr="00C06F98" w:rsidRDefault="003C3D57" w:rsidP="003C3D57">
      <w:pPr>
        <w:rPr>
          <w:rFonts w:ascii="GHEA Grapalat" w:hAnsi="GHEA Grapalat" w:cs="GHEA Grapalat"/>
          <w:sz w:val="22"/>
          <w:szCs w:val="22"/>
          <w:lang w:val="hy-AM"/>
        </w:rPr>
      </w:pPr>
    </w:p>
    <w:p w14:paraId="55CCE72A" w14:textId="77777777" w:rsidR="003C3D57" w:rsidRPr="00C06F98" w:rsidRDefault="003C3D57" w:rsidP="003C3D57">
      <w:pPr>
        <w:rPr>
          <w:rFonts w:ascii="GHEA Grapalat" w:hAnsi="GHEA Grapalat" w:cs="GHEA Grapalat"/>
          <w:sz w:val="22"/>
          <w:szCs w:val="22"/>
          <w:lang w:val="hy-AM"/>
        </w:rPr>
      </w:pPr>
    </w:p>
    <w:p w14:paraId="30CD2BF9" w14:textId="77777777" w:rsidR="003C3D57" w:rsidRPr="00C06F98" w:rsidRDefault="003C3D57" w:rsidP="003C3D57">
      <w:pPr>
        <w:rPr>
          <w:rFonts w:ascii="GHEA Grapalat" w:hAnsi="GHEA Grapalat" w:cs="GHEA Grapalat"/>
          <w:sz w:val="22"/>
          <w:szCs w:val="22"/>
          <w:lang w:val="hy-AM"/>
        </w:rPr>
      </w:pPr>
    </w:p>
    <w:p w14:paraId="4A1CB0A5" w14:textId="77777777" w:rsidR="003C3D57" w:rsidRPr="00C06F98" w:rsidRDefault="003C3D57" w:rsidP="003C3D57">
      <w:pPr>
        <w:rPr>
          <w:rFonts w:ascii="GHEA Grapalat" w:hAnsi="GHEA Grapalat" w:cs="GHEA Grapalat"/>
          <w:sz w:val="22"/>
          <w:szCs w:val="22"/>
          <w:lang w:val="hy-AM"/>
        </w:rPr>
      </w:pPr>
    </w:p>
    <w:p w14:paraId="49B184D4" w14:textId="77777777" w:rsidR="003C3D57" w:rsidRPr="00C06F98" w:rsidRDefault="003C3D57" w:rsidP="003C3D57">
      <w:pPr>
        <w:jc w:val="center"/>
        <w:rPr>
          <w:rFonts w:ascii="GHEA Grapalat" w:hAnsi="GHEA Grapalat" w:cs="GHEA Grapalat"/>
          <w:sz w:val="22"/>
          <w:szCs w:val="22"/>
          <w:lang w:val="hy-AM"/>
        </w:rPr>
      </w:pPr>
      <w:r w:rsidRPr="00C06F98">
        <w:rPr>
          <w:rFonts w:ascii="GHEA Grapalat" w:hAnsi="GHEA Grapalat" w:cs="GHEA Grapalat"/>
          <w:sz w:val="22"/>
          <w:szCs w:val="22"/>
          <w:lang w:val="hy-AM"/>
        </w:rPr>
        <w:t>ԾԱՆՈՒՑՈՒՄ</w:t>
      </w:r>
    </w:p>
    <w:p w14:paraId="3A419F85" w14:textId="77777777" w:rsidR="003C3D57" w:rsidRPr="00C06F98" w:rsidRDefault="003C3D57" w:rsidP="003C3D57">
      <w:pPr>
        <w:jc w:val="center"/>
        <w:rPr>
          <w:rFonts w:ascii="GHEA Grapalat" w:hAnsi="GHEA Grapalat" w:cs="GHEA Grapalat"/>
          <w:sz w:val="22"/>
          <w:szCs w:val="22"/>
          <w:lang w:val="hy-AM"/>
        </w:rPr>
      </w:pPr>
    </w:p>
    <w:p w14:paraId="02917761" w14:textId="77777777" w:rsidR="003C3D57" w:rsidRPr="00C06F98" w:rsidRDefault="003C3D57" w:rsidP="003C3D57">
      <w:pPr>
        <w:jc w:val="both"/>
        <w:rPr>
          <w:rFonts w:ascii="GHEA Grapalat" w:hAnsi="GHEA Grapalat" w:cs="Arial"/>
          <w:sz w:val="20"/>
          <w:szCs w:val="20"/>
          <w:lang w:val="hy-AM"/>
        </w:rPr>
      </w:pPr>
      <w:r w:rsidRPr="00C06F98">
        <w:rPr>
          <w:rFonts w:ascii="GHEA Grapalat" w:hAnsi="GHEA Grapalat"/>
          <w:sz w:val="22"/>
          <w:szCs w:val="22"/>
          <w:u w:val="single"/>
          <w:lang w:val="hy-AM"/>
        </w:rPr>
        <w:t xml:space="preserve">                                                             </w:t>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t xml:space="preserve">       </w:t>
      </w:r>
      <w:r w:rsidRPr="00C06F98">
        <w:rPr>
          <w:rFonts w:ascii="GHEA Grapalat" w:hAnsi="GHEA Grapalat"/>
          <w:sz w:val="22"/>
          <w:szCs w:val="22"/>
          <w:lang w:val="hy-AM"/>
        </w:rPr>
        <w:t xml:space="preserve"> </w:t>
      </w:r>
      <w:r w:rsidRPr="00C06F98">
        <w:rPr>
          <w:rFonts w:ascii="GHEA Grapalat" w:hAnsi="GHEA Grapalat" w:cs="Sylfaen"/>
          <w:sz w:val="20"/>
          <w:szCs w:val="20"/>
          <w:lang w:val="hy-AM"/>
        </w:rPr>
        <w:t>հայտնում</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է</w:t>
      </w:r>
      <w:r w:rsidRPr="00C06F98">
        <w:rPr>
          <w:rFonts w:ascii="GHEA Grapalat" w:hAnsi="GHEA Grapalat" w:cs="Arial"/>
          <w:sz w:val="20"/>
          <w:szCs w:val="20"/>
          <w:lang w:val="hy-AM"/>
        </w:rPr>
        <w:t xml:space="preserve">, </w:t>
      </w:r>
      <w:r w:rsidRPr="00C06F98">
        <w:rPr>
          <w:rFonts w:ascii="GHEA Grapalat" w:hAnsi="GHEA Grapalat" w:cs="Sylfaen"/>
          <w:sz w:val="20"/>
          <w:szCs w:val="20"/>
          <w:lang w:val="hy-AM"/>
        </w:rPr>
        <w:t>որ</w:t>
      </w:r>
      <w:r w:rsidRPr="00C06F98">
        <w:rPr>
          <w:rFonts w:ascii="GHEA Grapalat" w:hAnsi="GHEA Grapalat" w:cs="Arial"/>
          <w:sz w:val="20"/>
          <w:szCs w:val="20"/>
          <w:lang w:val="hy-AM"/>
        </w:rPr>
        <w:t xml:space="preserve"> .  </w:t>
      </w:r>
    </w:p>
    <w:p w14:paraId="219D7159" w14:textId="77777777" w:rsidR="003C3D57" w:rsidRPr="00C06F98" w:rsidRDefault="003C3D57" w:rsidP="003C3D57">
      <w:pPr>
        <w:jc w:val="both"/>
        <w:rPr>
          <w:rFonts w:ascii="GHEA Grapalat" w:hAnsi="GHEA Grapalat" w:cs="Arial"/>
          <w:vertAlign w:val="superscript"/>
          <w:lang w:val="hy-AM"/>
        </w:rPr>
      </w:pPr>
      <w:r w:rsidRPr="00C06F98">
        <w:rPr>
          <w:rFonts w:ascii="GHEA Grapalat" w:hAnsi="GHEA Grapalat"/>
          <w:vertAlign w:val="superscript"/>
          <w:lang w:val="hy-AM"/>
        </w:rPr>
        <w:t xml:space="preserve">               </w:t>
      </w:r>
      <w:r w:rsidRPr="00C06F98">
        <w:rPr>
          <w:rFonts w:ascii="GHEA Grapalat" w:hAnsi="GHEA Grapalat"/>
          <w:lang w:val="hy-AM"/>
        </w:rPr>
        <w:t xml:space="preserve">            </w:t>
      </w:r>
      <w:r w:rsidRPr="00C06F98">
        <w:rPr>
          <w:rFonts w:ascii="GHEA Grapalat" w:hAnsi="GHEA Grapalat" w:cs="Sylfaen"/>
          <w:vertAlign w:val="superscript"/>
          <w:lang w:val="hy-AM"/>
        </w:rPr>
        <w:t>ֆինանսական գործակալի</w:t>
      </w:r>
      <w:r w:rsidRPr="00C06F98">
        <w:rPr>
          <w:rFonts w:ascii="GHEA Grapalat" w:hAnsi="GHEA Grapalat" w:cs="Arial"/>
          <w:vertAlign w:val="superscript"/>
          <w:lang w:val="hy-AM"/>
        </w:rPr>
        <w:t xml:space="preserve"> </w:t>
      </w:r>
      <w:r w:rsidRPr="00C06F98">
        <w:rPr>
          <w:rFonts w:ascii="GHEA Grapalat" w:hAnsi="GHEA Grapalat" w:cs="Sylfaen"/>
          <w:vertAlign w:val="superscript"/>
          <w:lang w:val="hy-AM"/>
        </w:rPr>
        <w:t>անվանումը</w:t>
      </w:r>
      <w:r w:rsidRPr="00C06F98">
        <w:rPr>
          <w:rFonts w:ascii="GHEA Grapalat" w:hAnsi="GHEA Grapalat" w:cs="Arial"/>
          <w:vertAlign w:val="superscript"/>
          <w:lang w:val="hy-AM"/>
        </w:rPr>
        <w:t xml:space="preserve"> </w:t>
      </w:r>
    </w:p>
    <w:p w14:paraId="30122426" w14:textId="77777777" w:rsidR="003C3D57" w:rsidRPr="00C06F98" w:rsidRDefault="003C3D57" w:rsidP="003C3D57">
      <w:pPr>
        <w:jc w:val="both"/>
        <w:rPr>
          <w:rFonts w:ascii="GHEA Grapalat" w:hAnsi="GHEA Grapalat"/>
          <w:sz w:val="22"/>
          <w:szCs w:val="22"/>
          <w:vertAlign w:val="superscript"/>
          <w:lang w:val="hy-AM"/>
        </w:rPr>
      </w:pPr>
    </w:p>
    <w:p w14:paraId="430194DB" w14:textId="77777777" w:rsidR="003C3D57" w:rsidRPr="00C06F98" w:rsidRDefault="003C3D57" w:rsidP="003C3D57">
      <w:pPr>
        <w:pStyle w:val="ListParagraph"/>
        <w:numPr>
          <w:ilvl w:val="0"/>
          <w:numId w:val="50"/>
        </w:numPr>
        <w:contextualSpacing/>
        <w:jc w:val="both"/>
        <w:rPr>
          <w:rFonts w:ascii="GHEA Grapalat" w:hAnsi="GHEA Grapalat"/>
          <w:sz w:val="22"/>
          <w:szCs w:val="22"/>
          <w:u w:val="single"/>
          <w:lang w:val="hy-AM"/>
        </w:rPr>
      </w:pPr>
      <w:r w:rsidRPr="00C06F98">
        <w:rPr>
          <w:rFonts w:ascii="GHEA Grapalat" w:hAnsi="GHEA Grapalat"/>
          <w:sz w:val="22"/>
          <w:szCs w:val="22"/>
          <w:u w:val="single"/>
          <w:lang w:val="hy-AM"/>
        </w:rPr>
        <w:tab/>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r>
      <w:r w:rsidRPr="00C06F98">
        <w:rPr>
          <w:rFonts w:ascii="GHEA Grapalat" w:hAnsi="GHEA Grapalat"/>
          <w:sz w:val="22"/>
          <w:szCs w:val="22"/>
          <w:lang w:val="hy-AM"/>
        </w:rPr>
        <w:t>-</w:t>
      </w:r>
      <w:r w:rsidRPr="00C06F98">
        <w:rPr>
          <w:rFonts w:ascii="GHEA Grapalat" w:hAnsi="GHEA Grapalat" w:cs="Sylfaen"/>
          <w:sz w:val="20"/>
          <w:szCs w:val="20"/>
          <w:lang w:val="hy-AM"/>
        </w:rPr>
        <w:t xml:space="preserve">ի և  </w:t>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r>
      <w:r w:rsidRPr="00C06F98">
        <w:rPr>
          <w:rFonts w:ascii="GHEA Grapalat" w:hAnsi="GHEA Grapalat"/>
          <w:sz w:val="22"/>
          <w:szCs w:val="22"/>
          <w:u w:val="single"/>
          <w:lang w:val="hy-AM"/>
        </w:rPr>
        <w:tab/>
      </w:r>
      <w:r w:rsidRPr="00C06F98">
        <w:rPr>
          <w:rFonts w:ascii="GHEA Grapalat" w:hAnsi="GHEA Grapalat"/>
          <w:sz w:val="22"/>
          <w:szCs w:val="22"/>
          <w:lang w:val="hy-AM"/>
        </w:rPr>
        <w:t>-</w:t>
      </w:r>
      <w:r w:rsidRPr="00C06F98">
        <w:rPr>
          <w:rFonts w:ascii="GHEA Grapalat" w:hAnsi="GHEA Grapalat" w:cs="Sylfaen"/>
          <w:sz w:val="20"/>
          <w:szCs w:val="20"/>
          <w:lang w:val="hy-AM"/>
        </w:rPr>
        <w:t>ի միջև «--»         20  թ. կնքված</w:t>
      </w:r>
    </w:p>
    <w:p w14:paraId="2EB8613D" w14:textId="77777777" w:rsidR="003C3D57" w:rsidRPr="00C06F98" w:rsidRDefault="003C3D57" w:rsidP="003C3D57">
      <w:pPr>
        <w:jc w:val="both"/>
        <w:rPr>
          <w:rFonts w:ascii="GHEA Grapalat" w:hAnsi="GHEA Grapalat" w:cs="Sylfaen"/>
          <w:vertAlign w:val="superscript"/>
          <w:lang w:val="hy-AM"/>
        </w:rPr>
      </w:pPr>
      <w:r w:rsidRPr="00C06F98">
        <w:rPr>
          <w:rFonts w:ascii="GHEA Grapalat" w:hAnsi="GHEA Grapalat" w:cs="Sylfaen"/>
          <w:vertAlign w:val="superscript"/>
          <w:lang w:val="hy-AM"/>
        </w:rPr>
        <w:t xml:space="preserve">                              պատվիրատուի անվանումը                                         կապալառուի անվանումը </w:t>
      </w:r>
    </w:p>
    <w:p w14:paraId="7277262B" w14:textId="77777777" w:rsidR="003C3D57" w:rsidRPr="00C06F98" w:rsidRDefault="003C3D57" w:rsidP="003C3D57">
      <w:pPr>
        <w:jc w:val="both"/>
        <w:rPr>
          <w:rFonts w:ascii="GHEA Grapalat" w:hAnsi="GHEA Grapalat" w:cs="Sylfaen"/>
          <w:vertAlign w:val="superscript"/>
          <w:lang w:val="hy-AM"/>
        </w:rPr>
      </w:pPr>
    </w:p>
    <w:p w14:paraId="6000249F" w14:textId="77777777" w:rsidR="003C3D57" w:rsidRPr="00C06F98" w:rsidRDefault="003C3D57" w:rsidP="003C3D57">
      <w:pPr>
        <w:jc w:val="both"/>
        <w:rPr>
          <w:rFonts w:ascii="GHEA Grapalat" w:hAnsi="GHEA Grapalat"/>
          <w:sz w:val="22"/>
          <w:szCs w:val="22"/>
          <w:u w:val="single"/>
          <w:lang w:val="hy-AM"/>
        </w:rPr>
      </w:pPr>
    </w:p>
    <w:p w14:paraId="0089E246" w14:textId="77777777" w:rsidR="003C3D57" w:rsidRPr="00C06F98" w:rsidRDefault="003C3D57" w:rsidP="003C3D57">
      <w:pPr>
        <w:jc w:val="both"/>
        <w:rPr>
          <w:rFonts w:ascii="GHEA Grapalat" w:hAnsi="GHEA Grapalat" w:cs="Sylfaen"/>
          <w:sz w:val="20"/>
          <w:szCs w:val="20"/>
          <w:lang w:val="hy-AM"/>
        </w:rPr>
      </w:pPr>
      <w:r w:rsidRPr="00C06F98">
        <w:rPr>
          <w:rFonts w:ascii="GHEA Grapalat" w:hAnsi="GHEA Grapalat" w:cs="Sylfaen"/>
          <w:sz w:val="20"/>
          <w:szCs w:val="20"/>
          <w:lang w:val="hy-AM"/>
        </w:rPr>
        <w:t xml:space="preserve"> </w:t>
      </w:r>
      <w:r w:rsidRPr="00C06F98">
        <w:rPr>
          <w:rFonts w:ascii="GHEA Grapalat" w:hAnsi="GHEA Grapalat"/>
          <w:lang w:val="hy-AM"/>
        </w:rPr>
        <w:t>«</w:t>
      </w:r>
      <w:r w:rsidRPr="00C06F98">
        <w:rPr>
          <w:rFonts w:ascii="GHEA Grapalat" w:hAnsi="GHEA Grapalat"/>
          <w:sz w:val="20"/>
          <w:szCs w:val="20"/>
          <w:lang w:val="hy-AM"/>
        </w:rPr>
        <w:t>---</w:t>
      </w:r>
      <w:r w:rsidRPr="00C06F98">
        <w:rPr>
          <w:rFonts w:ascii="GHEA Grapalat" w:hAnsi="GHEA Grapalat" w:cs="Arial"/>
          <w:sz w:val="20"/>
          <w:szCs w:val="20"/>
          <w:lang w:val="hy-AM"/>
        </w:rPr>
        <w:t>------/---------</w:t>
      </w:r>
      <w:r w:rsidRPr="00C06F98">
        <w:rPr>
          <w:rFonts w:ascii="GHEA Grapalat" w:hAnsi="GHEA Grapalat"/>
          <w:lang w:val="hy-AM"/>
        </w:rPr>
        <w:t>»</w:t>
      </w:r>
      <w:r w:rsidRPr="00C06F98">
        <w:rPr>
          <w:rFonts w:ascii="GHEA Grapalat" w:hAnsi="GHEA Grapalat"/>
          <w:sz w:val="20"/>
          <w:szCs w:val="20"/>
          <w:lang w:val="hy-AM"/>
        </w:rPr>
        <w:t xml:space="preserve"> </w:t>
      </w:r>
      <w:r w:rsidRPr="00C06F98">
        <w:rPr>
          <w:rFonts w:ascii="GHEA Grapalat" w:hAnsi="GHEA Grapalat" w:cs="Sylfaen"/>
          <w:sz w:val="20"/>
          <w:szCs w:val="20"/>
          <w:lang w:val="hy-AM"/>
        </w:rPr>
        <w:t>ծածկագրով պայմանագրի (այսուհետ՝ Պայմանագիր) շրջանակում իր և</w:t>
      </w:r>
    </w:p>
    <w:p w14:paraId="44BA4A3B" w14:textId="77777777" w:rsidR="003C3D57" w:rsidRPr="00C06F98" w:rsidRDefault="003C3D57" w:rsidP="003C3D57">
      <w:pPr>
        <w:jc w:val="both"/>
        <w:rPr>
          <w:rFonts w:ascii="GHEA Grapalat" w:hAnsi="GHEA Grapalat" w:cs="Sylfaen"/>
          <w:sz w:val="20"/>
          <w:szCs w:val="20"/>
          <w:lang w:val="hy-AM"/>
        </w:rPr>
      </w:pPr>
      <w:r w:rsidRPr="00C06F98">
        <w:rPr>
          <w:rFonts w:ascii="GHEA Grapalat" w:hAnsi="GHEA Grapalat" w:cs="Sylfaen"/>
          <w:sz w:val="20"/>
          <w:szCs w:val="20"/>
          <w:lang w:val="hy-AM"/>
        </w:rPr>
        <w:t xml:space="preserve"> </w:t>
      </w:r>
      <w:r w:rsidRPr="00C06F98">
        <w:rPr>
          <w:rFonts w:ascii="GHEA Grapalat" w:hAnsi="GHEA Grapalat"/>
          <w:sz w:val="22"/>
          <w:szCs w:val="22"/>
          <w:u w:val="single"/>
          <w:lang w:val="hy-AM"/>
        </w:rPr>
        <w:tab/>
        <w:t xml:space="preserve">                     </w:t>
      </w:r>
      <w:r w:rsidRPr="00C06F98">
        <w:rPr>
          <w:rFonts w:ascii="GHEA Grapalat" w:hAnsi="GHEA Grapalat"/>
          <w:sz w:val="22"/>
          <w:szCs w:val="22"/>
          <w:lang w:val="hy-AM"/>
        </w:rPr>
        <w:t>-</w:t>
      </w:r>
      <w:r w:rsidRPr="00C06F98">
        <w:rPr>
          <w:rFonts w:ascii="GHEA Grapalat" w:hAnsi="GHEA Grapalat" w:cs="Sylfaen"/>
          <w:sz w:val="20"/>
          <w:szCs w:val="20"/>
          <w:lang w:val="hy-AM"/>
        </w:rPr>
        <w:t xml:space="preserve">ի     միջև  «--»   20  թ-ին կնքվել է </w:t>
      </w:r>
      <w:r w:rsidRPr="00C06F98">
        <w:rPr>
          <w:rFonts w:ascii="GHEA Grapalat" w:hAnsi="GHEA Grapalat"/>
          <w:lang w:val="hy-AM"/>
        </w:rPr>
        <w:t>«</w:t>
      </w:r>
      <w:r w:rsidRPr="00C06F98">
        <w:rPr>
          <w:rFonts w:ascii="GHEA Grapalat" w:hAnsi="GHEA Grapalat"/>
          <w:sz w:val="20"/>
          <w:szCs w:val="20"/>
          <w:lang w:val="hy-AM"/>
        </w:rPr>
        <w:t>---</w:t>
      </w:r>
      <w:r w:rsidRPr="00C06F98">
        <w:rPr>
          <w:rFonts w:ascii="GHEA Grapalat" w:hAnsi="GHEA Grapalat" w:cs="Sylfaen"/>
          <w:sz w:val="20"/>
          <w:szCs w:val="20"/>
          <w:lang w:val="hy-AM"/>
        </w:rPr>
        <w:t>------------------</w:t>
      </w:r>
      <w:r w:rsidRPr="00C06F98">
        <w:rPr>
          <w:rFonts w:ascii="GHEA Grapalat" w:hAnsi="GHEA Grapalat"/>
          <w:lang w:val="hy-AM"/>
        </w:rPr>
        <w:t>»</w:t>
      </w:r>
      <w:r w:rsidRPr="00C06F98">
        <w:rPr>
          <w:rFonts w:ascii="GHEA Grapalat" w:hAnsi="GHEA Grapalat" w:cs="Sylfaen"/>
          <w:sz w:val="20"/>
          <w:szCs w:val="20"/>
          <w:lang w:val="hy-AM"/>
        </w:rPr>
        <w:t xml:space="preserve"> ծածկագրով ֆակտորինգի </w:t>
      </w:r>
    </w:p>
    <w:p w14:paraId="39BE991E" w14:textId="77777777" w:rsidR="003C3D57" w:rsidRPr="00C06F98" w:rsidRDefault="003C3D57" w:rsidP="003C3D57">
      <w:pPr>
        <w:jc w:val="both"/>
        <w:rPr>
          <w:rFonts w:ascii="GHEA Grapalat" w:hAnsi="GHEA Grapalat" w:cs="Sylfaen"/>
          <w:sz w:val="20"/>
          <w:szCs w:val="20"/>
          <w:lang w:val="hy-AM"/>
        </w:rPr>
      </w:pPr>
      <w:r w:rsidRPr="00C06F98">
        <w:rPr>
          <w:rFonts w:ascii="GHEA Grapalat" w:hAnsi="GHEA Grapalat" w:cs="Sylfaen"/>
          <w:vertAlign w:val="superscript"/>
          <w:lang w:val="hy-AM"/>
        </w:rPr>
        <w:t xml:space="preserve">      կապալառուի անվանումը</w:t>
      </w:r>
    </w:p>
    <w:p w14:paraId="6004F77A" w14:textId="77777777" w:rsidR="003C3D57" w:rsidRPr="00C06F98" w:rsidRDefault="003C3D57" w:rsidP="003C3D57">
      <w:pPr>
        <w:jc w:val="both"/>
        <w:rPr>
          <w:rFonts w:ascii="GHEA Grapalat" w:hAnsi="GHEA Grapalat" w:cs="Sylfaen"/>
          <w:sz w:val="20"/>
          <w:szCs w:val="20"/>
          <w:lang w:val="hy-AM"/>
        </w:rPr>
      </w:pPr>
      <w:r w:rsidRPr="00C06F98">
        <w:rPr>
          <w:rFonts w:ascii="GHEA Grapalat" w:hAnsi="GHEA Grapalat" w:cs="Sylfaen"/>
          <w:sz w:val="20"/>
          <w:szCs w:val="20"/>
          <w:lang w:val="hy-AM"/>
        </w:rPr>
        <w:t>պայմանագիրը,</w:t>
      </w:r>
    </w:p>
    <w:p w14:paraId="3996EC85" w14:textId="77777777" w:rsidR="003C3D57" w:rsidRPr="00C06F98" w:rsidRDefault="003C3D57" w:rsidP="003C3D57">
      <w:pPr>
        <w:jc w:val="both"/>
        <w:rPr>
          <w:rFonts w:ascii="GHEA Grapalat" w:hAnsi="GHEA Grapalat" w:cs="Sylfaen"/>
          <w:sz w:val="20"/>
          <w:szCs w:val="20"/>
          <w:lang w:val="hy-AM"/>
        </w:rPr>
      </w:pPr>
    </w:p>
    <w:p w14:paraId="6DFC850D" w14:textId="77777777" w:rsidR="003C3D57" w:rsidRPr="00C06F98" w:rsidRDefault="003C3D57" w:rsidP="003C3D57">
      <w:pPr>
        <w:pStyle w:val="ListParagraph"/>
        <w:numPr>
          <w:ilvl w:val="0"/>
          <w:numId w:val="50"/>
        </w:numPr>
        <w:contextualSpacing/>
        <w:jc w:val="both"/>
        <w:rPr>
          <w:rFonts w:ascii="GHEA Grapalat" w:hAnsi="GHEA Grapalat" w:cs="Sylfaen"/>
          <w:sz w:val="20"/>
          <w:szCs w:val="20"/>
          <w:lang w:val="hy-AM"/>
        </w:rPr>
      </w:pPr>
      <w:r w:rsidRPr="00C06F98">
        <w:rPr>
          <w:rFonts w:ascii="GHEA Grapalat" w:hAnsi="GHEA Grapalat" w:cs="Sylfaen"/>
          <w:sz w:val="20"/>
          <w:szCs w:val="20"/>
          <w:lang w:val="hy-AM"/>
        </w:rPr>
        <w:t>համաձայն է Պայմանագրի 8.12 կետով սահմանված պահանջներին:</w:t>
      </w:r>
    </w:p>
    <w:p w14:paraId="0B8942A8" w14:textId="77777777" w:rsidR="003C3D57" w:rsidRPr="00C06F98" w:rsidRDefault="003C3D57" w:rsidP="003C3D57">
      <w:pPr>
        <w:jc w:val="center"/>
        <w:rPr>
          <w:rFonts w:ascii="GHEA Grapalat" w:hAnsi="GHEA Grapalat" w:cs="GHEA Grapalat"/>
          <w:sz w:val="22"/>
          <w:szCs w:val="22"/>
          <w:lang w:val="hy-AM"/>
        </w:rPr>
      </w:pPr>
    </w:p>
    <w:p w14:paraId="2BCECF1F" w14:textId="77777777" w:rsidR="003C3D57" w:rsidRPr="00C06F98" w:rsidRDefault="003C3D57" w:rsidP="003C3D57">
      <w:pPr>
        <w:ind w:firstLine="709"/>
        <w:jc w:val="both"/>
        <w:rPr>
          <w:lang w:val="hy-AM"/>
        </w:rPr>
      </w:pPr>
    </w:p>
    <w:p w14:paraId="37EC928F" w14:textId="77777777" w:rsidR="003C3D57" w:rsidRPr="00C06F98" w:rsidRDefault="003C3D57" w:rsidP="003C3D57">
      <w:pPr>
        <w:ind w:firstLine="709"/>
        <w:jc w:val="both"/>
        <w:rPr>
          <w:lang w:val="hy-AM"/>
        </w:rPr>
      </w:pPr>
    </w:p>
    <w:p w14:paraId="09BF3791" w14:textId="77777777" w:rsidR="003C3D57" w:rsidRPr="00C06F98" w:rsidRDefault="003C3D57" w:rsidP="003C3D57">
      <w:pPr>
        <w:ind w:firstLine="709"/>
        <w:jc w:val="both"/>
        <w:rPr>
          <w:lang w:val="hy-AM"/>
        </w:rPr>
      </w:pPr>
    </w:p>
    <w:p w14:paraId="07C37153" w14:textId="77777777" w:rsidR="003C3D57" w:rsidRPr="00C06F98" w:rsidRDefault="003C3D57" w:rsidP="003C3D57">
      <w:pPr>
        <w:ind w:firstLine="709"/>
        <w:jc w:val="both"/>
        <w:rPr>
          <w:lang w:val="hy-AM"/>
        </w:rPr>
      </w:pPr>
    </w:p>
    <w:p w14:paraId="6FDF20BE" w14:textId="77777777" w:rsidR="003C3D57" w:rsidRPr="00C06F98" w:rsidRDefault="003C3D57" w:rsidP="003C3D57">
      <w:pPr>
        <w:ind w:left="720" w:firstLine="720"/>
        <w:jc w:val="both"/>
        <w:rPr>
          <w:rFonts w:ascii="GHEA Grapalat" w:hAnsi="GHEA Grapalat"/>
          <w:sz w:val="20"/>
          <w:lang w:val="hy-AM"/>
        </w:rPr>
      </w:pPr>
      <w:r w:rsidRPr="00C06F98">
        <w:rPr>
          <w:rFonts w:ascii="GHEA Grapalat" w:hAnsi="GHEA Grapalat"/>
          <w:sz w:val="20"/>
          <w:lang w:val="hy-AM"/>
        </w:rPr>
        <w:t xml:space="preserve">     ___________________________________________ </w:t>
      </w:r>
      <w:r w:rsidRPr="00C06F98">
        <w:rPr>
          <w:rFonts w:ascii="GHEA Grapalat" w:hAnsi="GHEA Grapalat"/>
          <w:sz w:val="20"/>
          <w:lang w:val="hy-AM"/>
        </w:rPr>
        <w:tab/>
        <w:t xml:space="preserve">                       _____________ </w:t>
      </w:r>
    </w:p>
    <w:p w14:paraId="5DF7FD93" w14:textId="77777777" w:rsidR="003C3D57" w:rsidRPr="00C06F98" w:rsidRDefault="003C3D57" w:rsidP="003C3D57">
      <w:pPr>
        <w:jc w:val="both"/>
        <w:rPr>
          <w:rFonts w:ascii="GHEA Grapalat" w:hAnsi="GHEA Grapalat"/>
          <w:sz w:val="20"/>
          <w:vertAlign w:val="superscript"/>
          <w:lang w:val="hy-AM"/>
        </w:rPr>
      </w:pPr>
      <w:r w:rsidRPr="00C06F98">
        <w:rPr>
          <w:rFonts w:ascii="GHEA Grapalat" w:hAnsi="GHEA Grapalat"/>
          <w:sz w:val="20"/>
          <w:vertAlign w:val="superscript"/>
          <w:lang w:val="hy-AM"/>
        </w:rPr>
        <w:t xml:space="preserve">                                                     ֆինանսական գործակալի անվանումը (ղեկավարի պաշտոնը, անուն ազգանունը)                                                     </w:t>
      </w:r>
    </w:p>
    <w:p w14:paraId="0DC7E79E" w14:textId="77777777" w:rsidR="003C3D57" w:rsidRPr="00C06F98" w:rsidRDefault="003C3D57" w:rsidP="003C3D57">
      <w:pPr>
        <w:jc w:val="both"/>
        <w:rPr>
          <w:rFonts w:ascii="GHEA Grapalat" w:hAnsi="GHEA Grapalat"/>
          <w:sz w:val="20"/>
          <w:vertAlign w:val="superscript"/>
          <w:lang w:val="hy-AM"/>
        </w:rPr>
      </w:pPr>
      <w:r w:rsidRPr="00C06F98">
        <w:rPr>
          <w:rFonts w:ascii="GHEA Grapalat" w:hAnsi="GHEA Grapalat"/>
          <w:sz w:val="20"/>
          <w:vertAlign w:val="superscript"/>
          <w:lang w:val="hy-AM"/>
        </w:rPr>
        <w:t xml:space="preserve">                                                                                                                                                                                                                        ստորագրությունը</w:t>
      </w:r>
      <w:r w:rsidRPr="00C06F98">
        <w:rPr>
          <w:rFonts w:ascii="GHEA Grapalat" w:hAnsi="GHEA Grapalat"/>
          <w:sz w:val="20"/>
          <w:vertAlign w:val="superscript"/>
          <w:lang w:val="hy-AM"/>
        </w:rPr>
        <w:tab/>
      </w:r>
    </w:p>
    <w:p w14:paraId="490D4B80" w14:textId="77777777" w:rsidR="003C3D57" w:rsidRPr="00C06F98" w:rsidRDefault="003C3D57" w:rsidP="003C3D57">
      <w:pPr>
        <w:jc w:val="right"/>
        <w:rPr>
          <w:rFonts w:ascii="GHEA Grapalat" w:hAnsi="GHEA Grapalat"/>
          <w:sz w:val="20"/>
          <w:lang w:val="hy-AM"/>
        </w:rPr>
      </w:pPr>
      <w:r w:rsidRPr="00C06F98">
        <w:rPr>
          <w:rFonts w:ascii="GHEA Grapalat" w:hAnsi="GHEA Grapalat"/>
          <w:sz w:val="20"/>
          <w:lang w:val="hy-AM"/>
        </w:rPr>
        <w:t xml:space="preserve">    </w:t>
      </w:r>
    </w:p>
    <w:p w14:paraId="1E1642B2" w14:textId="77777777" w:rsidR="003C3D57" w:rsidRPr="00C06F98" w:rsidRDefault="003C3D57" w:rsidP="003C3D57">
      <w:pPr>
        <w:jc w:val="center"/>
        <w:rPr>
          <w:rFonts w:ascii="GHEA Grapalat" w:hAnsi="GHEA Grapalat" w:cs="Sylfaen"/>
          <w:sz w:val="16"/>
          <w:szCs w:val="16"/>
          <w:lang w:val="hy-AM"/>
        </w:rPr>
      </w:pPr>
      <w:r w:rsidRPr="00C06F98">
        <w:rPr>
          <w:rFonts w:ascii="GHEA Grapalat" w:hAnsi="GHEA Grapalat"/>
          <w:sz w:val="20"/>
          <w:lang w:val="hy-AM"/>
        </w:rPr>
        <w:t xml:space="preserve">                                                                                                      Կ. Տ.</w:t>
      </w:r>
      <w:r w:rsidRPr="00C06F98">
        <w:rPr>
          <w:rFonts w:ascii="GHEA Grapalat" w:hAnsi="GHEA Grapalat" w:cs="Sylfaen"/>
          <w:sz w:val="20"/>
          <w:szCs w:val="20"/>
          <w:lang w:val="hy-AM"/>
        </w:rPr>
        <w:t xml:space="preserve"> </w:t>
      </w:r>
      <w:r w:rsidRPr="00C06F98">
        <w:rPr>
          <w:rFonts w:ascii="GHEA Grapalat" w:hAnsi="GHEA Grapalat" w:cs="Sylfaen"/>
          <w:sz w:val="16"/>
          <w:szCs w:val="16"/>
          <w:lang w:val="hy-AM"/>
        </w:rPr>
        <w:t>(առկայության դեպքում)</w:t>
      </w:r>
    </w:p>
    <w:p w14:paraId="57096E4B" w14:textId="77777777" w:rsidR="003C3D57" w:rsidRPr="00C06F98" w:rsidRDefault="003C3D57" w:rsidP="003C3D57">
      <w:pPr>
        <w:jc w:val="center"/>
        <w:rPr>
          <w:rFonts w:ascii="GHEA Grapalat" w:hAnsi="GHEA Grapalat" w:cs="Sylfaen"/>
          <w:sz w:val="16"/>
          <w:szCs w:val="16"/>
          <w:lang w:val="hy-AM"/>
        </w:rPr>
      </w:pPr>
      <w:r w:rsidRPr="00C06F98">
        <w:rPr>
          <w:rFonts w:ascii="GHEA Grapalat" w:hAnsi="GHEA Grapalat" w:cs="Sylfaen"/>
          <w:sz w:val="16"/>
          <w:szCs w:val="16"/>
          <w:lang w:val="hy-AM"/>
        </w:rPr>
        <w:t xml:space="preserve">                                               </w:t>
      </w:r>
    </w:p>
    <w:p w14:paraId="1FD925F7" w14:textId="77777777" w:rsidR="003C3D57" w:rsidRPr="00C06F98" w:rsidRDefault="003C3D57" w:rsidP="003C3D57">
      <w:pPr>
        <w:jc w:val="center"/>
        <w:rPr>
          <w:rFonts w:ascii="GHEA Grapalat" w:hAnsi="GHEA Grapalat" w:cs="Sylfaen"/>
          <w:sz w:val="16"/>
          <w:szCs w:val="16"/>
          <w:lang w:val="hy-AM"/>
        </w:rPr>
      </w:pPr>
    </w:p>
    <w:p w14:paraId="68922BBA" w14:textId="77777777" w:rsidR="003C3D57" w:rsidRPr="00C06F98" w:rsidRDefault="003C3D57" w:rsidP="003C3D57">
      <w:pPr>
        <w:jc w:val="right"/>
        <w:rPr>
          <w:rFonts w:ascii="GHEA Grapalat" w:hAnsi="GHEA Grapalat" w:cs="Sylfaen"/>
          <w:sz w:val="20"/>
          <w:szCs w:val="20"/>
          <w:lang w:val="hy-AM"/>
        </w:rPr>
      </w:pPr>
      <w:r w:rsidRPr="00C06F98">
        <w:rPr>
          <w:rFonts w:ascii="GHEA Grapalat" w:hAnsi="GHEA Grapalat" w:cs="Sylfaen"/>
          <w:sz w:val="20"/>
          <w:szCs w:val="20"/>
          <w:lang w:val="hy-AM"/>
        </w:rPr>
        <w:t>«--»         20  թ.</w:t>
      </w:r>
    </w:p>
    <w:p w14:paraId="083D5995" w14:textId="77777777" w:rsidR="003C3D57" w:rsidRPr="00C06F98" w:rsidRDefault="003C3D57" w:rsidP="00785E88">
      <w:pPr>
        <w:tabs>
          <w:tab w:val="left" w:pos="360"/>
          <w:tab w:val="left" w:pos="540"/>
        </w:tabs>
        <w:jc w:val="center"/>
        <w:rPr>
          <w:rFonts w:ascii="Sylfaen" w:hAnsi="Sylfaen" w:cs="Sylfaen"/>
          <w:b/>
          <w:bCs/>
          <w:lang w:val="hy-AM"/>
        </w:rPr>
      </w:pPr>
    </w:p>
    <w:sectPr w:rsidR="003C3D57" w:rsidRPr="00C06F98"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F9DBA" w14:textId="77777777" w:rsidR="00FA38AF" w:rsidRDefault="00FA38AF">
      <w:r>
        <w:separator/>
      </w:r>
    </w:p>
  </w:endnote>
  <w:endnote w:type="continuationSeparator" w:id="0">
    <w:p w14:paraId="53273142" w14:textId="77777777" w:rsidR="00FA38AF" w:rsidRDefault="00FA3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CCF54" w14:textId="77777777" w:rsidR="00FA38AF" w:rsidRDefault="00FA38AF">
      <w:r>
        <w:separator/>
      </w:r>
    </w:p>
  </w:footnote>
  <w:footnote w:type="continuationSeparator" w:id="0">
    <w:p w14:paraId="6D975D0B" w14:textId="77777777" w:rsidR="00FA38AF" w:rsidRDefault="00FA38AF">
      <w:r>
        <w:continuationSeparator/>
      </w:r>
    </w:p>
  </w:footnote>
  <w:footnote w:id="1">
    <w:p w14:paraId="12D736CA" w14:textId="5CBDE1F3" w:rsidR="00CC1CD1" w:rsidRPr="00E2073B" w:rsidRDefault="00CC1CD1" w:rsidP="00CC1CD1">
      <w:pPr>
        <w:pStyle w:val="FootnoteText"/>
        <w:jc w:val="both"/>
        <w:rPr>
          <w:rFonts w:ascii="GHEA Grapalat" w:hAnsi="GHEA Grapalat"/>
          <w:b/>
          <w:bCs/>
          <w:i/>
          <w:sz w:val="16"/>
          <w:szCs w:val="16"/>
          <w:lang w:val="af-ZA"/>
        </w:rPr>
      </w:pPr>
      <w:r w:rsidRPr="00E2073B">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E2073B">
        <w:rPr>
          <w:rFonts w:ascii="GHEA Grapalat" w:hAnsi="GHEA Grapalat"/>
          <w:b/>
          <w:bCs/>
          <w:i/>
          <w:sz w:val="16"/>
          <w:szCs w:val="16"/>
          <w:lang w:val="af-ZA"/>
        </w:rPr>
        <w:t xml:space="preserve"> օգտագործված է «բաց մրցույթ» բառերը, փոխարինում է համապատասխանաբար «</w:t>
      </w:r>
      <w:r w:rsidR="00B702CA">
        <w:rPr>
          <w:rFonts w:ascii="GHEA Grapalat" w:hAnsi="GHEA Grapalat"/>
          <w:b/>
          <w:bCs/>
          <w:i/>
          <w:sz w:val="16"/>
          <w:szCs w:val="16"/>
          <w:lang w:val="af-ZA"/>
        </w:rPr>
        <w:t>բաց մրցույթ</w:t>
      </w:r>
      <w:r w:rsidRPr="00E2073B">
        <w:rPr>
          <w:rFonts w:ascii="GHEA Grapalat" w:hAnsi="GHEA Grapalat"/>
          <w:b/>
          <w:bCs/>
          <w:i/>
          <w:sz w:val="16"/>
          <w:szCs w:val="16"/>
          <w:lang w:val="af-ZA"/>
        </w:rPr>
        <w:t xml:space="preserve">» կամ «հրատապության հիմքով պայմանավորված մեկ անձից գնում» բառերով, իսկ ծածկագրում </w:t>
      </w:r>
      <w:r w:rsidRPr="00297099">
        <w:rPr>
          <w:rFonts w:ascii="GHEA Grapalat" w:hAnsi="GHEA Grapalat"/>
          <w:b/>
          <w:bCs/>
          <w:i/>
          <w:sz w:val="16"/>
          <w:szCs w:val="16"/>
          <w:lang w:val="af-ZA"/>
        </w:rPr>
        <w:t>«ԲՄԱՇՁԲ» բառը՝</w:t>
      </w:r>
      <w:r w:rsidRPr="00E2073B">
        <w:rPr>
          <w:rFonts w:ascii="GHEA Grapalat" w:hAnsi="GHEA Grapalat"/>
          <w:b/>
          <w:bCs/>
          <w:i/>
          <w:sz w:val="16"/>
          <w:szCs w:val="16"/>
          <w:lang w:val="af-ZA"/>
        </w:rPr>
        <w:t xml:space="preserve"> համապատասխանաբար </w:t>
      </w:r>
      <w:r w:rsidRPr="00297099">
        <w:rPr>
          <w:rFonts w:ascii="GHEA Grapalat" w:hAnsi="GHEA Grapalat"/>
          <w:b/>
          <w:bCs/>
          <w:i/>
          <w:sz w:val="16"/>
          <w:szCs w:val="16"/>
          <w:lang w:val="af-ZA"/>
        </w:rPr>
        <w:t>«ԳՀԱՇՁԲ» կամ «ՀՄԱԱՇՁԲ»</w:t>
      </w:r>
      <w:r w:rsidRPr="00E2073B">
        <w:rPr>
          <w:rFonts w:ascii="GHEA Grapalat" w:hAnsi="GHEA Grapalat"/>
          <w:b/>
          <w:bCs/>
          <w:i/>
          <w:sz w:val="16"/>
          <w:szCs w:val="16"/>
          <w:lang w:val="af-ZA"/>
        </w:rPr>
        <w:t xml:space="preserve"> բառերով.</w:t>
      </w:r>
    </w:p>
    <w:p w14:paraId="655DAA0A" w14:textId="77777777" w:rsidR="00CC1CD1" w:rsidRPr="00375D38" w:rsidDel="009A5190" w:rsidRDefault="00CC1CD1" w:rsidP="00CC1CD1">
      <w:pPr>
        <w:pStyle w:val="FootnoteText"/>
        <w:jc w:val="both"/>
        <w:rPr>
          <w:del w:id="2"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5551267C" w14:textId="77777777" w:rsidR="00CC1CD1" w:rsidRPr="00640568" w:rsidRDefault="00CC1CD1" w:rsidP="00CC1CD1">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proofErr w:type="spellStart"/>
      <w:r>
        <w:rPr>
          <w:rFonts w:ascii="GHEA Grapalat" w:hAnsi="GHEA Grapalat" w:cs="Sylfaen"/>
          <w:i/>
          <w:sz w:val="16"/>
          <w:szCs w:val="16"/>
          <w:lang w:val="en-US"/>
        </w:rPr>
        <w:t>Կ</w:t>
      </w:r>
      <w:r w:rsidRPr="003053EF">
        <w:rPr>
          <w:rFonts w:ascii="GHEA Grapalat" w:hAnsi="GHEA Grapalat" w:cs="Sylfaen"/>
          <w:i/>
          <w:sz w:val="16"/>
          <w:szCs w:val="16"/>
          <w:lang w:val="en-US"/>
        </w:rPr>
        <w:t>ետը</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ինչպես</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նաև</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640568">
        <w:rPr>
          <w:rFonts w:ascii="GHEA Grapalat" w:hAnsi="GHEA Grapalat" w:cs="Sylfaen"/>
          <w:i/>
          <w:sz w:val="16"/>
          <w:szCs w:val="16"/>
          <w:lang w:val="af-ZA"/>
        </w:rPr>
        <w:t xml:space="preserve"> 1-</w:t>
      </w:r>
      <w:proofErr w:type="spellStart"/>
      <w:r>
        <w:rPr>
          <w:rFonts w:ascii="GHEA Grapalat" w:hAnsi="GHEA Grapalat" w:cs="Sylfaen"/>
          <w:i/>
          <w:sz w:val="16"/>
          <w:szCs w:val="16"/>
          <w:lang w:val="en-US"/>
        </w:rPr>
        <w:t>ին</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մասի</w:t>
      </w:r>
      <w:proofErr w:type="spellEnd"/>
      <w:r w:rsidRPr="00640568">
        <w:rPr>
          <w:rFonts w:ascii="GHEA Grapalat" w:hAnsi="GHEA Grapalat" w:cs="Sylfaen"/>
          <w:i/>
          <w:sz w:val="16"/>
          <w:szCs w:val="16"/>
          <w:lang w:val="af-ZA"/>
        </w:rPr>
        <w:t xml:space="preserve"> 7-</w:t>
      </w:r>
      <w:proofErr w:type="spellStart"/>
      <w:r>
        <w:rPr>
          <w:rFonts w:ascii="GHEA Grapalat" w:hAnsi="GHEA Grapalat" w:cs="Sylfaen"/>
          <w:i/>
          <w:sz w:val="16"/>
          <w:szCs w:val="16"/>
          <w:lang w:val="en-US"/>
        </w:rPr>
        <w:t>րդ</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բաժինը</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w:t>
      </w:r>
      <w:r w:rsidRPr="003053EF">
        <w:rPr>
          <w:rFonts w:ascii="GHEA Grapalat" w:hAnsi="GHEA Grapalat" w:cs="Sylfaen"/>
          <w:i/>
          <w:sz w:val="16"/>
          <w:szCs w:val="16"/>
          <w:lang w:val="en-US"/>
        </w:rPr>
        <w:t>թե</w:t>
      </w:r>
      <w:proofErr w:type="spellEnd"/>
      <w:r>
        <w:rPr>
          <w:rFonts w:ascii="GHEA Grapalat" w:hAnsi="GHEA Grapalat" w:cs="Sylfaen"/>
          <w:i/>
          <w:sz w:val="16"/>
          <w:szCs w:val="16"/>
          <w:lang w:val="en-US"/>
        </w:rPr>
        <w:t>՝</w:t>
      </w:r>
    </w:p>
    <w:p w14:paraId="253E4F9F" w14:textId="77777777" w:rsidR="00CC1CD1" w:rsidRPr="00146D17" w:rsidRDefault="00CC1CD1" w:rsidP="00CC1CD1">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ընթացակարգը</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կազմակերպվում</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Գնումների</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մասին</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օրենքի</w:t>
      </w:r>
      <w:proofErr w:type="spellEnd"/>
      <w:r w:rsidRPr="00146D17">
        <w:rPr>
          <w:rFonts w:ascii="GHEA Grapalat" w:hAnsi="GHEA Grapalat" w:cs="Sylfaen"/>
          <w:i/>
          <w:sz w:val="16"/>
          <w:szCs w:val="16"/>
          <w:lang w:val="af-ZA"/>
        </w:rPr>
        <w:t xml:space="preserve"> 15-</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հոդվածի</w:t>
      </w:r>
      <w:proofErr w:type="spellEnd"/>
      <w:r w:rsidRPr="00146D17">
        <w:rPr>
          <w:rFonts w:ascii="GHEA Grapalat" w:hAnsi="GHEA Grapalat" w:cs="Sylfaen"/>
          <w:i/>
          <w:sz w:val="16"/>
          <w:szCs w:val="16"/>
          <w:lang w:val="af-ZA"/>
        </w:rPr>
        <w:t xml:space="preserve"> 6-</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w:t>
      </w:r>
      <w:proofErr w:type="spellEnd"/>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proofErr w:type="spellStart"/>
      <w:r w:rsidRPr="00146D17">
        <w:rPr>
          <w:rFonts w:ascii="GHEA Grapalat" w:hAnsi="GHEA Grapalat" w:cs="Sylfaen"/>
          <w:i/>
          <w:sz w:val="16"/>
          <w:szCs w:val="16"/>
          <w:lang w:val="en-US"/>
        </w:rPr>
        <w:t>հիման</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վրա</w:t>
      </w:r>
      <w:proofErr w:type="spellEnd"/>
      <w:r w:rsidRPr="00146D17">
        <w:rPr>
          <w:rFonts w:ascii="GHEA Grapalat" w:hAnsi="GHEA Grapalat" w:cs="Sylfaen"/>
          <w:i/>
          <w:sz w:val="16"/>
          <w:szCs w:val="16"/>
          <w:lang w:val="hy-AM"/>
        </w:rPr>
        <w:t>,</w:t>
      </w:r>
    </w:p>
    <w:p w14:paraId="628141CE" w14:textId="77777777" w:rsidR="00CC1CD1" w:rsidRPr="000A0DEB" w:rsidRDefault="00CC1CD1" w:rsidP="00CC1CD1">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դրամը</w:t>
      </w:r>
      <w:proofErr w:type="spellEnd"/>
      <w:r w:rsidRPr="000A0DEB">
        <w:rPr>
          <w:rFonts w:ascii="GHEA Grapalat" w:hAnsi="GHEA Grapalat" w:cs="Sylfaen"/>
          <w:i/>
          <w:sz w:val="16"/>
          <w:szCs w:val="16"/>
          <w:lang w:val="af-ZA"/>
        </w:rPr>
        <w:t>.</w:t>
      </w:r>
    </w:p>
    <w:p w14:paraId="13C65AC6" w14:textId="77777777" w:rsidR="00CC1CD1" w:rsidRPr="000A0DEB" w:rsidRDefault="00CC1CD1" w:rsidP="00CC1CD1">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գնումն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իրականացվում</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հրատապության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հիմքով</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պայմանավորված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մեկ</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անձից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ձևով</w:t>
      </w:r>
      <w:proofErr w:type="spellEnd"/>
      <w:r w:rsidRPr="000A0DEB">
        <w:rPr>
          <w:rFonts w:ascii="GHEA Grapalat" w:hAnsi="GHEA Grapalat" w:cs="Sylfaen"/>
          <w:i/>
          <w:sz w:val="16"/>
          <w:szCs w:val="16"/>
          <w:lang w:val="af-ZA"/>
        </w:rPr>
        <w:t>:</w:t>
      </w:r>
    </w:p>
    <w:p w14:paraId="3B9516BA" w14:textId="77777777" w:rsidR="00CC1CD1" w:rsidRPr="000A0DEB" w:rsidRDefault="00CC1CD1" w:rsidP="00CC1CD1">
      <w:pPr>
        <w:pStyle w:val="FootnoteText"/>
        <w:jc w:val="both"/>
        <w:rPr>
          <w:lang w:val="af-ZA"/>
        </w:rPr>
      </w:pPr>
      <w:proofErr w:type="spellStart"/>
      <w:r>
        <w:rPr>
          <w:rFonts w:ascii="GHEA Grapalat" w:hAnsi="GHEA Grapalat" w:cs="Sylfaen"/>
          <w:i/>
          <w:sz w:val="16"/>
          <w:szCs w:val="16"/>
          <w:lang w:val="en-US"/>
        </w:rPr>
        <w:t>Սույն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կիրառման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դեպքում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խմբագրվում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կետերը</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բաժինները</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դրանց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կատարված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հղումները</w:t>
      </w:r>
      <w:proofErr w:type="spellEnd"/>
      <w:r w:rsidRPr="000A0DEB">
        <w:rPr>
          <w:rFonts w:ascii="GHEA Grapalat" w:hAnsi="GHEA Grapalat" w:cs="Sylfaen"/>
          <w:i/>
          <w:sz w:val="16"/>
          <w:szCs w:val="16"/>
          <w:lang w:val="af-ZA"/>
        </w:rPr>
        <w:t>:</w:t>
      </w:r>
    </w:p>
  </w:footnote>
  <w:footnote w:id="3">
    <w:p w14:paraId="6195AB45" w14:textId="77777777" w:rsidR="00CC1CD1" w:rsidRPr="00951393" w:rsidRDefault="00CC1CD1" w:rsidP="00CC1CD1">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Եթե</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գնումն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իրականացվում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հրատապության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հիմքով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պայմանավորված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անձից</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ձևով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ապա</w:t>
      </w:r>
      <w:proofErr w:type="spellEnd"/>
      <w:r>
        <w:rPr>
          <w:rFonts w:ascii="GHEA Grapalat" w:hAnsi="GHEA Grapalat" w:cs="Sylfaen"/>
          <w:i/>
          <w:sz w:val="16"/>
          <w:szCs w:val="16"/>
          <w:lang w:eastAsia="ru-RU"/>
        </w:rPr>
        <w:t>՝</w:t>
      </w:r>
    </w:p>
    <w:p w14:paraId="45D85DC4" w14:textId="77777777" w:rsidR="00CC1CD1" w:rsidRDefault="00CC1CD1" w:rsidP="00CC1CD1">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951393">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8921108" w14:textId="77777777" w:rsidR="00CC1CD1" w:rsidRDefault="00CC1CD1" w:rsidP="00CC1CD1">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36A417CE" w14:textId="77777777" w:rsidR="00CC1CD1" w:rsidRPr="005E2581" w:rsidRDefault="00CC1CD1" w:rsidP="00CC1CD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503200A4" w14:textId="77777777" w:rsidR="00CC1CD1" w:rsidRDefault="00CC1CD1" w:rsidP="00CC1CD1">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proofErr w:type="spellStart"/>
      <w:r w:rsidRPr="002115A9">
        <w:rPr>
          <w:rFonts w:ascii="GHEA Grapalat" w:hAnsi="GHEA Grapalat" w:cs="Sylfaen"/>
          <w:i/>
          <w:sz w:val="16"/>
          <w:szCs w:val="16"/>
          <w:lang w:val="en-US"/>
        </w:rPr>
        <w:t>Գնումը</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մրցույթով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կամ</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գնանշման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հարցման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ձևով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կազմակերպելու</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դեպքում</w:t>
      </w:r>
      <w:proofErr w:type="spellEnd"/>
      <w:r w:rsidRPr="002115A9">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ս</w:t>
      </w:r>
      <w:r w:rsidRPr="0089384E">
        <w:rPr>
          <w:rFonts w:ascii="GHEA Grapalat" w:hAnsi="GHEA Grapalat" w:cs="Sylfaen"/>
          <w:i/>
          <w:sz w:val="16"/>
          <w:szCs w:val="16"/>
          <w:lang w:val="en-US"/>
        </w:rPr>
        <w:t>ույն</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նախադասությունը</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հանվում</w:t>
      </w:r>
      <w:proofErr w:type="spellEnd"/>
      <w:r w:rsidRPr="0089384E">
        <w:rPr>
          <w:rFonts w:ascii="GHEA Grapalat" w:hAnsi="GHEA Grapalat" w:cs="Sylfaen"/>
          <w:i/>
          <w:sz w:val="16"/>
          <w:szCs w:val="16"/>
          <w:lang w:val="en-US"/>
        </w:rPr>
        <w:t xml:space="preserve"> է </w:t>
      </w:r>
      <w:proofErr w:type="spellStart"/>
      <w:r w:rsidRPr="0089384E">
        <w:rPr>
          <w:rFonts w:ascii="GHEA Grapalat" w:hAnsi="GHEA Grapalat" w:cs="Sylfaen"/>
          <w:i/>
          <w:sz w:val="16"/>
          <w:szCs w:val="16"/>
          <w:lang w:val="en-US"/>
        </w:rPr>
        <w:t>հրավերից</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եթե</w:t>
      </w:r>
      <w:proofErr w:type="spellEnd"/>
      <w:r>
        <w:rPr>
          <w:rFonts w:ascii="GHEA Grapalat" w:hAnsi="GHEA Grapalat" w:cs="Sylfaen"/>
          <w:i/>
          <w:sz w:val="16"/>
          <w:szCs w:val="16"/>
          <w:lang w:val="en-US"/>
        </w:rPr>
        <w:t>`</w:t>
      </w:r>
    </w:p>
    <w:p w14:paraId="294F865F" w14:textId="77777777" w:rsidR="00CC1CD1" w:rsidRDefault="00CC1CD1" w:rsidP="00CC1CD1">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կազմակերպվում</w:t>
      </w:r>
      <w:proofErr w:type="spellEnd"/>
      <w:r>
        <w:rPr>
          <w:rFonts w:ascii="GHEA Grapalat" w:hAnsi="GHEA Grapalat" w:cs="Sylfaen"/>
          <w:i/>
          <w:sz w:val="16"/>
          <w:szCs w:val="16"/>
          <w:lang w:val="en-US"/>
        </w:rPr>
        <w:t xml:space="preserve"> է </w:t>
      </w:r>
      <w:proofErr w:type="spellStart"/>
      <w:r>
        <w:rPr>
          <w:rFonts w:ascii="GHEA Grapalat" w:hAnsi="GHEA Grapalat" w:cs="Sylfaen"/>
          <w:i/>
          <w:sz w:val="16"/>
          <w:szCs w:val="16"/>
          <w:lang w:val="en-US"/>
        </w:rPr>
        <w:t>Օրենքի</w:t>
      </w:r>
      <w:proofErr w:type="spellEnd"/>
      <w:r>
        <w:rPr>
          <w:rFonts w:ascii="GHEA Grapalat" w:hAnsi="GHEA Grapalat" w:cs="Sylfaen"/>
          <w:i/>
          <w:sz w:val="16"/>
          <w:szCs w:val="16"/>
          <w:lang w:val="en-US"/>
        </w:rPr>
        <w:t xml:space="preserve"> </w:t>
      </w:r>
      <w:r w:rsidRPr="003053EF">
        <w:rPr>
          <w:rFonts w:ascii="GHEA Grapalat" w:hAnsi="GHEA Grapalat" w:cs="Sylfaen"/>
          <w:i/>
          <w:sz w:val="16"/>
          <w:szCs w:val="16"/>
          <w:lang w:val="en-US"/>
        </w:rPr>
        <w:t xml:space="preserve">15-րդ </w:t>
      </w:r>
      <w:proofErr w:type="spellStart"/>
      <w:r w:rsidRPr="003053EF">
        <w:rPr>
          <w:rFonts w:ascii="GHEA Grapalat" w:hAnsi="GHEA Grapalat" w:cs="Sylfaen"/>
          <w:i/>
          <w:sz w:val="16"/>
          <w:szCs w:val="16"/>
          <w:lang w:val="en-US"/>
        </w:rPr>
        <w:t>հոդվածի</w:t>
      </w:r>
      <w:proofErr w:type="spellEnd"/>
      <w:r w:rsidRPr="003053EF">
        <w:rPr>
          <w:rFonts w:ascii="GHEA Grapalat" w:hAnsi="GHEA Grapalat" w:cs="Sylfaen"/>
          <w:i/>
          <w:sz w:val="16"/>
          <w:szCs w:val="16"/>
          <w:lang w:val="en-US"/>
        </w:rPr>
        <w:t xml:space="preserve"> 6-րդ </w:t>
      </w:r>
      <w:proofErr w:type="spellStart"/>
      <w:r w:rsidRPr="003053EF">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w:t>
      </w:r>
      <w:proofErr w:type="gramStart"/>
      <w:r>
        <w:rPr>
          <w:rFonts w:ascii="GHEA Grapalat" w:hAnsi="GHEA Grapalat" w:cs="Sylfaen"/>
          <w:i/>
          <w:sz w:val="16"/>
          <w:szCs w:val="16"/>
          <w:lang w:val="hy-AM"/>
        </w:rPr>
        <w:t xml:space="preserve">կետի </w:t>
      </w:r>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հիման</w:t>
      </w:r>
      <w:proofErr w:type="spellEnd"/>
      <w:proofErr w:type="gramEnd"/>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վրա</w:t>
      </w:r>
      <w:proofErr w:type="spellEnd"/>
    </w:p>
    <w:p w14:paraId="6AE2A87A" w14:textId="77777777" w:rsidR="00CC1CD1" w:rsidRPr="003053EF" w:rsidRDefault="00CC1CD1" w:rsidP="00CC1CD1">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գնման</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հայտով</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տվյալ</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շրջանակում</w:t>
      </w:r>
      <w:proofErr w:type="spellEnd"/>
      <w:r>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գնվելիք</w:t>
      </w:r>
      <w:proofErr w:type="spellEnd"/>
      <w:r w:rsidRPr="00836C5F">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աշխատանքի</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836C5F">
        <w:rPr>
          <w:rFonts w:ascii="GHEA Grapalat" w:hAnsi="GHEA Grapalat" w:cs="Sylfaen"/>
          <w:i/>
          <w:sz w:val="16"/>
          <w:szCs w:val="16"/>
          <w:lang w:val="en-US"/>
        </w:rPr>
        <w:t>գինը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չի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գերազանցում</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25</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մլն</w:t>
      </w:r>
      <w:proofErr w:type="spellEnd"/>
      <w:r>
        <w:rPr>
          <w:rFonts w:ascii="GHEA Grapalat" w:hAnsi="GHEA Grapalat" w:cs="Sylfaen"/>
          <w:i/>
          <w:sz w:val="16"/>
          <w:szCs w:val="16"/>
          <w:lang w:val="en-US"/>
        </w:rPr>
        <w:t xml:space="preserve">. ՀՀ </w:t>
      </w:r>
      <w:proofErr w:type="spellStart"/>
      <w:r>
        <w:rPr>
          <w:rFonts w:ascii="GHEA Grapalat" w:hAnsi="GHEA Grapalat" w:cs="Sylfaen"/>
          <w:i/>
          <w:sz w:val="16"/>
          <w:szCs w:val="16"/>
          <w:lang w:val="en-US"/>
        </w:rPr>
        <w:t>դրամը</w:t>
      </w:r>
      <w:proofErr w:type="spellEnd"/>
    </w:p>
  </w:footnote>
  <w:footnote w:id="4">
    <w:p w14:paraId="40F3B685" w14:textId="77777777" w:rsidR="006351A5" w:rsidRDefault="006351A5" w:rsidP="006351A5">
      <w:pPr>
        <w:pStyle w:val="FootnoteText"/>
        <w:jc w:val="both"/>
        <w:rPr>
          <w:del w:id="6" w:author="Sergey Shahnazaryan" w:date="2019-10-25T09:28:00Z"/>
        </w:rPr>
      </w:pPr>
      <w:r>
        <w:rPr>
          <w:vertAlign w:val="superscript"/>
          <w:lang w:val="en-US"/>
        </w:rPr>
        <w:t>7</w:t>
      </w:r>
      <w:r>
        <w:rPr>
          <w:rStyle w:val="FootnoteReference"/>
          <w:i/>
          <w:color w:val="FFFFFF"/>
        </w:rPr>
        <w:footnoteRef/>
      </w:r>
      <w:r>
        <w:t xml:space="preserve"> </w:t>
      </w:r>
      <w:proofErr w:type="spellStart"/>
      <w:r>
        <w:rPr>
          <w:rFonts w:ascii="GHEA Grapalat" w:hAnsi="GHEA Grapalat" w:cs="Sylfaen"/>
          <w:i/>
          <w:sz w:val="16"/>
          <w:szCs w:val="16"/>
        </w:rPr>
        <w:t>Եթե</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ընթացակարգը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չափաբաժիններով</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ապա</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առաջին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քայլով</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պետք</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Համակարգում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Հայտ</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դաշտում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նախապես</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նշել</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այն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որոնց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համար</w:t>
      </w:r>
      <w:proofErr w:type="spellEnd"/>
      <w:r>
        <w:rPr>
          <w:rFonts w:ascii="GHEA Grapalat" w:hAnsi="GHEA Grapalat" w:cs="Sylfaen"/>
          <w:i/>
          <w:sz w:val="16"/>
          <w:szCs w:val="16"/>
        </w:rPr>
        <w:t xml:space="preserve"> </w:t>
      </w:r>
      <w:r>
        <w:rPr>
          <w:rFonts w:ascii="GHEA Grapalat" w:hAnsi="GHEA Grapalat" w:cs="Sylfaen"/>
          <w:i/>
          <w:sz w:val="16"/>
          <w:szCs w:val="16"/>
          <w:lang w:val="en-US"/>
        </w:rPr>
        <w:t>մ</w:t>
      </w:r>
      <w:proofErr w:type="spellStart"/>
      <w:r>
        <w:rPr>
          <w:rFonts w:ascii="GHEA Grapalat" w:hAnsi="GHEA Grapalat" w:cs="Sylfaen"/>
          <w:i/>
          <w:sz w:val="16"/>
          <w:szCs w:val="16"/>
        </w:rPr>
        <w:t>ասնակիցը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հայտ</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ներկայացնում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որից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հետո</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նոր</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միայն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լրացնել</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մնացած</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դաշտերը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այլապես</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հայտի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փաստաթղթերը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չեն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բացվի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գնահատման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ժամանակ</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Սույն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նախադասությունը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հրավերից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հանվում</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եթե</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ընթացակարգը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չափաբաժիններով</w:t>
      </w:r>
      <w:proofErr w:type="spellEnd"/>
      <w:r>
        <w:rPr>
          <w:rFonts w:ascii="GHEA Grapalat" w:hAnsi="GHEA Grapalat" w:cs="Sylfaen"/>
          <w:i/>
          <w:sz w:val="16"/>
          <w:szCs w:val="16"/>
        </w:rPr>
        <w:t>:</w:t>
      </w:r>
    </w:p>
  </w:footnote>
  <w:footnote w:id="5">
    <w:p w14:paraId="59F2EF48" w14:textId="008B5067" w:rsidR="00C13D25" w:rsidRPr="00927C52" w:rsidRDefault="00C13D25" w:rsidP="00927C52">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2DAFD419" w14:textId="77777777" w:rsidR="007A68C0" w:rsidRPr="00C13D25" w:rsidRDefault="007A68C0" w:rsidP="007A68C0">
      <w:pPr>
        <w:pStyle w:val="FootnoteText"/>
        <w:jc w:val="both"/>
        <w:rPr>
          <w:rFonts w:ascii="GHEA Grapalat" w:hAnsi="GHEA Grapalat" w:cs="Sylfaen"/>
          <w:i/>
          <w:sz w:val="16"/>
          <w:szCs w:val="16"/>
          <w:lang w:val="hy-AM"/>
        </w:rPr>
      </w:pPr>
      <w:r>
        <w:rPr>
          <w:rStyle w:val="FootnoteReference"/>
        </w:rPr>
        <w:footnoteRef/>
      </w:r>
      <w: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14:paraId="4D6883F8" w14:textId="77777777" w:rsidR="007A68C0" w:rsidRPr="00F41942" w:rsidRDefault="007A68C0" w:rsidP="007A68C0">
      <w:pPr>
        <w:pStyle w:val="FootnoteText"/>
        <w:rPr>
          <w:rFonts w:asciiTheme="minorHAnsi" w:hAnsiTheme="minorHAnsi"/>
          <w:lang w:val="hy-AM"/>
        </w:rPr>
      </w:pPr>
    </w:p>
  </w:footnote>
  <w:footnote w:id="7">
    <w:p w14:paraId="4A202C6D" w14:textId="339A2A31" w:rsidR="00C13D25" w:rsidRPr="000B5028" w:rsidRDefault="00C13D25" w:rsidP="000B5028">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8">
    <w:p w14:paraId="7819FD91" w14:textId="41D9CBDD" w:rsidR="00C13D25" w:rsidRPr="000B5028" w:rsidRDefault="00C13D25" w:rsidP="000B5028">
      <w:pPr>
        <w:pStyle w:val="FootnoteText"/>
        <w:jc w:val="both"/>
        <w:rPr>
          <w:rFonts w:ascii="GHEA Grapalat" w:hAnsi="GHEA Grapalat" w:cs="Sylfaen"/>
          <w:i/>
          <w:sz w:val="16"/>
          <w:szCs w:val="16"/>
        </w:rPr>
      </w:pPr>
      <w:r>
        <w:rPr>
          <w:rStyle w:val="FootnoteReference"/>
        </w:rPr>
        <w:footnoteRef/>
      </w:r>
      <w: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r w:rsidRPr="009A7602">
        <w:rPr>
          <w:rFonts w:ascii="GHEA Grapalat" w:hAnsi="GHEA Grapalat" w:cs="Sylfaen"/>
          <w:i/>
          <w:sz w:val="16"/>
          <w:szCs w:val="16"/>
          <w:lang w:val="hy-AM"/>
        </w:rPr>
        <w:t>կետ</w:t>
      </w:r>
      <w:r w:rsidRPr="003053EF">
        <w:rPr>
          <w:rFonts w:ascii="GHEA Grapalat" w:hAnsi="GHEA Grapalat" w:cs="Sylfaen"/>
          <w:i/>
          <w:sz w:val="16"/>
          <w:szCs w:val="16"/>
        </w:rPr>
        <w:t xml:space="preserve">ը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չի</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կազմակերպվում</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չափաբաժիններով</w:t>
      </w:r>
      <w:proofErr w:type="spellEnd"/>
      <w:r w:rsidRPr="00D17258">
        <w:rPr>
          <w:rFonts w:ascii="GHEA Grapalat" w:hAnsi="GHEA Grapalat" w:cs="Sylfaen"/>
          <w:i/>
          <w:sz w:val="16"/>
          <w:szCs w:val="16"/>
        </w:rPr>
        <w:t>:</w:t>
      </w:r>
    </w:p>
  </w:footnote>
  <w:footnote w:id="9">
    <w:p w14:paraId="6D8368A4" w14:textId="77777777" w:rsidR="00C13D25" w:rsidRPr="008826FF" w:rsidRDefault="00C13D25" w:rsidP="000B5028">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44C23927" w14:textId="1D47FB61" w:rsidR="00C13D25" w:rsidRPr="000B5028" w:rsidRDefault="00C13D25">
      <w:pPr>
        <w:pStyle w:val="FootnoteText"/>
        <w:rPr>
          <w:rFonts w:asciiTheme="minorHAnsi" w:hAnsiTheme="minorHAnsi"/>
          <w:lang w:val="hy-AM"/>
        </w:rPr>
      </w:pPr>
    </w:p>
  </w:footnote>
  <w:footnote w:id="10">
    <w:p w14:paraId="1AC19B9F" w14:textId="77777777" w:rsidR="006351A5" w:rsidRDefault="006351A5" w:rsidP="006351A5">
      <w:pPr>
        <w:pStyle w:val="FootnoteText"/>
        <w:rPr>
          <w:rFonts w:ascii="Sylfaen" w:hAnsi="Sylfaen"/>
          <w:lang w:val="hy-AM"/>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hy-AM"/>
        </w:rPr>
        <w:t>1 2</w:t>
      </w:r>
      <w:proofErr w:type="spellStart"/>
      <w:r>
        <w:rPr>
          <w:rFonts w:ascii="GHEA Grapalat" w:hAnsi="GHEA Grapalat" w:cs="Sylfaen"/>
          <w:i/>
          <w:sz w:val="16"/>
          <w:szCs w:val="16"/>
        </w:rPr>
        <w:t>Սույն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նախադասությունը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հրավերից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հանվում</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եթե</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ընթացակարգը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չափաբաժիններով</w:t>
      </w:r>
      <w:proofErr w:type="spellEnd"/>
      <w:r>
        <w:rPr>
          <w:rFonts w:ascii="GHEA Grapalat" w:hAnsi="GHEA Grapalat" w:cs="Sylfaen"/>
          <w:i/>
          <w:sz w:val="16"/>
          <w:szCs w:val="16"/>
        </w:rPr>
        <w:t>:</w:t>
      </w:r>
    </w:p>
  </w:footnote>
  <w:footnote w:id="11">
    <w:p w14:paraId="6131CDBE" w14:textId="77777777" w:rsidR="00E54B3F" w:rsidRPr="0024763E" w:rsidRDefault="00E54B3F" w:rsidP="00E54B3F">
      <w:pPr>
        <w:pStyle w:val="FootnoteText"/>
        <w:jc w:val="both"/>
        <w:rPr>
          <w:rFonts w:ascii="GHEA Grapalat" w:hAnsi="GHEA Grapalat" w:cs="Sylfaen"/>
          <w:i/>
          <w:sz w:val="16"/>
          <w:szCs w:val="16"/>
          <w:lang w:val="hy-AM"/>
        </w:rPr>
      </w:pPr>
      <w:r>
        <w:rPr>
          <w:rStyle w:val="FootnoteReference"/>
        </w:rPr>
        <w:footnoteRef/>
      </w:r>
      <w:r>
        <w:t xml:space="preserve"> </w:t>
      </w:r>
      <w:r w:rsidRPr="0055798E">
        <w:rPr>
          <w:rFonts w:ascii="Times New Roman" w:hAnsi="Times New Roman"/>
          <w:sz w:val="18"/>
          <w:szCs w:val="18"/>
          <w:lang w:val="hy-AM"/>
        </w:rPr>
        <w:t>ա</w:t>
      </w:r>
      <w:r w:rsidRPr="0024763E">
        <w:rPr>
          <w:rFonts w:ascii="GHEA Grapalat" w:hAnsi="GHEA Grapalat" w:cs="Sylfaen"/>
          <w:i/>
          <w:sz w:val="16"/>
          <w:szCs w:val="16"/>
          <w:lang w:val="hy-AM"/>
        </w:rPr>
        <w:t xml:space="preserve">) 10.1 կետում բանկային երաշխիքի ձևով ներկայացվող ապահովումների դեպքում ժամկետը լրացվում է </w:t>
      </w:r>
      <w:r>
        <w:rPr>
          <w:rFonts w:ascii="GHEA Grapalat" w:hAnsi="GHEA Grapalat" w:cs="Sylfaen"/>
          <w:i/>
          <w:sz w:val="16"/>
          <w:szCs w:val="16"/>
          <w:lang w:val="hy-AM"/>
        </w:rPr>
        <w:t xml:space="preserve">հրավերի հաստատման փուլում՝ մինչև հրապարակումը և </w:t>
      </w:r>
      <w:r w:rsidRPr="0024763E">
        <w:rPr>
          <w:rFonts w:ascii="GHEA Grapalat" w:hAnsi="GHEA Grapalat" w:cs="Sylfaen"/>
          <w:i/>
          <w:sz w:val="16"/>
          <w:szCs w:val="16"/>
          <w:lang w:val="hy-AM"/>
        </w:rPr>
        <w:t xml:space="preserve"> չի կարող պակաս լինել 10 աշխատանքային օրվանից,</w:t>
      </w:r>
    </w:p>
    <w:p w14:paraId="4EAECE1C" w14:textId="77777777" w:rsidR="00E54B3F" w:rsidRPr="004B72E3" w:rsidRDefault="00E54B3F" w:rsidP="00E54B3F">
      <w:pPr>
        <w:pStyle w:val="FootnoteText"/>
        <w:jc w:val="both"/>
        <w:rPr>
          <w:rFonts w:ascii="GHEA Grapalat" w:hAnsi="GHEA Grapalat" w:cs="Sylfaen"/>
          <w:i/>
          <w:sz w:val="16"/>
          <w:szCs w:val="16"/>
          <w:lang w:val="hy-AM"/>
        </w:rPr>
      </w:pPr>
      <w:r w:rsidRPr="0024763E">
        <w:rPr>
          <w:rFonts w:ascii="GHEA Grapalat" w:hAnsi="GHEA Grapalat" w:cs="Sylfaen"/>
          <w:i/>
          <w:sz w:val="16"/>
          <w:szCs w:val="16"/>
          <w:lang w:val="hy-AM"/>
        </w:rPr>
        <w:t xml:space="preserve">      բ) </w:t>
      </w:r>
      <w:r w:rsidRPr="004B72E3">
        <w:rPr>
          <w:rFonts w:ascii="GHEA Grapalat" w:hAnsi="GHEA Grapalat" w:cs="Sylfaen"/>
          <w:i/>
          <w:sz w:val="16"/>
          <w:szCs w:val="16"/>
          <w:lang w:val="hy-AM"/>
        </w:rPr>
        <w:t xml:space="preserve">10․1  կետից հանվում է   &lt;&lt; Եթե ապահովումը ներկայացվում է բանկային երաշխիքի ձևով, ապա սույն կետով նախատեսված ժամկետը սահմանվում է </w:t>
      </w:r>
      <w:r>
        <w:rPr>
          <w:rFonts w:ascii="GHEA Grapalat" w:hAnsi="GHEA Grapalat" w:cs="Sylfaen"/>
          <w:i/>
          <w:sz w:val="16"/>
          <w:szCs w:val="16"/>
          <w:lang w:val="hy-AM"/>
        </w:rPr>
        <w:t xml:space="preserve"> « » </w:t>
      </w:r>
      <w:r w:rsidRPr="004B72E3">
        <w:rPr>
          <w:rFonts w:ascii="GHEA Grapalat" w:hAnsi="GHEA Grapalat" w:cs="Sylfaen"/>
          <w:i/>
          <w:sz w:val="16"/>
          <w:szCs w:val="16"/>
          <w:lang w:val="hy-AM"/>
        </w:rPr>
        <w:t>աշխատանքային օր։&gt;&gt; նախադասությունը</w:t>
      </w:r>
      <w:r>
        <w:rPr>
          <w:rFonts w:ascii="GHEA Grapalat" w:hAnsi="GHEA Grapalat" w:cs="Sylfaen"/>
          <w:i/>
          <w:sz w:val="16"/>
          <w:szCs w:val="16"/>
          <w:lang w:val="hy-AM"/>
        </w:rPr>
        <w:t>՝</w:t>
      </w:r>
    </w:p>
    <w:p w14:paraId="2325EB14" w14:textId="77777777" w:rsidR="00E54B3F" w:rsidRPr="004B72E3" w:rsidRDefault="00E54B3F" w:rsidP="00E54B3F">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0B82F1E" w14:textId="77777777" w:rsidR="00E54B3F" w:rsidRPr="003D4668" w:rsidRDefault="00E54B3F" w:rsidP="00E54B3F">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2">
    <w:p w14:paraId="3F9987EC" w14:textId="77777777" w:rsidR="00C13D25" w:rsidRPr="009A7602" w:rsidRDefault="00C13D25" w:rsidP="003D4668">
      <w:pPr>
        <w:pStyle w:val="FootnoteText"/>
        <w:rPr>
          <w:rFonts w:ascii="GHEA Grapalat" w:hAnsi="GHEA Grapalat" w:cs="Sylfaen"/>
          <w:i/>
          <w:sz w:val="16"/>
          <w:szCs w:val="16"/>
          <w:lang w:val="hy-AM"/>
        </w:rPr>
      </w:pPr>
      <w:r>
        <w:rPr>
          <w:rStyle w:val="FootnoteReference"/>
        </w:rPr>
        <w:footnoteRef/>
      </w:r>
      <w: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00004A85" w14:textId="77777777" w:rsidR="00C13D25" w:rsidRPr="009A7602" w:rsidRDefault="00C13D25"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2637855E" w14:textId="2E5DBABF" w:rsidR="00C13D25" w:rsidRPr="009A7602" w:rsidRDefault="00C13D25"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7B66CD9F" w14:textId="38FB6B3B" w:rsidR="00C13D25" w:rsidRPr="003D4668" w:rsidRDefault="00C13D25">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3">
    <w:p w14:paraId="08682D21" w14:textId="77777777" w:rsidR="00C13D25" w:rsidRPr="00323606" w:rsidRDefault="00C13D25" w:rsidP="003D4668">
      <w:pPr>
        <w:pStyle w:val="FootnoteText"/>
        <w:rPr>
          <w:rFonts w:ascii="GHEA Grapalat" w:hAnsi="GHEA Grapalat" w:cs="Sylfaen"/>
          <w:i/>
          <w:sz w:val="16"/>
          <w:szCs w:val="16"/>
          <w:lang w:val="hy-AM"/>
        </w:rPr>
      </w:pPr>
      <w:r>
        <w:rPr>
          <w:rStyle w:val="FootnoteReference"/>
        </w:rPr>
        <w:footnoteRef/>
      </w:r>
      <w:r>
        <w:t xml:space="preserve">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1F97ED62" w14:textId="77777777" w:rsidR="00C13D25" w:rsidRPr="004242D7" w:rsidRDefault="00C13D25"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227A8A64" w14:textId="77777777" w:rsidR="00C13D25" w:rsidRPr="00323606" w:rsidRDefault="00C13D25"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00478662" w14:textId="03DF488C" w:rsidR="00C13D25" w:rsidRPr="003D4668" w:rsidRDefault="00C13D25">
      <w:pPr>
        <w:pStyle w:val="FootnoteText"/>
        <w:rPr>
          <w:rFonts w:asciiTheme="minorHAnsi" w:hAnsiTheme="minorHAnsi"/>
          <w:lang w:val="hy-AM"/>
        </w:rPr>
      </w:pPr>
    </w:p>
  </w:footnote>
  <w:footnote w:id="14">
    <w:p w14:paraId="300CC6A7" w14:textId="3BD8C2B3" w:rsidR="00C13D25" w:rsidRPr="00253CA8" w:rsidRDefault="00C13D25" w:rsidP="00BF639B">
      <w:pPr>
        <w:pStyle w:val="FootnoteText"/>
        <w:rPr>
          <w:rFonts w:ascii="GHEA Grapalat" w:hAnsi="GHEA Grapalat" w:cs="Sylfaen"/>
          <w:i/>
          <w:sz w:val="16"/>
          <w:szCs w:val="16"/>
          <w:lang w:val="hy-AM"/>
        </w:rPr>
      </w:pPr>
      <w:r>
        <w:rPr>
          <w:rStyle w:val="FootnoteReference"/>
        </w:rPr>
        <w:footnoteRef/>
      </w:r>
      <w: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5F2428C" w14:textId="5BB7AA4A" w:rsidR="00C13D25" w:rsidRPr="00BF639B" w:rsidRDefault="00C13D25">
      <w:pPr>
        <w:pStyle w:val="FootnoteText"/>
        <w:rPr>
          <w:rFonts w:asciiTheme="minorHAnsi" w:hAnsiTheme="minorHAnsi"/>
          <w:lang w:val="hy-AM"/>
        </w:rPr>
      </w:pPr>
    </w:p>
  </w:footnote>
  <w:footnote w:id="15">
    <w:p w14:paraId="464B7290" w14:textId="77777777" w:rsidR="008D74A0" w:rsidRPr="009A7602" w:rsidRDefault="008D74A0" w:rsidP="008D74A0">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180349">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AE679C">
        <w:rPr>
          <w:rFonts w:ascii="GHEA Grapalat" w:hAnsi="GHEA Grapalat" w:cs="Sylfaen"/>
          <w:i/>
          <w:sz w:val="16"/>
          <w:szCs w:val="16"/>
        </w:rPr>
        <w:t>:</w:t>
      </w:r>
      <w:r w:rsidRPr="009A7602">
        <w:rPr>
          <w:rFonts w:ascii="GHEA Grapalat" w:hAnsi="GHEA Grapalat"/>
          <w:lang w:val="af-ZA"/>
        </w:rPr>
        <w:t xml:space="preserve"> </w:t>
      </w:r>
    </w:p>
  </w:footnote>
  <w:footnote w:id="16">
    <w:p w14:paraId="428C7309" w14:textId="5E49F249" w:rsidR="00C13D25" w:rsidRPr="00911A5F" w:rsidRDefault="00C13D25" w:rsidP="00911A5F">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7">
    <w:p w14:paraId="029645E3" w14:textId="5BAF1117" w:rsidR="00C13D25" w:rsidRPr="00DD4D99" w:rsidRDefault="00C13D25" w:rsidP="00413A58">
      <w:pPr>
        <w:pStyle w:val="FootnoteText"/>
        <w:jc w:val="both"/>
        <w:rPr>
          <w:rFonts w:ascii="GHEA Grapalat" w:hAnsi="GHEA Grapalat" w:cs="Sylfaen"/>
          <w:i/>
          <w:sz w:val="16"/>
          <w:szCs w:val="16"/>
          <w:lang w:val="hy-AM"/>
        </w:rPr>
      </w:pPr>
      <w:r>
        <w:rPr>
          <w:rStyle w:val="FootnoteReference"/>
        </w:rPr>
        <w:footnoteRef/>
      </w:r>
      <w:r>
        <w:t xml:space="preserve"> </w:t>
      </w:r>
      <w:proofErr w:type="spellStart"/>
      <w:r w:rsidRPr="003053EF">
        <w:rPr>
          <w:rFonts w:ascii="GHEA Grapalat" w:hAnsi="GHEA Grapalat" w:cs="Sylfaen"/>
          <w:i/>
          <w:sz w:val="16"/>
          <w:szCs w:val="16"/>
          <w:lang w:val="en-US"/>
        </w:rPr>
        <w:t>Եթե</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հրավերով</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հայտի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ապահովման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ներկայացման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պահանջ</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սահմանված</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չէ</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սույն</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կետը</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footnote>
  <w:footnote w:id="18">
    <w:p w14:paraId="078C8E9B" w14:textId="77777777" w:rsidR="00B905FE" w:rsidRPr="001E7733" w:rsidRDefault="00B905FE" w:rsidP="00B905F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A44163">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A44163">
        <w:rPr>
          <w:rFonts w:ascii="GHEA Grapalat" w:hAnsi="GHEA Grapalat"/>
          <w:i/>
          <w:sz w:val="16"/>
          <w:szCs w:val="16"/>
          <w:lang w:val="hy-AM"/>
        </w:rPr>
        <w:t>է</w:t>
      </w:r>
      <w:r w:rsidRPr="001E7733">
        <w:rPr>
          <w:rFonts w:ascii="GHEA Grapalat" w:hAnsi="GHEA Grapalat"/>
          <w:i/>
          <w:sz w:val="16"/>
          <w:szCs w:val="16"/>
          <w:lang w:val="af-ZA"/>
        </w:rPr>
        <w:t xml:space="preserve"> </w:t>
      </w:r>
      <w:r w:rsidRPr="00A44163">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A44163">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A44163">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A44163">
        <w:rPr>
          <w:rFonts w:ascii="GHEA Grapalat" w:hAnsi="GHEA Grapalat"/>
          <w:i/>
          <w:sz w:val="16"/>
          <w:szCs w:val="16"/>
          <w:lang w:val="hy-AM"/>
        </w:rPr>
        <w:t>մինչև</w:t>
      </w:r>
      <w:r w:rsidRPr="001E7733">
        <w:rPr>
          <w:rFonts w:ascii="GHEA Grapalat" w:hAnsi="GHEA Grapalat"/>
          <w:i/>
          <w:sz w:val="16"/>
          <w:szCs w:val="16"/>
          <w:lang w:val="af-ZA"/>
        </w:rPr>
        <w:t xml:space="preserve"> </w:t>
      </w:r>
      <w:r w:rsidRPr="00A44163">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A44163">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A44163">
        <w:rPr>
          <w:rFonts w:ascii="GHEA Grapalat" w:hAnsi="GHEA Grapalat"/>
          <w:i/>
          <w:sz w:val="16"/>
          <w:szCs w:val="16"/>
          <w:lang w:val="hy-AM"/>
        </w:rPr>
        <w:t>հրապարակելը</w:t>
      </w:r>
      <w:r w:rsidRPr="00A65C38">
        <w:rPr>
          <w:rFonts w:ascii="GHEA Grapalat" w:hAnsi="GHEA Grapalat"/>
          <w:i/>
          <w:sz w:val="16"/>
          <w:szCs w:val="16"/>
          <w:lang w:val="hy-AM"/>
        </w:rPr>
        <w:t>:</w:t>
      </w:r>
    </w:p>
    <w:p w14:paraId="364772ED" w14:textId="77777777" w:rsidR="00B905FE" w:rsidRPr="0015088E" w:rsidRDefault="00B905FE" w:rsidP="00B905FE">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6E10C4CA" w14:textId="77777777" w:rsidR="00B905FE" w:rsidRPr="001E7733" w:rsidDel="00856FDE" w:rsidRDefault="00B905FE" w:rsidP="00B905FE">
      <w:pPr>
        <w:pStyle w:val="FootnoteText"/>
        <w:rPr>
          <w:del w:id="19" w:author="User" w:date="2019-05-26T09:57:00Z"/>
          <w:i/>
          <w:lang w:val="af-ZA"/>
        </w:rPr>
      </w:pPr>
    </w:p>
  </w:footnote>
  <w:footnote w:id="19">
    <w:p w14:paraId="2DA6AAAC" w14:textId="436155BC" w:rsidR="00C13D25" w:rsidRPr="00C07E00" w:rsidRDefault="00C13D25" w:rsidP="00C07E00">
      <w:pPr>
        <w:pStyle w:val="FootnoteText"/>
        <w:jc w:val="both"/>
        <w:rPr>
          <w:rFonts w:ascii="Sylfaen" w:hAnsi="Sylfaen"/>
          <w:lang w:val="hy-AM"/>
        </w:rPr>
      </w:pPr>
      <w:r>
        <w:rPr>
          <w:rStyle w:val="FootnoteReference"/>
        </w:rPr>
        <w:footnoteRef/>
      </w:r>
      <w:r>
        <w:t xml:space="preserve"> </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0">
    <w:p w14:paraId="15DF2ABD" w14:textId="10A3E1B6" w:rsidR="00C13D25" w:rsidRPr="002D5ECD" w:rsidRDefault="00C13D25" w:rsidP="00C07E00">
      <w:pPr>
        <w:pStyle w:val="FootnoteText"/>
        <w:rPr>
          <w:vertAlign w:val="superscript"/>
          <w:lang w:val="hy-AM"/>
        </w:rPr>
      </w:pPr>
      <w:r>
        <w:rPr>
          <w:rStyle w:val="FootnoteReference"/>
        </w:rPr>
        <w:footnoteRef/>
      </w:r>
      <w:r w:rsidRPr="002D5ECD">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7F74F4D5" w14:textId="1D08F066" w:rsidR="00C13D25" w:rsidRPr="00C07E00" w:rsidRDefault="00C13D25">
      <w:pPr>
        <w:pStyle w:val="FootnoteText"/>
        <w:rPr>
          <w:rFonts w:ascii="Sylfaen" w:hAnsi="Sylfaen"/>
        </w:rPr>
      </w:pPr>
    </w:p>
  </w:footnote>
  <w:footnote w:id="21">
    <w:p w14:paraId="0CF9C3A0" w14:textId="37D51F1F" w:rsidR="00C13D25" w:rsidRPr="00C07E00" w:rsidRDefault="00C13D25">
      <w:pPr>
        <w:pStyle w:val="FootnoteText"/>
        <w:rPr>
          <w:rFonts w:ascii="GHEA Grapalat" w:hAnsi="GHEA Grapalat"/>
          <w:i/>
          <w:sz w:val="16"/>
          <w:szCs w:val="24"/>
          <w:lang w:val="hy-AM" w:eastAsia="en-US"/>
        </w:rPr>
      </w:pPr>
      <w:r>
        <w:rPr>
          <w:rStyle w:val="FootnoteReference"/>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2">
    <w:p w14:paraId="03909C2D" w14:textId="77777777" w:rsidR="00C13D25" w:rsidRPr="004B2068" w:rsidRDefault="00C13D25" w:rsidP="00C07E00">
      <w:pPr>
        <w:pStyle w:val="FootnoteText"/>
        <w:jc w:val="both"/>
        <w:rPr>
          <w:rFonts w:ascii="GHEA Grapalat" w:hAnsi="GHEA Grapalat"/>
          <w:i/>
          <w:sz w:val="16"/>
          <w:szCs w:val="24"/>
          <w:lang w:val="hy-AM" w:eastAsia="en-US"/>
        </w:rPr>
      </w:pPr>
      <w:r>
        <w:rPr>
          <w:rStyle w:val="FootnoteReference"/>
        </w:rPr>
        <w:footnoteRef/>
      </w:r>
      <w: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DC41ECC" w14:textId="77777777" w:rsidR="00C13D25" w:rsidRPr="002D5ECD" w:rsidRDefault="00C13D25" w:rsidP="00C07E00">
      <w:pPr>
        <w:pStyle w:val="FootnoteText"/>
        <w:rPr>
          <w:rFonts w:ascii="GHEA Grapalat" w:hAnsi="GHEA Grapalat"/>
          <w:i/>
          <w:sz w:val="16"/>
          <w:lang w:val="hy-AM"/>
        </w:rPr>
      </w:pPr>
      <w:proofErr w:type="spellStart"/>
      <w:r>
        <w:rPr>
          <w:rFonts w:ascii="GHEA Grapalat" w:hAnsi="GHEA Grapalat"/>
          <w:i/>
          <w:sz w:val="16"/>
        </w:rPr>
        <w:t>Եթե</w:t>
      </w:r>
      <w:proofErr w:type="spellEnd"/>
      <w:r>
        <w:rPr>
          <w:rFonts w:ascii="GHEA Grapalat" w:hAnsi="GHEA Grapalat"/>
          <w:i/>
          <w:sz w:val="16"/>
        </w:rPr>
        <w:t xml:space="preserve"> </w:t>
      </w:r>
      <w:proofErr w:type="spellStart"/>
      <w:r>
        <w:rPr>
          <w:rFonts w:ascii="GHEA Grapalat" w:hAnsi="GHEA Grapalat"/>
          <w:i/>
          <w:sz w:val="16"/>
        </w:rPr>
        <w:t>պայմանագիրը</w:t>
      </w:r>
      <w:proofErr w:type="spellEnd"/>
      <w:r>
        <w:rPr>
          <w:rFonts w:ascii="GHEA Grapalat" w:hAnsi="GHEA Grapalat"/>
          <w:i/>
          <w:sz w:val="16"/>
        </w:rPr>
        <w:t xml:space="preserve"> </w:t>
      </w:r>
      <w:proofErr w:type="spellStart"/>
      <w:r>
        <w:rPr>
          <w:rFonts w:ascii="GHEA Grapalat" w:hAnsi="GHEA Grapalat"/>
          <w:i/>
          <w:sz w:val="16"/>
        </w:rPr>
        <w:t>ներառում</w:t>
      </w:r>
      <w:proofErr w:type="spellEnd"/>
      <w:r>
        <w:rPr>
          <w:rFonts w:ascii="GHEA Grapalat" w:hAnsi="GHEA Grapalat"/>
          <w:i/>
          <w:sz w:val="16"/>
        </w:rPr>
        <w:t xml:space="preserve"> է </w:t>
      </w:r>
      <w:proofErr w:type="spellStart"/>
      <w:r>
        <w:rPr>
          <w:rFonts w:ascii="GHEA Grapalat" w:hAnsi="GHEA Grapalat"/>
          <w:i/>
          <w:sz w:val="16"/>
        </w:rPr>
        <w:t>մեկից</w:t>
      </w:r>
      <w:proofErr w:type="spellEnd"/>
      <w:r>
        <w:rPr>
          <w:rFonts w:ascii="GHEA Grapalat" w:hAnsi="GHEA Grapalat"/>
          <w:i/>
          <w:sz w:val="16"/>
        </w:rPr>
        <w:t xml:space="preserve"> </w:t>
      </w:r>
      <w:proofErr w:type="spellStart"/>
      <w:r>
        <w:rPr>
          <w:rFonts w:ascii="GHEA Grapalat" w:hAnsi="GHEA Grapalat"/>
          <w:i/>
          <w:sz w:val="16"/>
        </w:rPr>
        <w:t>ավել</w:t>
      </w:r>
      <w:proofErr w:type="spellEnd"/>
      <w:r>
        <w:rPr>
          <w:rFonts w:ascii="GHEA Grapalat" w:hAnsi="GHEA Grapalat"/>
          <w:i/>
          <w:sz w:val="16"/>
        </w:rPr>
        <w:t xml:space="preserve"> </w:t>
      </w:r>
      <w:proofErr w:type="spellStart"/>
      <w:r>
        <w:rPr>
          <w:rFonts w:ascii="GHEA Grapalat" w:hAnsi="GHEA Grapalat"/>
          <w:i/>
          <w:sz w:val="16"/>
        </w:rPr>
        <w:t>չափաբաժին</w:t>
      </w:r>
      <w:proofErr w:type="spellEnd"/>
      <w:r>
        <w:rPr>
          <w:rFonts w:ascii="GHEA Grapalat" w:hAnsi="GHEA Grapalat"/>
          <w:i/>
          <w:sz w:val="16"/>
        </w:rPr>
        <w:t xml:space="preserve">, </w:t>
      </w:r>
      <w:proofErr w:type="spellStart"/>
      <w:r>
        <w:rPr>
          <w:rFonts w:ascii="GHEA Grapalat" w:hAnsi="GHEA Grapalat"/>
          <w:i/>
          <w:sz w:val="16"/>
        </w:rPr>
        <w:t>ապա</w:t>
      </w:r>
      <w:proofErr w:type="spellEnd"/>
      <w:r>
        <w:rPr>
          <w:rFonts w:ascii="GHEA Grapalat" w:hAnsi="GHEA Grapalat"/>
          <w:i/>
          <w:sz w:val="16"/>
        </w:rPr>
        <w:t xml:space="preserve"> </w:t>
      </w:r>
      <w:proofErr w:type="spellStart"/>
      <w:r>
        <w:rPr>
          <w:rFonts w:ascii="GHEA Grapalat" w:hAnsi="GHEA Grapalat"/>
          <w:i/>
          <w:sz w:val="16"/>
        </w:rPr>
        <w:t>տուգանքը</w:t>
      </w:r>
      <w:proofErr w:type="spellEnd"/>
      <w:r>
        <w:rPr>
          <w:rFonts w:ascii="GHEA Grapalat" w:hAnsi="GHEA Grapalat"/>
          <w:i/>
          <w:sz w:val="16"/>
        </w:rPr>
        <w:t xml:space="preserve"> </w:t>
      </w:r>
      <w:proofErr w:type="spellStart"/>
      <w:r>
        <w:rPr>
          <w:rFonts w:ascii="GHEA Grapalat" w:hAnsi="GHEA Grapalat"/>
          <w:i/>
          <w:sz w:val="16"/>
        </w:rPr>
        <w:t>հաշվարկվում</w:t>
      </w:r>
      <w:proofErr w:type="spellEnd"/>
      <w:r>
        <w:rPr>
          <w:rFonts w:ascii="GHEA Grapalat" w:hAnsi="GHEA Grapalat"/>
          <w:i/>
          <w:sz w:val="16"/>
        </w:rPr>
        <w:t xml:space="preserve"> է </w:t>
      </w:r>
      <w:proofErr w:type="spellStart"/>
      <w:r>
        <w:rPr>
          <w:rFonts w:ascii="GHEA Grapalat" w:hAnsi="GHEA Grapalat"/>
          <w:i/>
          <w:sz w:val="16"/>
        </w:rPr>
        <w:t>պայմանագրով</w:t>
      </w:r>
      <w:proofErr w:type="spellEnd"/>
      <w:r>
        <w:rPr>
          <w:rFonts w:ascii="GHEA Grapalat" w:hAnsi="GHEA Grapalat"/>
          <w:i/>
          <w:sz w:val="16"/>
        </w:rPr>
        <w:t xml:space="preserve"> </w:t>
      </w:r>
      <w:proofErr w:type="spellStart"/>
      <w:r>
        <w:rPr>
          <w:rFonts w:ascii="GHEA Grapalat" w:hAnsi="GHEA Grapalat"/>
          <w:i/>
          <w:sz w:val="16"/>
        </w:rPr>
        <w:t>այդ</w:t>
      </w:r>
      <w:proofErr w:type="spellEnd"/>
      <w:r>
        <w:rPr>
          <w:rFonts w:ascii="GHEA Grapalat" w:hAnsi="GHEA Grapalat"/>
          <w:i/>
          <w:sz w:val="16"/>
        </w:rPr>
        <w:t xml:space="preserve"> </w:t>
      </w:r>
      <w:proofErr w:type="spellStart"/>
      <w:r>
        <w:rPr>
          <w:rFonts w:ascii="GHEA Grapalat" w:hAnsi="GHEA Grapalat"/>
          <w:i/>
          <w:sz w:val="16"/>
        </w:rPr>
        <w:t>չափաբաժնի</w:t>
      </w:r>
      <w:proofErr w:type="spellEnd"/>
      <w:r>
        <w:rPr>
          <w:rFonts w:ascii="GHEA Grapalat" w:hAnsi="GHEA Grapalat"/>
          <w:i/>
          <w:sz w:val="16"/>
        </w:rPr>
        <w:t xml:space="preserve"> </w:t>
      </w:r>
      <w:proofErr w:type="spellStart"/>
      <w:r>
        <w:rPr>
          <w:rFonts w:ascii="GHEA Grapalat" w:hAnsi="GHEA Grapalat"/>
          <w:i/>
          <w:sz w:val="16"/>
        </w:rPr>
        <w:t>համար</w:t>
      </w:r>
      <w:proofErr w:type="spellEnd"/>
      <w:r>
        <w:rPr>
          <w:rFonts w:ascii="GHEA Grapalat" w:hAnsi="GHEA Grapalat"/>
          <w:i/>
          <w:sz w:val="16"/>
        </w:rPr>
        <w:t xml:space="preserve"> </w:t>
      </w:r>
      <w:proofErr w:type="spellStart"/>
      <w:r>
        <w:rPr>
          <w:rFonts w:ascii="GHEA Grapalat" w:hAnsi="GHEA Grapalat"/>
          <w:i/>
          <w:sz w:val="16"/>
        </w:rPr>
        <w:t>սահմանված</w:t>
      </w:r>
      <w:proofErr w:type="spellEnd"/>
      <w:r>
        <w:rPr>
          <w:rFonts w:ascii="GHEA Grapalat" w:hAnsi="GHEA Grapalat"/>
          <w:i/>
          <w:sz w:val="16"/>
        </w:rPr>
        <w:t xml:space="preserve"> </w:t>
      </w:r>
      <w:proofErr w:type="spellStart"/>
      <w:r>
        <w:rPr>
          <w:rFonts w:ascii="GHEA Grapalat" w:hAnsi="GHEA Grapalat"/>
          <w:i/>
          <w:sz w:val="16"/>
        </w:rPr>
        <w:t>ընդհանուր</w:t>
      </w:r>
      <w:proofErr w:type="spellEnd"/>
      <w:r>
        <w:rPr>
          <w:rFonts w:ascii="GHEA Grapalat" w:hAnsi="GHEA Grapalat"/>
          <w:i/>
          <w:sz w:val="16"/>
        </w:rPr>
        <w:t xml:space="preserve"> </w:t>
      </w:r>
      <w:proofErr w:type="spellStart"/>
      <w:r>
        <w:rPr>
          <w:rFonts w:ascii="GHEA Grapalat" w:hAnsi="GHEA Grapalat"/>
          <w:i/>
          <w:sz w:val="16"/>
        </w:rPr>
        <w:t>գնի</w:t>
      </w:r>
      <w:proofErr w:type="spellEnd"/>
      <w:r>
        <w:rPr>
          <w:rFonts w:ascii="GHEA Grapalat" w:hAnsi="GHEA Grapalat"/>
          <w:i/>
          <w:sz w:val="16"/>
        </w:rPr>
        <w:t xml:space="preserve"> </w:t>
      </w:r>
      <w:proofErr w:type="spellStart"/>
      <w:r>
        <w:rPr>
          <w:rFonts w:ascii="GHEA Grapalat" w:hAnsi="GHEA Grapalat"/>
          <w:i/>
          <w:sz w:val="16"/>
        </w:rPr>
        <w:t>նկատմամբ</w:t>
      </w:r>
      <w:proofErr w:type="spellEnd"/>
      <w:r w:rsidRPr="002D5ECD">
        <w:rPr>
          <w:rFonts w:ascii="GHEA Grapalat" w:hAnsi="GHEA Grapalat"/>
          <w:i/>
          <w:sz w:val="16"/>
          <w:lang w:val="hy-AM"/>
        </w:rPr>
        <w:t>:</w:t>
      </w:r>
    </w:p>
    <w:p w14:paraId="67B2FC0F" w14:textId="46A916D3" w:rsidR="00C13D25" w:rsidRPr="00C07E00" w:rsidRDefault="00C13D25">
      <w:pPr>
        <w:pStyle w:val="FootnoteText"/>
        <w:rPr>
          <w:rFonts w:ascii="Sylfaen" w:hAnsi="Sylfaen"/>
          <w:lang w:val="hy-AM"/>
        </w:rPr>
      </w:pPr>
    </w:p>
  </w:footnote>
  <w:footnote w:id="23">
    <w:p w14:paraId="577B7CC1" w14:textId="02FAA733" w:rsidR="00C13D25" w:rsidRPr="00C07E00" w:rsidRDefault="00C13D25">
      <w:pPr>
        <w:pStyle w:val="FootnoteText"/>
        <w:rPr>
          <w:rFonts w:ascii="Sylfaen" w:hAnsi="Sylfaen"/>
          <w:vertAlign w:val="superscript"/>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24">
    <w:p w14:paraId="190C7A91" w14:textId="510F6E42" w:rsidR="00C13D25" w:rsidRPr="00C07E00" w:rsidRDefault="00C13D25">
      <w:pPr>
        <w:pStyle w:val="FootnoteText"/>
        <w:rPr>
          <w:rFonts w:ascii="Sylfaen" w:hAnsi="Sylfaen"/>
        </w:rPr>
      </w:pPr>
      <w:r>
        <w:rPr>
          <w:rStyle w:val="FootnoteReference"/>
        </w:rPr>
        <w:footnoteRef/>
      </w:r>
      <w:r>
        <w:t xml:space="preserve">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5">
    <w:p w14:paraId="62A1594B" w14:textId="77777777" w:rsidR="00396814" w:rsidRPr="00C07E00" w:rsidRDefault="00396814" w:rsidP="00396814">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26">
    <w:p w14:paraId="4E6FFA10" w14:textId="67D2F14A" w:rsidR="00C13D25" w:rsidRPr="00C07E00" w:rsidRDefault="00C13D25">
      <w:pPr>
        <w:pStyle w:val="FootnoteText"/>
        <w:rPr>
          <w:rFonts w:ascii="Sylfaen" w:hAnsi="Sylfaen"/>
        </w:rPr>
      </w:pPr>
      <w:r>
        <w:rPr>
          <w:rStyle w:val="FootnoteReference"/>
        </w:rPr>
        <w:footnoteRef/>
      </w:r>
      <w:r>
        <w:t xml:space="preserve">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27">
    <w:p w14:paraId="2B628E5C" w14:textId="77777777" w:rsidR="00AE51A3" w:rsidRDefault="00AE51A3" w:rsidP="00AE51A3">
      <w:pPr>
        <w:pStyle w:val="FootnoteText"/>
        <w:rPr>
          <w:rFonts w:asciiTheme="minorHAnsi" w:hAnsiTheme="minorHAnsi"/>
          <w:lang w:val="hy-AM"/>
        </w:rPr>
      </w:pPr>
      <w:r>
        <w:rPr>
          <w:rStyle w:val="FootnoteReference"/>
          <w:rFonts w:eastAsiaTheme="majorEastAsia"/>
        </w:rPr>
        <w:footnoteRef/>
      </w:r>
      <w:r>
        <w:t xml:space="preserve"> </w:t>
      </w:r>
      <w:r>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2952F2A"/>
    <w:multiLevelType w:val="hybridMultilevel"/>
    <w:tmpl w:val="48BC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691372"/>
    <w:multiLevelType w:val="hybridMultilevel"/>
    <w:tmpl w:val="E06AFDD4"/>
    <w:lvl w:ilvl="0" w:tplc="75C8FE14">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C7A2C36"/>
    <w:multiLevelType w:val="hybridMultilevel"/>
    <w:tmpl w:val="C8889F98"/>
    <w:lvl w:ilvl="0" w:tplc="1CD0DB96">
      <w:start w:val="1"/>
      <w:numFmt w:val="decimal"/>
      <w:lvlText w:val="%1."/>
      <w:lvlJc w:val="left"/>
      <w:pPr>
        <w:ind w:left="45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605E3A55"/>
    <w:multiLevelType w:val="hybridMultilevel"/>
    <w:tmpl w:val="0CBE1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6"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3D0305"/>
    <w:multiLevelType w:val="hybridMultilevel"/>
    <w:tmpl w:val="E62A6C9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71CC7C99"/>
    <w:multiLevelType w:val="hybridMultilevel"/>
    <w:tmpl w:val="6E3EB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4" w15:restartNumberingAfterBreak="0">
    <w:nsid w:val="7DAE5DAB"/>
    <w:multiLevelType w:val="hybridMultilevel"/>
    <w:tmpl w:val="4C84E5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059203803">
    <w:abstractNumId w:val="31"/>
  </w:num>
  <w:num w:numId="2" w16cid:durableId="1136490217">
    <w:abstractNumId w:val="9"/>
  </w:num>
  <w:num w:numId="3" w16cid:durableId="1163740162">
    <w:abstractNumId w:val="28"/>
  </w:num>
  <w:num w:numId="4" w16cid:durableId="1121536804">
    <w:abstractNumId w:val="24"/>
  </w:num>
  <w:num w:numId="5" w16cid:durableId="880023364">
    <w:abstractNumId w:val="34"/>
  </w:num>
  <w:num w:numId="6" w16cid:durableId="1409880832">
    <w:abstractNumId w:val="31"/>
    <w:lvlOverride w:ilvl="0">
      <w:startOverride w:val="1"/>
    </w:lvlOverride>
    <w:lvlOverride w:ilvl="1"/>
    <w:lvlOverride w:ilvl="2"/>
    <w:lvlOverride w:ilvl="3"/>
    <w:lvlOverride w:ilvl="4"/>
    <w:lvlOverride w:ilvl="5"/>
    <w:lvlOverride w:ilvl="6"/>
    <w:lvlOverride w:ilvl="7"/>
    <w:lvlOverride w:ilvl="8"/>
  </w:num>
  <w:num w:numId="7" w16cid:durableId="14757579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43036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2945022">
    <w:abstractNumId w:val="26"/>
  </w:num>
  <w:num w:numId="10" w16cid:durableId="252516256">
    <w:abstractNumId w:val="5"/>
  </w:num>
  <w:num w:numId="11" w16cid:durableId="291401096">
    <w:abstractNumId w:val="8"/>
  </w:num>
  <w:num w:numId="12" w16cid:durableId="632950462">
    <w:abstractNumId w:val="43"/>
  </w:num>
  <w:num w:numId="13" w16cid:durableId="1490904494">
    <w:abstractNumId w:val="38"/>
  </w:num>
  <w:num w:numId="14" w16cid:durableId="1061056395">
    <w:abstractNumId w:val="15"/>
  </w:num>
  <w:num w:numId="15" w16cid:durableId="54085228">
    <w:abstractNumId w:val="40"/>
  </w:num>
  <w:num w:numId="16" w16cid:durableId="650796311">
    <w:abstractNumId w:val="21"/>
  </w:num>
  <w:num w:numId="17" w16cid:durableId="1268318510">
    <w:abstractNumId w:val="6"/>
  </w:num>
  <w:num w:numId="18" w16cid:durableId="2044356213">
    <w:abstractNumId w:val="2"/>
  </w:num>
  <w:num w:numId="19" w16cid:durableId="41755284">
    <w:abstractNumId w:val="4"/>
  </w:num>
  <w:num w:numId="20" w16cid:durableId="51005081">
    <w:abstractNumId w:val="3"/>
  </w:num>
  <w:num w:numId="21" w16cid:durableId="1745301889">
    <w:abstractNumId w:val="45"/>
  </w:num>
  <w:num w:numId="22" w16cid:durableId="2082560296">
    <w:abstractNumId w:val="42"/>
  </w:num>
  <w:num w:numId="23" w16cid:durableId="1000767173">
    <w:abstractNumId w:val="32"/>
  </w:num>
  <w:num w:numId="24" w16cid:durableId="741366000">
    <w:abstractNumId w:val="0"/>
  </w:num>
  <w:num w:numId="25" w16cid:durableId="1305817805">
    <w:abstractNumId w:val="19"/>
  </w:num>
  <w:num w:numId="26" w16cid:durableId="81687919">
    <w:abstractNumId w:val="25"/>
  </w:num>
  <w:num w:numId="27" w16cid:durableId="1784499844">
    <w:abstractNumId w:val="30"/>
  </w:num>
  <w:num w:numId="28" w16cid:durableId="1243878996">
    <w:abstractNumId w:val="13"/>
  </w:num>
  <w:num w:numId="29" w16cid:durableId="1707944178">
    <w:abstractNumId w:val="10"/>
  </w:num>
  <w:num w:numId="30" w16cid:durableId="1402601948">
    <w:abstractNumId w:val="18"/>
  </w:num>
  <w:num w:numId="31" w16cid:durableId="1419905097">
    <w:abstractNumId w:val="29"/>
  </w:num>
  <w:num w:numId="32" w16cid:durableId="1480196683">
    <w:abstractNumId w:val="35"/>
  </w:num>
  <w:num w:numId="33" w16cid:durableId="1998725251">
    <w:abstractNumId w:val="14"/>
  </w:num>
  <w:num w:numId="34" w16cid:durableId="1978873721">
    <w:abstractNumId w:val="36"/>
  </w:num>
  <w:num w:numId="35" w16cid:durableId="1376006446">
    <w:abstractNumId w:val="22"/>
  </w:num>
  <w:num w:numId="36" w16cid:durableId="2031758186">
    <w:abstractNumId w:val="20"/>
  </w:num>
  <w:num w:numId="37" w16cid:durableId="906568383">
    <w:abstractNumId w:val="7"/>
  </w:num>
  <w:num w:numId="38" w16cid:durableId="942880506">
    <w:abstractNumId w:val="41"/>
  </w:num>
  <w:num w:numId="39" w16cid:durableId="1101141859">
    <w:abstractNumId w:val="11"/>
  </w:num>
  <w:num w:numId="40" w16cid:durableId="1861240495">
    <w:abstractNumId w:val="16"/>
  </w:num>
  <w:num w:numId="41" w16cid:durableId="1539396450">
    <w:abstractNumId w:val="17"/>
  </w:num>
  <w:num w:numId="42" w16cid:durableId="744301935">
    <w:abstractNumId w:val="39"/>
  </w:num>
  <w:num w:numId="43" w16cid:durableId="1599557747">
    <w:abstractNumId w:val="33"/>
  </w:num>
  <w:num w:numId="44" w16cid:durableId="173766140">
    <w:abstractNumId w:val="44"/>
  </w:num>
  <w:num w:numId="45" w16cid:durableId="783109619">
    <w:abstractNumId w:val="1"/>
  </w:num>
  <w:num w:numId="46" w16cid:durableId="154698315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883383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11897101">
    <w:abstractNumId w:val="27"/>
  </w:num>
  <w:num w:numId="49" w16cid:durableId="52023880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036304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473"/>
    <w:rsid w:val="000016BB"/>
    <w:rsid w:val="00002A81"/>
    <w:rsid w:val="00002C23"/>
    <w:rsid w:val="000031E3"/>
    <w:rsid w:val="000033BC"/>
    <w:rsid w:val="00003DF0"/>
    <w:rsid w:val="000058CF"/>
    <w:rsid w:val="00005D30"/>
    <w:rsid w:val="0000625D"/>
    <w:rsid w:val="000076A1"/>
    <w:rsid w:val="0000776B"/>
    <w:rsid w:val="00010F93"/>
    <w:rsid w:val="00012347"/>
    <w:rsid w:val="00012E2C"/>
    <w:rsid w:val="00013093"/>
    <w:rsid w:val="000132F3"/>
    <w:rsid w:val="00013C24"/>
    <w:rsid w:val="000143C5"/>
    <w:rsid w:val="00014775"/>
    <w:rsid w:val="000149F3"/>
    <w:rsid w:val="00014E5C"/>
    <w:rsid w:val="00017484"/>
    <w:rsid w:val="000206DA"/>
    <w:rsid w:val="00020C83"/>
    <w:rsid w:val="000212A8"/>
    <w:rsid w:val="0002149F"/>
    <w:rsid w:val="00021831"/>
    <w:rsid w:val="00021C2E"/>
    <w:rsid w:val="00021C9D"/>
    <w:rsid w:val="00021FC2"/>
    <w:rsid w:val="00023384"/>
    <w:rsid w:val="000238FE"/>
    <w:rsid w:val="000246E6"/>
    <w:rsid w:val="00024FD9"/>
    <w:rsid w:val="00025353"/>
    <w:rsid w:val="00026351"/>
    <w:rsid w:val="000265BD"/>
    <w:rsid w:val="00026681"/>
    <w:rsid w:val="000275BF"/>
    <w:rsid w:val="00030D40"/>
    <w:rsid w:val="00030E9D"/>
    <w:rsid w:val="000312D9"/>
    <w:rsid w:val="000313A6"/>
    <w:rsid w:val="0003302F"/>
    <w:rsid w:val="000330A3"/>
    <w:rsid w:val="00033946"/>
    <w:rsid w:val="00033B20"/>
    <w:rsid w:val="0003466E"/>
    <w:rsid w:val="00034CED"/>
    <w:rsid w:val="000356CC"/>
    <w:rsid w:val="000378EB"/>
    <w:rsid w:val="00037DDE"/>
    <w:rsid w:val="000408D8"/>
    <w:rsid w:val="000430C9"/>
    <w:rsid w:val="0004323B"/>
    <w:rsid w:val="0004387F"/>
    <w:rsid w:val="000452FA"/>
    <w:rsid w:val="00045603"/>
    <w:rsid w:val="00045D14"/>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5783C"/>
    <w:rsid w:val="00057DB1"/>
    <w:rsid w:val="0006003D"/>
    <w:rsid w:val="000604CF"/>
    <w:rsid w:val="0006079F"/>
    <w:rsid w:val="00060FB1"/>
    <w:rsid w:val="0006220B"/>
    <w:rsid w:val="0006311D"/>
    <w:rsid w:val="000641F5"/>
    <w:rsid w:val="000658AB"/>
    <w:rsid w:val="00065C3B"/>
    <w:rsid w:val="000677B2"/>
    <w:rsid w:val="000704B9"/>
    <w:rsid w:val="00070DBB"/>
    <w:rsid w:val="00071D1C"/>
    <w:rsid w:val="00072A26"/>
    <w:rsid w:val="00072A83"/>
    <w:rsid w:val="00072E84"/>
    <w:rsid w:val="00073430"/>
    <w:rsid w:val="000735B0"/>
    <w:rsid w:val="00073A04"/>
    <w:rsid w:val="00073A09"/>
    <w:rsid w:val="00073E90"/>
    <w:rsid w:val="00074248"/>
    <w:rsid w:val="00075997"/>
    <w:rsid w:val="00076F99"/>
    <w:rsid w:val="00077062"/>
    <w:rsid w:val="00077BB9"/>
    <w:rsid w:val="00080BBF"/>
    <w:rsid w:val="00080C4E"/>
    <w:rsid w:val="00080E73"/>
    <w:rsid w:val="000812F9"/>
    <w:rsid w:val="000822C1"/>
    <w:rsid w:val="00082ADC"/>
    <w:rsid w:val="00082DE0"/>
    <w:rsid w:val="00082E96"/>
    <w:rsid w:val="000831B3"/>
    <w:rsid w:val="000834A2"/>
    <w:rsid w:val="00083558"/>
    <w:rsid w:val="000845F6"/>
    <w:rsid w:val="00084E87"/>
    <w:rsid w:val="000854D8"/>
    <w:rsid w:val="00085931"/>
    <w:rsid w:val="00086330"/>
    <w:rsid w:val="000878DB"/>
    <w:rsid w:val="00087A30"/>
    <w:rsid w:val="00090A7B"/>
    <w:rsid w:val="000911CA"/>
    <w:rsid w:val="0009164D"/>
    <w:rsid w:val="00091EBC"/>
    <w:rsid w:val="00091F65"/>
    <w:rsid w:val="00092D0A"/>
    <w:rsid w:val="0009380C"/>
    <w:rsid w:val="0009449B"/>
    <w:rsid w:val="000946A3"/>
    <w:rsid w:val="000952D8"/>
    <w:rsid w:val="0009549B"/>
    <w:rsid w:val="00095BC6"/>
    <w:rsid w:val="00095EB1"/>
    <w:rsid w:val="00096865"/>
    <w:rsid w:val="000973A2"/>
    <w:rsid w:val="00097DE8"/>
    <w:rsid w:val="000A002C"/>
    <w:rsid w:val="000A025B"/>
    <w:rsid w:val="000A08B6"/>
    <w:rsid w:val="000A0DEB"/>
    <w:rsid w:val="000A21A5"/>
    <w:rsid w:val="000A2C81"/>
    <w:rsid w:val="000A3471"/>
    <w:rsid w:val="000A37CE"/>
    <w:rsid w:val="000A58EC"/>
    <w:rsid w:val="000A5B16"/>
    <w:rsid w:val="000A6B75"/>
    <w:rsid w:val="000A72AD"/>
    <w:rsid w:val="000A7528"/>
    <w:rsid w:val="000B033F"/>
    <w:rsid w:val="000B1088"/>
    <w:rsid w:val="000B259E"/>
    <w:rsid w:val="000B2BB6"/>
    <w:rsid w:val="000B5028"/>
    <w:rsid w:val="000B5AE5"/>
    <w:rsid w:val="000B5D64"/>
    <w:rsid w:val="000B65C4"/>
    <w:rsid w:val="000B700B"/>
    <w:rsid w:val="000B7641"/>
    <w:rsid w:val="000B7C54"/>
    <w:rsid w:val="000C0396"/>
    <w:rsid w:val="000C062F"/>
    <w:rsid w:val="000C0A9D"/>
    <w:rsid w:val="000C0D78"/>
    <w:rsid w:val="000C12A6"/>
    <w:rsid w:val="000C165F"/>
    <w:rsid w:val="000C36C6"/>
    <w:rsid w:val="000C4D72"/>
    <w:rsid w:val="000C57CA"/>
    <w:rsid w:val="000C5A09"/>
    <w:rsid w:val="000C6F81"/>
    <w:rsid w:val="000C72D9"/>
    <w:rsid w:val="000C7E4A"/>
    <w:rsid w:val="000D07E4"/>
    <w:rsid w:val="000D10F1"/>
    <w:rsid w:val="000D16B6"/>
    <w:rsid w:val="000D2054"/>
    <w:rsid w:val="000D2527"/>
    <w:rsid w:val="000D3188"/>
    <w:rsid w:val="000D34C8"/>
    <w:rsid w:val="000D371F"/>
    <w:rsid w:val="000D3B6D"/>
    <w:rsid w:val="000D4471"/>
    <w:rsid w:val="000D52A5"/>
    <w:rsid w:val="000D5766"/>
    <w:rsid w:val="000D590A"/>
    <w:rsid w:val="000D6A89"/>
    <w:rsid w:val="000D6C21"/>
    <w:rsid w:val="000D701E"/>
    <w:rsid w:val="000D768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278"/>
    <w:rsid w:val="000E5F1F"/>
    <w:rsid w:val="000E7612"/>
    <w:rsid w:val="000E79BD"/>
    <w:rsid w:val="000F008F"/>
    <w:rsid w:val="000F0FF2"/>
    <w:rsid w:val="000F109E"/>
    <w:rsid w:val="000F15C2"/>
    <w:rsid w:val="000F332D"/>
    <w:rsid w:val="000F338E"/>
    <w:rsid w:val="000F3939"/>
    <w:rsid w:val="000F3B31"/>
    <w:rsid w:val="000F3D76"/>
    <w:rsid w:val="000F494F"/>
    <w:rsid w:val="000F4B86"/>
    <w:rsid w:val="000F4D7B"/>
    <w:rsid w:val="000F5032"/>
    <w:rsid w:val="000F5900"/>
    <w:rsid w:val="000F660D"/>
    <w:rsid w:val="000F6DB4"/>
    <w:rsid w:val="000F6E48"/>
    <w:rsid w:val="000F7026"/>
    <w:rsid w:val="000F74C4"/>
    <w:rsid w:val="000F76EC"/>
    <w:rsid w:val="000F7AE0"/>
    <w:rsid w:val="000F7B12"/>
    <w:rsid w:val="0010050E"/>
    <w:rsid w:val="00101445"/>
    <w:rsid w:val="001016D4"/>
    <w:rsid w:val="00101A56"/>
    <w:rsid w:val="00101C9A"/>
    <w:rsid w:val="00101F06"/>
    <w:rsid w:val="0010227A"/>
    <w:rsid w:val="00102291"/>
    <w:rsid w:val="0010235D"/>
    <w:rsid w:val="0010316E"/>
    <w:rsid w:val="0010323D"/>
    <w:rsid w:val="00103B50"/>
    <w:rsid w:val="00103DEE"/>
    <w:rsid w:val="00104861"/>
    <w:rsid w:val="00105331"/>
    <w:rsid w:val="00106365"/>
    <w:rsid w:val="00106D44"/>
    <w:rsid w:val="00106DEE"/>
    <w:rsid w:val="00106F3B"/>
    <w:rsid w:val="00107D79"/>
    <w:rsid w:val="00110D13"/>
    <w:rsid w:val="00111094"/>
    <w:rsid w:val="00113615"/>
    <w:rsid w:val="00113F0D"/>
    <w:rsid w:val="00115905"/>
    <w:rsid w:val="001159FA"/>
    <w:rsid w:val="0011611E"/>
    <w:rsid w:val="00116E47"/>
    <w:rsid w:val="00117020"/>
    <w:rsid w:val="00117328"/>
    <w:rsid w:val="00117964"/>
    <w:rsid w:val="00117DAA"/>
    <w:rsid w:val="00121AA7"/>
    <w:rsid w:val="00121DAB"/>
    <w:rsid w:val="001242C4"/>
    <w:rsid w:val="00124461"/>
    <w:rsid w:val="00124913"/>
    <w:rsid w:val="001276C9"/>
    <w:rsid w:val="00130202"/>
    <w:rsid w:val="001305C6"/>
    <w:rsid w:val="00130EDD"/>
    <w:rsid w:val="00131A59"/>
    <w:rsid w:val="00131E9C"/>
    <w:rsid w:val="00132FA8"/>
    <w:rsid w:val="00133A5A"/>
    <w:rsid w:val="00133A7E"/>
    <w:rsid w:val="00133CE4"/>
    <w:rsid w:val="00134D6E"/>
    <w:rsid w:val="00134DC5"/>
    <w:rsid w:val="001355F9"/>
    <w:rsid w:val="00135840"/>
    <w:rsid w:val="001364D9"/>
    <w:rsid w:val="001366A9"/>
    <w:rsid w:val="001369CB"/>
    <w:rsid w:val="001377BA"/>
    <w:rsid w:val="00137A5C"/>
    <w:rsid w:val="001402B5"/>
    <w:rsid w:val="00142496"/>
    <w:rsid w:val="00143BD7"/>
    <w:rsid w:val="00143E8C"/>
    <w:rsid w:val="001445EC"/>
    <w:rsid w:val="0014472E"/>
    <w:rsid w:val="00144A19"/>
    <w:rsid w:val="00144F73"/>
    <w:rsid w:val="00145342"/>
    <w:rsid w:val="0014555E"/>
    <w:rsid w:val="001458D6"/>
    <w:rsid w:val="00145ACF"/>
    <w:rsid w:val="00145CC3"/>
    <w:rsid w:val="00146D17"/>
    <w:rsid w:val="00147CD0"/>
    <w:rsid w:val="00147F14"/>
    <w:rsid w:val="00150CBE"/>
    <w:rsid w:val="001514D1"/>
    <w:rsid w:val="001515DE"/>
    <w:rsid w:val="001522CE"/>
    <w:rsid w:val="00152564"/>
    <w:rsid w:val="00152908"/>
    <w:rsid w:val="00153A85"/>
    <w:rsid w:val="00153C87"/>
    <w:rsid w:val="00153F3F"/>
    <w:rsid w:val="00155173"/>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4F74"/>
    <w:rsid w:val="0016519F"/>
    <w:rsid w:val="0016559E"/>
    <w:rsid w:val="001669C1"/>
    <w:rsid w:val="001679A6"/>
    <w:rsid w:val="001711E3"/>
    <w:rsid w:val="001724D7"/>
    <w:rsid w:val="00172BD7"/>
    <w:rsid w:val="001732FB"/>
    <w:rsid w:val="001734B8"/>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99C"/>
    <w:rsid w:val="00185DF9"/>
    <w:rsid w:val="00187D9C"/>
    <w:rsid w:val="00191932"/>
    <w:rsid w:val="00191D5F"/>
    <w:rsid w:val="00192606"/>
    <w:rsid w:val="00192A1F"/>
    <w:rsid w:val="001932A7"/>
    <w:rsid w:val="001937E9"/>
    <w:rsid w:val="00193871"/>
    <w:rsid w:val="0019419E"/>
    <w:rsid w:val="00194598"/>
    <w:rsid w:val="00194DBD"/>
    <w:rsid w:val="00195835"/>
    <w:rsid w:val="00195F24"/>
    <w:rsid w:val="00196487"/>
    <w:rsid w:val="001A23A6"/>
    <w:rsid w:val="001A2579"/>
    <w:rsid w:val="001A26D0"/>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3A2D"/>
    <w:rsid w:val="001B45A9"/>
    <w:rsid w:val="001B478E"/>
    <w:rsid w:val="001B523A"/>
    <w:rsid w:val="001B54B5"/>
    <w:rsid w:val="001B6056"/>
    <w:rsid w:val="001B6591"/>
    <w:rsid w:val="001B6FCF"/>
    <w:rsid w:val="001B715E"/>
    <w:rsid w:val="001B7698"/>
    <w:rsid w:val="001C07C6"/>
    <w:rsid w:val="001C0849"/>
    <w:rsid w:val="001C0B2D"/>
    <w:rsid w:val="001C1239"/>
    <w:rsid w:val="001C1CEB"/>
    <w:rsid w:val="001C2754"/>
    <w:rsid w:val="001C2F9F"/>
    <w:rsid w:val="001C336A"/>
    <w:rsid w:val="001C3D83"/>
    <w:rsid w:val="001C3F6C"/>
    <w:rsid w:val="001C7125"/>
    <w:rsid w:val="001C76F7"/>
    <w:rsid w:val="001C7C1A"/>
    <w:rsid w:val="001D1139"/>
    <w:rsid w:val="001D1376"/>
    <w:rsid w:val="001D1D00"/>
    <w:rsid w:val="001D2D62"/>
    <w:rsid w:val="001D39E3"/>
    <w:rsid w:val="001D3E65"/>
    <w:rsid w:val="001D49EB"/>
    <w:rsid w:val="001D5FF7"/>
    <w:rsid w:val="001D6531"/>
    <w:rsid w:val="001D68EF"/>
    <w:rsid w:val="001D7228"/>
    <w:rsid w:val="001D74FA"/>
    <w:rsid w:val="001D78C5"/>
    <w:rsid w:val="001E0216"/>
    <w:rsid w:val="001E0CEE"/>
    <w:rsid w:val="001E17BA"/>
    <w:rsid w:val="001E2794"/>
    <w:rsid w:val="001E2814"/>
    <w:rsid w:val="001E4E67"/>
    <w:rsid w:val="001E52DB"/>
    <w:rsid w:val="001E55B2"/>
    <w:rsid w:val="001E5866"/>
    <w:rsid w:val="001E7733"/>
    <w:rsid w:val="001F0335"/>
    <w:rsid w:val="001F0371"/>
    <w:rsid w:val="001F0879"/>
    <w:rsid w:val="001F1DF0"/>
    <w:rsid w:val="001F3237"/>
    <w:rsid w:val="001F386B"/>
    <w:rsid w:val="001F41C4"/>
    <w:rsid w:val="001F5786"/>
    <w:rsid w:val="001F5BA6"/>
    <w:rsid w:val="001F5FDE"/>
    <w:rsid w:val="001F6578"/>
    <w:rsid w:val="001F760C"/>
    <w:rsid w:val="00201683"/>
    <w:rsid w:val="002017CB"/>
    <w:rsid w:val="00201DA0"/>
    <w:rsid w:val="00201F2E"/>
    <w:rsid w:val="00202F4D"/>
    <w:rsid w:val="002032CE"/>
    <w:rsid w:val="00203917"/>
    <w:rsid w:val="002039C5"/>
    <w:rsid w:val="00204B03"/>
    <w:rsid w:val="00204E53"/>
    <w:rsid w:val="002055C9"/>
    <w:rsid w:val="00205689"/>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6093"/>
    <w:rsid w:val="00217710"/>
    <w:rsid w:val="00217BA8"/>
    <w:rsid w:val="00220491"/>
    <w:rsid w:val="00220ACB"/>
    <w:rsid w:val="00220C7C"/>
    <w:rsid w:val="002218FE"/>
    <w:rsid w:val="0022236A"/>
    <w:rsid w:val="002240AB"/>
    <w:rsid w:val="00224D20"/>
    <w:rsid w:val="002250D8"/>
    <w:rsid w:val="0022515E"/>
    <w:rsid w:val="002252CD"/>
    <w:rsid w:val="002253C6"/>
    <w:rsid w:val="00225C4D"/>
    <w:rsid w:val="00226412"/>
    <w:rsid w:val="002273AD"/>
    <w:rsid w:val="0022770A"/>
    <w:rsid w:val="00227B38"/>
    <w:rsid w:val="00227C9F"/>
    <w:rsid w:val="00230356"/>
    <w:rsid w:val="00230B12"/>
    <w:rsid w:val="00230C8F"/>
    <w:rsid w:val="0023181C"/>
    <w:rsid w:val="00231E2D"/>
    <w:rsid w:val="00233035"/>
    <w:rsid w:val="0023354E"/>
    <w:rsid w:val="00233EB5"/>
    <w:rsid w:val="002349DC"/>
    <w:rsid w:val="0023571C"/>
    <w:rsid w:val="00235CC1"/>
    <w:rsid w:val="00236B75"/>
    <w:rsid w:val="0024027D"/>
    <w:rsid w:val="00240289"/>
    <w:rsid w:val="0024041A"/>
    <w:rsid w:val="00240B4B"/>
    <w:rsid w:val="0024186B"/>
    <w:rsid w:val="0024205E"/>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4F26"/>
    <w:rsid w:val="002559B9"/>
    <w:rsid w:val="00255BEC"/>
    <w:rsid w:val="00257773"/>
    <w:rsid w:val="00260569"/>
    <w:rsid w:val="00260E64"/>
    <w:rsid w:val="00261272"/>
    <w:rsid w:val="0026158D"/>
    <w:rsid w:val="00262109"/>
    <w:rsid w:val="00263035"/>
    <w:rsid w:val="00263094"/>
    <w:rsid w:val="00263D72"/>
    <w:rsid w:val="00263E28"/>
    <w:rsid w:val="0026426F"/>
    <w:rsid w:val="0026557B"/>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F0E"/>
    <w:rsid w:val="00274FD9"/>
    <w:rsid w:val="002754C4"/>
    <w:rsid w:val="00276441"/>
    <w:rsid w:val="00276B03"/>
    <w:rsid w:val="00277280"/>
    <w:rsid w:val="00277F14"/>
    <w:rsid w:val="0028014C"/>
    <w:rsid w:val="00280E91"/>
    <w:rsid w:val="002810E9"/>
    <w:rsid w:val="00281740"/>
    <w:rsid w:val="002818B9"/>
    <w:rsid w:val="00281D16"/>
    <w:rsid w:val="00283198"/>
    <w:rsid w:val="00283E26"/>
    <w:rsid w:val="00283F0A"/>
    <w:rsid w:val="002846B1"/>
    <w:rsid w:val="00284B4A"/>
    <w:rsid w:val="00285D2B"/>
    <w:rsid w:val="00286AD3"/>
    <w:rsid w:val="0028726A"/>
    <w:rsid w:val="002877FC"/>
    <w:rsid w:val="00287968"/>
    <w:rsid w:val="002900E9"/>
    <w:rsid w:val="00290EF1"/>
    <w:rsid w:val="00291919"/>
    <w:rsid w:val="00291A55"/>
    <w:rsid w:val="00291EFF"/>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C54"/>
    <w:rsid w:val="002B3E53"/>
    <w:rsid w:val="002B4FD9"/>
    <w:rsid w:val="002B5F87"/>
    <w:rsid w:val="002B6245"/>
    <w:rsid w:val="002B6E22"/>
    <w:rsid w:val="002B7388"/>
    <w:rsid w:val="002B7594"/>
    <w:rsid w:val="002C05E2"/>
    <w:rsid w:val="002C071B"/>
    <w:rsid w:val="002C0DD6"/>
    <w:rsid w:val="002C1050"/>
    <w:rsid w:val="002C170C"/>
    <w:rsid w:val="002C1AE5"/>
    <w:rsid w:val="002C205F"/>
    <w:rsid w:val="002C27EB"/>
    <w:rsid w:val="002C2AAB"/>
    <w:rsid w:val="002C3CAA"/>
    <w:rsid w:val="002C49AC"/>
    <w:rsid w:val="002C4C71"/>
    <w:rsid w:val="002C4DBF"/>
    <w:rsid w:val="002C623B"/>
    <w:rsid w:val="002C6CF7"/>
    <w:rsid w:val="002C7037"/>
    <w:rsid w:val="002C7930"/>
    <w:rsid w:val="002D026C"/>
    <w:rsid w:val="002D02FE"/>
    <w:rsid w:val="002D155D"/>
    <w:rsid w:val="002D1AAA"/>
    <w:rsid w:val="002D20E8"/>
    <w:rsid w:val="002D22A7"/>
    <w:rsid w:val="002D236D"/>
    <w:rsid w:val="002D304E"/>
    <w:rsid w:val="002D3C61"/>
    <w:rsid w:val="002D4250"/>
    <w:rsid w:val="002D4575"/>
    <w:rsid w:val="002D5CF0"/>
    <w:rsid w:val="002D5ECD"/>
    <w:rsid w:val="002D601F"/>
    <w:rsid w:val="002E0181"/>
    <w:rsid w:val="002E0768"/>
    <w:rsid w:val="002E0877"/>
    <w:rsid w:val="002E0966"/>
    <w:rsid w:val="002E116D"/>
    <w:rsid w:val="002E11D1"/>
    <w:rsid w:val="002E3165"/>
    <w:rsid w:val="002E4305"/>
    <w:rsid w:val="002E530A"/>
    <w:rsid w:val="002E531D"/>
    <w:rsid w:val="002E5747"/>
    <w:rsid w:val="002E67D3"/>
    <w:rsid w:val="002E7EE1"/>
    <w:rsid w:val="002F1AB3"/>
    <w:rsid w:val="002F2B23"/>
    <w:rsid w:val="002F2C5F"/>
    <w:rsid w:val="002F2CE0"/>
    <w:rsid w:val="002F35FE"/>
    <w:rsid w:val="002F383F"/>
    <w:rsid w:val="002F4AE5"/>
    <w:rsid w:val="002F6164"/>
    <w:rsid w:val="002F6FA0"/>
    <w:rsid w:val="002F6FD9"/>
    <w:rsid w:val="002F7A7E"/>
    <w:rsid w:val="00301113"/>
    <w:rsid w:val="00301193"/>
    <w:rsid w:val="0030129D"/>
    <w:rsid w:val="00302BAD"/>
    <w:rsid w:val="00302BCB"/>
    <w:rsid w:val="00302E66"/>
    <w:rsid w:val="00303732"/>
    <w:rsid w:val="003041A8"/>
    <w:rsid w:val="00304436"/>
    <w:rsid w:val="00304D64"/>
    <w:rsid w:val="003053EF"/>
    <w:rsid w:val="0030585E"/>
    <w:rsid w:val="00305A9C"/>
    <w:rsid w:val="00305E59"/>
    <w:rsid w:val="00305F6D"/>
    <w:rsid w:val="003064D4"/>
    <w:rsid w:val="0030675A"/>
    <w:rsid w:val="00306A3B"/>
    <w:rsid w:val="00306A4D"/>
    <w:rsid w:val="00307F3C"/>
    <w:rsid w:val="003101E4"/>
    <w:rsid w:val="00310A82"/>
    <w:rsid w:val="00310B6E"/>
    <w:rsid w:val="00310ED2"/>
    <w:rsid w:val="00311076"/>
    <w:rsid w:val="0031397A"/>
    <w:rsid w:val="003141B6"/>
    <w:rsid w:val="00316381"/>
    <w:rsid w:val="003169A4"/>
    <w:rsid w:val="0032071C"/>
    <w:rsid w:val="00321A56"/>
    <w:rsid w:val="00321B20"/>
    <w:rsid w:val="00323606"/>
    <w:rsid w:val="00323822"/>
    <w:rsid w:val="00323B33"/>
    <w:rsid w:val="00324445"/>
    <w:rsid w:val="00324490"/>
    <w:rsid w:val="00325546"/>
    <w:rsid w:val="003257F0"/>
    <w:rsid w:val="003259C5"/>
    <w:rsid w:val="00325CC0"/>
    <w:rsid w:val="00326129"/>
    <w:rsid w:val="00326507"/>
    <w:rsid w:val="00327436"/>
    <w:rsid w:val="003275D4"/>
    <w:rsid w:val="00333314"/>
    <w:rsid w:val="00333347"/>
    <w:rsid w:val="0033399B"/>
    <w:rsid w:val="003343B0"/>
    <w:rsid w:val="00334564"/>
    <w:rsid w:val="00334B2F"/>
    <w:rsid w:val="00334BF4"/>
    <w:rsid w:val="00334EE6"/>
    <w:rsid w:val="0033571F"/>
    <w:rsid w:val="00335C2A"/>
    <w:rsid w:val="00336F9A"/>
    <w:rsid w:val="00340083"/>
    <w:rsid w:val="003414F9"/>
    <w:rsid w:val="00341A74"/>
    <w:rsid w:val="00341D7A"/>
    <w:rsid w:val="00341ED4"/>
    <w:rsid w:val="003427DF"/>
    <w:rsid w:val="003436A5"/>
    <w:rsid w:val="00344E64"/>
    <w:rsid w:val="00345909"/>
    <w:rsid w:val="003468B8"/>
    <w:rsid w:val="00347499"/>
    <w:rsid w:val="0034777A"/>
    <w:rsid w:val="00350018"/>
    <w:rsid w:val="003500D1"/>
    <w:rsid w:val="003507D7"/>
    <w:rsid w:val="00350C85"/>
    <w:rsid w:val="00352DB8"/>
    <w:rsid w:val="0035358D"/>
    <w:rsid w:val="00353890"/>
    <w:rsid w:val="00354D13"/>
    <w:rsid w:val="00355533"/>
    <w:rsid w:val="0035555B"/>
    <w:rsid w:val="003572A0"/>
    <w:rsid w:val="003579A2"/>
    <w:rsid w:val="003579C1"/>
    <w:rsid w:val="00357A33"/>
    <w:rsid w:val="00357AA2"/>
    <w:rsid w:val="00357D48"/>
    <w:rsid w:val="00357E1B"/>
    <w:rsid w:val="00361308"/>
    <w:rsid w:val="00361E94"/>
    <w:rsid w:val="00362238"/>
    <w:rsid w:val="0036230B"/>
    <w:rsid w:val="00363298"/>
    <w:rsid w:val="00363335"/>
    <w:rsid w:val="00363377"/>
    <w:rsid w:val="00363627"/>
    <w:rsid w:val="00363E98"/>
    <w:rsid w:val="00364E7A"/>
    <w:rsid w:val="003650C5"/>
    <w:rsid w:val="00365FCC"/>
    <w:rsid w:val="003675B2"/>
    <w:rsid w:val="00370ECD"/>
    <w:rsid w:val="003712FA"/>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80721"/>
    <w:rsid w:val="003812AE"/>
    <w:rsid w:val="003814AF"/>
    <w:rsid w:val="00381658"/>
    <w:rsid w:val="00381CE8"/>
    <w:rsid w:val="00381EFF"/>
    <w:rsid w:val="003823AA"/>
    <w:rsid w:val="0038317B"/>
    <w:rsid w:val="0038400D"/>
    <w:rsid w:val="0038438D"/>
    <w:rsid w:val="003850A0"/>
    <w:rsid w:val="0038517B"/>
    <w:rsid w:val="0038579B"/>
    <w:rsid w:val="003862E0"/>
    <w:rsid w:val="00386369"/>
    <w:rsid w:val="00386B17"/>
    <w:rsid w:val="00386E4B"/>
    <w:rsid w:val="003871DA"/>
    <w:rsid w:val="00387F66"/>
    <w:rsid w:val="00391E56"/>
    <w:rsid w:val="00392525"/>
    <w:rsid w:val="0039338D"/>
    <w:rsid w:val="003946B4"/>
    <w:rsid w:val="003949A5"/>
    <w:rsid w:val="00395D6D"/>
    <w:rsid w:val="0039646A"/>
    <w:rsid w:val="00396814"/>
    <w:rsid w:val="00396D5E"/>
    <w:rsid w:val="00396D60"/>
    <w:rsid w:val="003972CC"/>
    <w:rsid w:val="003976C2"/>
    <w:rsid w:val="00397C57"/>
    <w:rsid w:val="00397DC0"/>
    <w:rsid w:val="003A029F"/>
    <w:rsid w:val="003A0A31"/>
    <w:rsid w:val="003A0BF1"/>
    <w:rsid w:val="003A145D"/>
    <w:rsid w:val="003A2BE0"/>
    <w:rsid w:val="003A377C"/>
    <w:rsid w:val="003A5049"/>
    <w:rsid w:val="003A5533"/>
    <w:rsid w:val="003A5600"/>
    <w:rsid w:val="003A57F0"/>
    <w:rsid w:val="003A62A4"/>
    <w:rsid w:val="003A645E"/>
    <w:rsid w:val="003A7A32"/>
    <w:rsid w:val="003A7CCB"/>
    <w:rsid w:val="003A7FC7"/>
    <w:rsid w:val="003B0939"/>
    <w:rsid w:val="003B0D6E"/>
    <w:rsid w:val="003B1FC0"/>
    <w:rsid w:val="003B3A13"/>
    <w:rsid w:val="003B47BB"/>
    <w:rsid w:val="003B4A74"/>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35A8"/>
    <w:rsid w:val="003C3660"/>
    <w:rsid w:val="003C3D57"/>
    <w:rsid w:val="003C3E7A"/>
    <w:rsid w:val="003C4576"/>
    <w:rsid w:val="003C53D4"/>
    <w:rsid w:val="003C5E16"/>
    <w:rsid w:val="003C66CF"/>
    <w:rsid w:val="003C6A92"/>
    <w:rsid w:val="003C6EE1"/>
    <w:rsid w:val="003C7160"/>
    <w:rsid w:val="003D0075"/>
    <w:rsid w:val="003D05C0"/>
    <w:rsid w:val="003D0940"/>
    <w:rsid w:val="003D0E03"/>
    <w:rsid w:val="003D14E9"/>
    <w:rsid w:val="003D1BB7"/>
    <w:rsid w:val="003D1CF4"/>
    <w:rsid w:val="003D1FE3"/>
    <w:rsid w:val="003D3651"/>
    <w:rsid w:val="003D39F7"/>
    <w:rsid w:val="003D4374"/>
    <w:rsid w:val="003D4668"/>
    <w:rsid w:val="003D47A4"/>
    <w:rsid w:val="003D56A5"/>
    <w:rsid w:val="003D666D"/>
    <w:rsid w:val="003D7720"/>
    <w:rsid w:val="003D7F8E"/>
    <w:rsid w:val="003D7FD7"/>
    <w:rsid w:val="003E01D5"/>
    <w:rsid w:val="003E029A"/>
    <w:rsid w:val="003E093F"/>
    <w:rsid w:val="003E1114"/>
    <w:rsid w:val="003E1421"/>
    <w:rsid w:val="003E1BE2"/>
    <w:rsid w:val="003E246C"/>
    <w:rsid w:val="003E2931"/>
    <w:rsid w:val="003E316E"/>
    <w:rsid w:val="003E3996"/>
    <w:rsid w:val="003E3B26"/>
    <w:rsid w:val="003E3FD0"/>
    <w:rsid w:val="003E4184"/>
    <w:rsid w:val="003E6841"/>
    <w:rsid w:val="003E6971"/>
    <w:rsid w:val="003E7802"/>
    <w:rsid w:val="003E7941"/>
    <w:rsid w:val="003F1EEA"/>
    <w:rsid w:val="003F208A"/>
    <w:rsid w:val="003F264A"/>
    <w:rsid w:val="003F288F"/>
    <w:rsid w:val="003F300B"/>
    <w:rsid w:val="003F3613"/>
    <w:rsid w:val="003F3AD8"/>
    <w:rsid w:val="003F3AE8"/>
    <w:rsid w:val="003F4C5E"/>
    <w:rsid w:val="003F6CF8"/>
    <w:rsid w:val="003F7B41"/>
    <w:rsid w:val="0040112D"/>
    <w:rsid w:val="004017CE"/>
    <w:rsid w:val="00401BA5"/>
    <w:rsid w:val="0040209E"/>
    <w:rsid w:val="004021AA"/>
    <w:rsid w:val="00402739"/>
    <w:rsid w:val="00402941"/>
    <w:rsid w:val="00402AD9"/>
    <w:rsid w:val="00402F27"/>
    <w:rsid w:val="00403109"/>
    <w:rsid w:val="00403A28"/>
    <w:rsid w:val="0040549C"/>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58"/>
    <w:rsid w:val="00413A8A"/>
    <w:rsid w:val="004142F2"/>
    <w:rsid w:val="00414837"/>
    <w:rsid w:val="0041659E"/>
    <w:rsid w:val="00416C27"/>
    <w:rsid w:val="00416F1E"/>
    <w:rsid w:val="00417553"/>
    <w:rsid w:val="004175B6"/>
    <w:rsid w:val="00417B96"/>
    <w:rsid w:val="0042084B"/>
    <w:rsid w:val="004219B9"/>
    <w:rsid w:val="00421F49"/>
    <w:rsid w:val="004242D7"/>
    <w:rsid w:val="004250EA"/>
    <w:rsid w:val="00425C13"/>
    <w:rsid w:val="004261B6"/>
    <w:rsid w:val="0042693C"/>
    <w:rsid w:val="00427462"/>
    <w:rsid w:val="00427EAA"/>
    <w:rsid w:val="004300D9"/>
    <w:rsid w:val="004306D6"/>
    <w:rsid w:val="00431342"/>
    <w:rsid w:val="00431998"/>
    <w:rsid w:val="004320F2"/>
    <w:rsid w:val="0043222B"/>
    <w:rsid w:val="00433F39"/>
    <w:rsid w:val="00434616"/>
    <w:rsid w:val="00434D1C"/>
    <w:rsid w:val="0043558D"/>
    <w:rsid w:val="004361D6"/>
    <w:rsid w:val="0043641B"/>
    <w:rsid w:val="00436DF8"/>
    <w:rsid w:val="00437CDB"/>
    <w:rsid w:val="00440390"/>
    <w:rsid w:val="00441C20"/>
    <w:rsid w:val="00441CC1"/>
    <w:rsid w:val="00441D04"/>
    <w:rsid w:val="0044314C"/>
    <w:rsid w:val="00443208"/>
    <w:rsid w:val="004434E9"/>
    <w:rsid w:val="00443B7A"/>
    <w:rsid w:val="00444069"/>
    <w:rsid w:val="004454D8"/>
    <w:rsid w:val="0044556F"/>
    <w:rsid w:val="0044660E"/>
    <w:rsid w:val="00447808"/>
    <w:rsid w:val="00447FFD"/>
    <w:rsid w:val="004504F0"/>
    <w:rsid w:val="004517E5"/>
    <w:rsid w:val="00452173"/>
    <w:rsid w:val="00452896"/>
    <w:rsid w:val="00453DAB"/>
    <w:rsid w:val="00454D73"/>
    <w:rsid w:val="0045525D"/>
    <w:rsid w:val="004553DE"/>
    <w:rsid w:val="004566B2"/>
    <w:rsid w:val="00457745"/>
    <w:rsid w:val="00457C65"/>
    <w:rsid w:val="00460310"/>
    <w:rsid w:val="00460CA5"/>
    <w:rsid w:val="0046188C"/>
    <w:rsid w:val="0046215E"/>
    <w:rsid w:val="0046273D"/>
    <w:rsid w:val="00463606"/>
    <w:rsid w:val="004636DA"/>
    <w:rsid w:val="00463808"/>
    <w:rsid w:val="004639BD"/>
    <w:rsid w:val="00463B0B"/>
    <w:rsid w:val="0046481A"/>
    <w:rsid w:val="004648BD"/>
    <w:rsid w:val="004649BA"/>
    <w:rsid w:val="00464BB8"/>
    <w:rsid w:val="00464D3A"/>
    <w:rsid w:val="00464DA7"/>
    <w:rsid w:val="0046522E"/>
    <w:rsid w:val="0046524B"/>
    <w:rsid w:val="0046586E"/>
    <w:rsid w:val="00465ED0"/>
    <w:rsid w:val="00466714"/>
    <w:rsid w:val="00466B13"/>
    <w:rsid w:val="00466BE6"/>
    <w:rsid w:val="004672FC"/>
    <w:rsid w:val="00467B47"/>
    <w:rsid w:val="00470B22"/>
    <w:rsid w:val="0047117B"/>
    <w:rsid w:val="00471249"/>
    <w:rsid w:val="00471867"/>
    <w:rsid w:val="004722BC"/>
    <w:rsid w:val="00472963"/>
    <w:rsid w:val="00472E68"/>
    <w:rsid w:val="00473CF5"/>
    <w:rsid w:val="004749BD"/>
    <w:rsid w:val="00474D2B"/>
    <w:rsid w:val="00475591"/>
    <w:rsid w:val="0047619C"/>
    <w:rsid w:val="00476579"/>
    <w:rsid w:val="00476A47"/>
    <w:rsid w:val="00480162"/>
    <w:rsid w:val="004813B3"/>
    <w:rsid w:val="004823CC"/>
    <w:rsid w:val="00483944"/>
    <w:rsid w:val="00483FD6"/>
    <w:rsid w:val="0048419C"/>
    <w:rsid w:val="00484FED"/>
    <w:rsid w:val="004859E2"/>
    <w:rsid w:val="00485EBD"/>
    <w:rsid w:val="00485F2A"/>
    <w:rsid w:val="004863E1"/>
    <w:rsid w:val="00486B55"/>
    <w:rsid w:val="004874EC"/>
    <w:rsid w:val="004875F9"/>
    <w:rsid w:val="00491A74"/>
    <w:rsid w:val="0049223B"/>
    <w:rsid w:val="004924A6"/>
    <w:rsid w:val="004929E4"/>
    <w:rsid w:val="00493608"/>
    <w:rsid w:val="00493AF9"/>
    <w:rsid w:val="00494F74"/>
    <w:rsid w:val="00496685"/>
    <w:rsid w:val="00496E18"/>
    <w:rsid w:val="004974D8"/>
    <w:rsid w:val="004A0765"/>
    <w:rsid w:val="004A1734"/>
    <w:rsid w:val="004A1C5D"/>
    <w:rsid w:val="004A1CC7"/>
    <w:rsid w:val="004A2D8F"/>
    <w:rsid w:val="004A3051"/>
    <w:rsid w:val="004A3E84"/>
    <w:rsid w:val="004A712A"/>
    <w:rsid w:val="004A7722"/>
    <w:rsid w:val="004B2068"/>
    <w:rsid w:val="004B2363"/>
    <w:rsid w:val="004B28E1"/>
    <w:rsid w:val="004B2F56"/>
    <w:rsid w:val="004B35EC"/>
    <w:rsid w:val="004B3813"/>
    <w:rsid w:val="004B383E"/>
    <w:rsid w:val="004B4580"/>
    <w:rsid w:val="004B5316"/>
    <w:rsid w:val="004B5522"/>
    <w:rsid w:val="004B61C2"/>
    <w:rsid w:val="004B6D52"/>
    <w:rsid w:val="004B7101"/>
    <w:rsid w:val="004B715A"/>
    <w:rsid w:val="004B7B69"/>
    <w:rsid w:val="004B7C9F"/>
    <w:rsid w:val="004C090C"/>
    <w:rsid w:val="004C17D2"/>
    <w:rsid w:val="004C1D9B"/>
    <w:rsid w:val="004C217A"/>
    <w:rsid w:val="004C35CD"/>
    <w:rsid w:val="004C3803"/>
    <w:rsid w:val="004C4F9D"/>
    <w:rsid w:val="004C5CF3"/>
    <w:rsid w:val="004C77DB"/>
    <w:rsid w:val="004D0281"/>
    <w:rsid w:val="004D0AE2"/>
    <w:rsid w:val="004D1C32"/>
    <w:rsid w:val="004D1E87"/>
    <w:rsid w:val="004D2299"/>
    <w:rsid w:val="004D231B"/>
    <w:rsid w:val="004D2727"/>
    <w:rsid w:val="004D28BA"/>
    <w:rsid w:val="004D2B4B"/>
    <w:rsid w:val="004D304E"/>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618"/>
    <w:rsid w:val="004E386A"/>
    <w:rsid w:val="004E3FBB"/>
    <w:rsid w:val="004E4706"/>
    <w:rsid w:val="004E515C"/>
    <w:rsid w:val="004E54F5"/>
    <w:rsid w:val="004E5843"/>
    <w:rsid w:val="004E5C58"/>
    <w:rsid w:val="004E68D5"/>
    <w:rsid w:val="004E6A12"/>
    <w:rsid w:val="004E6E9A"/>
    <w:rsid w:val="004F0116"/>
    <w:rsid w:val="004F09DA"/>
    <w:rsid w:val="004F1DB0"/>
    <w:rsid w:val="004F2130"/>
    <w:rsid w:val="004F22A1"/>
    <w:rsid w:val="004F2639"/>
    <w:rsid w:val="004F2E2A"/>
    <w:rsid w:val="004F30DA"/>
    <w:rsid w:val="004F3B83"/>
    <w:rsid w:val="004F4D14"/>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5AD4"/>
    <w:rsid w:val="00505C33"/>
    <w:rsid w:val="00507FEA"/>
    <w:rsid w:val="00510110"/>
    <w:rsid w:val="00510176"/>
    <w:rsid w:val="005106CC"/>
    <w:rsid w:val="0051085D"/>
    <w:rsid w:val="00510CB7"/>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0BD"/>
    <w:rsid w:val="00520BDB"/>
    <w:rsid w:val="005215E3"/>
    <w:rsid w:val="00521697"/>
    <w:rsid w:val="005216EB"/>
    <w:rsid w:val="00521DD4"/>
    <w:rsid w:val="00522D87"/>
    <w:rsid w:val="005230A8"/>
    <w:rsid w:val="00523563"/>
    <w:rsid w:val="005236FD"/>
    <w:rsid w:val="00524982"/>
    <w:rsid w:val="00524995"/>
    <w:rsid w:val="00524DDF"/>
    <w:rsid w:val="00524EFA"/>
    <w:rsid w:val="005250B5"/>
    <w:rsid w:val="0052546C"/>
    <w:rsid w:val="0052564F"/>
    <w:rsid w:val="00525BD2"/>
    <w:rsid w:val="00527158"/>
    <w:rsid w:val="00530C17"/>
    <w:rsid w:val="00530DA1"/>
    <w:rsid w:val="00530F97"/>
    <w:rsid w:val="00531ACC"/>
    <w:rsid w:val="00531AE5"/>
    <w:rsid w:val="0053262C"/>
    <w:rsid w:val="005326E7"/>
    <w:rsid w:val="00533489"/>
    <w:rsid w:val="00533989"/>
    <w:rsid w:val="00533C5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10F8"/>
    <w:rsid w:val="005422AF"/>
    <w:rsid w:val="00542491"/>
    <w:rsid w:val="00542CB0"/>
    <w:rsid w:val="00543250"/>
    <w:rsid w:val="00543262"/>
    <w:rsid w:val="0054449E"/>
    <w:rsid w:val="00544728"/>
    <w:rsid w:val="00544B52"/>
    <w:rsid w:val="005457B4"/>
    <w:rsid w:val="00545BDE"/>
    <w:rsid w:val="00545F4E"/>
    <w:rsid w:val="0054752B"/>
    <w:rsid w:val="00550BEC"/>
    <w:rsid w:val="005511C8"/>
    <w:rsid w:val="00551E52"/>
    <w:rsid w:val="005525A4"/>
    <w:rsid w:val="00552D6E"/>
    <w:rsid w:val="00553DFD"/>
    <w:rsid w:val="00556113"/>
    <w:rsid w:val="0055623A"/>
    <w:rsid w:val="005563D9"/>
    <w:rsid w:val="005577B1"/>
    <w:rsid w:val="00557E3D"/>
    <w:rsid w:val="00560733"/>
    <w:rsid w:val="00560961"/>
    <w:rsid w:val="00562EB1"/>
    <w:rsid w:val="00563192"/>
    <w:rsid w:val="0056331A"/>
    <w:rsid w:val="005639B0"/>
    <w:rsid w:val="00564DA4"/>
    <w:rsid w:val="00564FB7"/>
    <w:rsid w:val="00565307"/>
    <w:rsid w:val="0056625A"/>
    <w:rsid w:val="00567040"/>
    <w:rsid w:val="005670AA"/>
    <w:rsid w:val="005716B8"/>
    <w:rsid w:val="00571702"/>
    <w:rsid w:val="00571DA3"/>
    <w:rsid w:val="00571F29"/>
    <w:rsid w:val="00572E1F"/>
    <w:rsid w:val="005739AB"/>
    <w:rsid w:val="005746E8"/>
    <w:rsid w:val="0057526A"/>
    <w:rsid w:val="005754F7"/>
    <w:rsid w:val="00575C75"/>
    <w:rsid w:val="005765A3"/>
    <w:rsid w:val="005768BC"/>
    <w:rsid w:val="00576DE5"/>
    <w:rsid w:val="00576FCD"/>
    <w:rsid w:val="00577582"/>
    <w:rsid w:val="00581057"/>
    <w:rsid w:val="005812BE"/>
    <w:rsid w:val="00581D02"/>
    <w:rsid w:val="00581DC3"/>
    <w:rsid w:val="0058298C"/>
    <w:rsid w:val="00582FEB"/>
    <w:rsid w:val="00583092"/>
    <w:rsid w:val="00583117"/>
    <w:rsid w:val="005848A7"/>
    <w:rsid w:val="00584A70"/>
    <w:rsid w:val="00584E2E"/>
    <w:rsid w:val="005853D6"/>
    <w:rsid w:val="005856C5"/>
    <w:rsid w:val="00585A3D"/>
    <w:rsid w:val="00585DD4"/>
    <w:rsid w:val="00585E16"/>
    <w:rsid w:val="0058649C"/>
    <w:rsid w:val="00586CD2"/>
    <w:rsid w:val="00587072"/>
    <w:rsid w:val="0058707C"/>
    <w:rsid w:val="00587477"/>
    <w:rsid w:val="005900F2"/>
    <w:rsid w:val="00590578"/>
    <w:rsid w:val="005907C3"/>
    <w:rsid w:val="00591301"/>
    <w:rsid w:val="005918A4"/>
    <w:rsid w:val="00592A50"/>
    <w:rsid w:val="005939DE"/>
    <w:rsid w:val="0059404D"/>
    <w:rsid w:val="00594FEE"/>
    <w:rsid w:val="00595213"/>
    <w:rsid w:val="005953F4"/>
    <w:rsid w:val="00595CB1"/>
    <w:rsid w:val="005960B4"/>
    <w:rsid w:val="00596282"/>
    <w:rsid w:val="0059636E"/>
    <w:rsid w:val="005A1236"/>
    <w:rsid w:val="005A16C6"/>
    <w:rsid w:val="005A1D54"/>
    <w:rsid w:val="005A3061"/>
    <w:rsid w:val="005A3A35"/>
    <w:rsid w:val="005A3DC6"/>
    <w:rsid w:val="005A3EB8"/>
    <w:rsid w:val="005A3EDC"/>
    <w:rsid w:val="005A51C8"/>
    <w:rsid w:val="005A5B64"/>
    <w:rsid w:val="005A64FF"/>
    <w:rsid w:val="005A7FD2"/>
    <w:rsid w:val="005B14BB"/>
    <w:rsid w:val="005B1797"/>
    <w:rsid w:val="005B18D8"/>
    <w:rsid w:val="005B1CFC"/>
    <w:rsid w:val="005B1DD6"/>
    <w:rsid w:val="005B1E95"/>
    <w:rsid w:val="005B20E7"/>
    <w:rsid w:val="005B598A"/>
    <w:rsid w:val="005B6AB8"/>
    <w:rsid w:val="005B6B3E"/>
    <w:rsid w:val="005B7350"/>
    <w:rsid w:val="005C1C00"/>
    <w:rsid w:val="005C2865"/>
    <w:rsid w:val="005C4093"/>
    <w:rsid w:val="005C432A"/>
    <w:rsid w:val="005C4C12"/>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6138"/>
    <w:rsid w:val="005D71EF"/>
    <w:rsid w:val="005D7469"/>
    <w:rsid w:val="005D7556"/>
    <w:rsid w:val="005E0E50"/>
    <w:rsid w:val="005E1F72"/>
    <w:rsid w:val="005E24FD"/>
    <w:rsid w:val="005E2545"/>
    <w:rsid w:val="005E2581"/>
    <w:rsid w:val="005E271E"/>
    <w:rsid w:val="005E2F4D"/>
    <w:rsid w:val="005E2FA5"/>
    <w:rsid w:val="005E3097"/>
    <w:rsid w:val="005E3501"/>
    <w:rsid w:val="005E3FC4"/>
    <w:rsid w:val="005E4C52"/>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37D"/>
    <w:rsid w:val="00600DD3"/>
    <w:rsid w:val="00601E06"/>
    <w:rsid w:val="00601F06"/>
    <w:rsid w:val="00603A00"/>
    <w:rsid w:val="0060505A"/>
    <w:rsid w:val="0060526C"/>
    <w:rsid w:val="00606328"/>
    <w:rsid w:val="0060652B"/>
    <w:rsid w:val="00606B84"/>
    <w:rsid w:val="0060715C"/>
    <w:rsid w:val="00607D12"/>
    <w:rsid w:val="00607D42"/>
    <w:rsid w:val="00611C60"/>
    <w:rsid w:val="006124A7"/>
    <w:rsid w:val="00612BDF"/>
    <w:rsid w:val="00614934"/>
    <w:rsid w:val="00614AC6"/>
    <w:rsid w:val="00615570"/>
    <w:rsid w:val="006158AD"/>
    <w:rsid w:val="00616808"/>
    <w:rsid w:val="006175DC"/>
    <w:rsid w:val="00617A6E"/>
    <w:rsid w:val="00617E64"/>
    <w:rsid w:val="00620934"/>
    <w:rsid w:val="00620AB7"/>
    <w:rsid w:val="00621350"/>
    <w:rsid w:val="00621D3B"/>
    <w:rsid w:val="00621E6E"/>
    <w:rsid w:val="00621FDC"/>
    <w:rsid w:val="006221DA"/>
    <w:rsid w:val="00622919"/>
    <w:rsid w:val="006237BD"/>
    <w:rsid w:val="00623998"/>
    <w:rsid w:val="006244AB"/>
    <w:rsid w:val="00624793"/>
    <w:rsid w:val="00626621"/>
    <w:rsid w:val="00627101"/>
    <w:rsid w:val="0062728A"/>
    <w:rsid w:val="006272F3"/>
    <w:rsid w:val="00627BA4"/>
    <w:rsid w:val="00627E00"/>
    <w:rsid w:val="00630BF1"/>
    <w:rsid w:val="00630CC3"/>
    <w:rsid w:val="0063101C"/>
    <w:rsid w:val="00631658"/>
    <w:rsid w:val="00631744"/>
    <w:rsid w:val="006330A7"/>
    <w:rsid w:val="00633389"/>
    <w:rsid w:val="00633E1E"/>
    <w:rsid w:val="00634281"/>
    <w:rsid w:val="00634909"/>
    <w:rsid w:val="00634DC9"/>
    <w:rsid w:val="006351A5"/>
    <w:rsid w:val="00635D52"/>
    <w:rsid w:val="00636701"/>
    <w:rsid w:val="006368CC"/>
    <w:rsid w:val="00637B5A"/>
    <w:rsid w:val="00637DAB"/>
    <w:rsid w:val="00640568"/>
    <w:rsid w:val="00641AD5"/>
    <w:rsid w:val="00642EFE"/>
    <w:rsid w:val="00644CE2"/>
    <w:rsid w:val="00646020"/>
    <w:rsid w:val="006460EB"/>
    <w:rsid w:val="0064611D"/>
    <w:rsid w:val="0064799A"/>
    <w:rsid w:val="00647B5C"/>
    <w:rsid w:val="00650073"/>
    <w:rsid w:val="00650458"/>
    <w:rsid w:val="006505D2"/>
    <w:rsid w:val="006507A1"/>
    <w:rsid w:val="006510F5"/>
    <w:rsid w:val="00651408"/>
    <w:rsid w:val="00651C76"/>
    <w:rsid w:val="00651E02"/>
    <w:rsid w:val="006521E5"/>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7B9"/>
    <w:rsid w:val="006657A3"/>
    <w:rsid w:val="006657EE"/>
    <w:rsid w:val="00667A56"/>
    <w:rsid w:val="0067102D"/>
    <w:rsid w:val="00671A82"/>
    <w:rsid w:val="0067229B"/>
    <w:rsid w:val="0067579A"/>
    <w:rsid w:val="00676178"/>
    <w:rsid w:val="00676337"/>
    <w:rsid w:val="00676C4A"/>
    <w:rsid w:val="0067748F"/>
    <w:rsid w:val="00677658"/>
    <w:rsid w:val="00677C72"/>
    <w:rsid w:val="00680E14"/>
    <w:rsid w:val="006818C6"/>
    <w:rsid w:val="00685962"/>
    <w:rsid w:val="00685A30"/>
    <w:rsid w:val="00685C48"/>
    <w:rsid w:val="00686AE3"/>
    <w:rsid w:val="00687019"/>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5BF"/>
    <w:rsid w:val="006A475C"/>
    <w:rsid w:val="006A699C"/>
    <w:rsid w:val="006A6D19"/>
    <w:rsid w:val="006A6FB6"/>
    <w:rsid w:val="006A7552"/>
    <w:rsid w:val="006A78F2"/>
    <w:rsid w:val="006B0116"/>
    <w:rsid w:val="006B0566"/>
    <w:rsid w:val="006B2824"/>
    <w:rsid w:val="006B2F02"/>
    <w:rsid w:val="006B3E66"/>
    <w:rsid w:val="006B4238"/>
    <w:rsid w:val="006B5322"/>
    <w:rsid w:val="006B5588"/>
    <w:rsid w:val="006B572D"/>
    <w:rsid w:val="006B5849"/>
    <w:rsid w:val="006B62F2"/>
    <w:rsid w:val="006B6951"/>
    <w:rsid w:val="006B7149"/>
    <w:rsid w:val="006B739E"/>
    <w:rsid w:val="006B7A02"/>
    <w:rsid w:val="006B7A24"/>
    <w:rsid w:val="006B7B8E"/>
    <w:rsid w:val="006C080B"/>
    <w:rsid w:val="006C08B6"/>
    <w:rsid w:val="006C0940"/>
    <w:rsid w:val="006C1078"/>
    <w:rsid w:val="006C1293"/>
    <w:rsid w:val="006C12EC"/>
    <w:rsid w:val="006C135E"/>
    <w:rsid w:val="006C1D25"/>
    <w:rsid w:val="006C2178"/>
    <w:rsid w:val="006C3115"/>
    <w:rsid w:val="006C3873"/>
    <w:rsid w:val="006C3909"/>
    <w:rsid w:val="006C47F0"/>
    <w:rsid w:val="006C5804"/>
    <w:rsid w:val="006C5F1B"/>
    <w:rsid w:val="006C5F59"/>
    <w:rsid w:val="006C679A"/>
    <w:rsid w:val="006C68BB"/>
    <w:rsid w:val="006C778B"/>
    <w:rsid w:val="006C7B6E"/>
    <w:rsid w:val="006C7FE2"/>
    <w:rsid w:val="006D0B02"/>
    <w:rsid w:val="006D0BC4"/>
    <w:rsid w:val="006D0D6F"/>
    <w:rsid w:val="006D1826"/>
    <w:rsid w:val="006D1BA0"/>
    <w:rsid w:val="006D3529"/>
    <w:rsid w:val="006D3D3F"/>
    <w:rsid w:val="006D4E1D"/>
    <w:rsid w:val="006D5516"/>
    <w:rsid w:val="006D5E0B"/>
    <w:rsid w:val="006D6150"/>
    <w:rsid w:val="006E06F0"/>
    <w:rsid w:val="006E0F22"/>
    <w:rsid w:val="006E2003"/>
    <w:rsid w:val="006E2B43"/>
    <w:rsid w:val="006E35A0"/>
    <w:rsid w:val="006E35C3"/>
    <w:rsid w:val="006E4901"/>
    <w:rsid w:val="006E49D7"/>
    <w:rsid w:val="006E4FD1"/>
    <w:rsid w:val="006E55B5"/>
    <w:rsid w:val="006E5E29"/>
    <w:rsid w:val="006E61F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5442"/>
    <w:rsid w:val="006F6413"/>
    <w:rsid w:val="006F7911"/>
    <w:rsid w:val="00700690"/>
    <w:rsid w:val="00700C81"/>
    <w:rsid w:val="007010F4"/>
    <w:rsid w:val="00701157"/>
    <w:rsid w:val="007019EA"/>
    <w:rsid w:val="007032AC"/>
    <w:rsid w:val="00703303"/>
    <w:rsid w:val="007035C9"/>
    <w:rsid w:val="0070371B"/>
    <w:rsid w:val="00703C74"/>
    <w:rsid w:val="00704862"/>
    <w:rsid w:val="00704898"/>
    <w:rsid w:val="00705492"/>
    <w:rsid w:val="00705706"/>
    <w:rsid w:val="00705AC6"/>
    <w:rsid w:val="0070731F"/>
    <w:rsid w:val="00707B86"/>
    <w:rsid w:val="007108DD"/>
    <w:rsid w:val="00710E10"/>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98F"/>
    <w:rsid w:val="00725ED3"/>
    <w:rsid w:val="007268F5"/>
    <w:rsid w:val="00730556"/>
    <w:rsid w:val="00730772"/>
    <w:rsid w:val="00730C18"/>
    <w:rsid w:val="00731BD1"/>
    <w:rsid w:val="00731D26"/>
    <w:rsid w:val="007320DA"/>
    <w:rsid w:val="0073255D"/>
    <w:rsid w:val="00734851"/>
    <w:rsid w:val="00735365"/>
    <w:rsid w:val="00735F20"/>
    <w:rsid w:val="00736A43"/>
    <w:rsid w:val="00737986"/>
    <w:rsid w:val="00737B2F"/>
    <w:rsid w:val="00737D93"/>
    <w:rsid w:val="00737F14"/>
    <w:rsid w:val="00740919"/>
    <w:rsid w:val="0074145B"/>
    <w:rsid w:val="00742929"/>
    <w:rsid w:val="007431AB"/>
    <w:rsid w:val="0074334C"/>
    <w:rsid w:val="00744742"/>
    <w:rsid w:val="00744D01"/>
    <w:rsid w:val="00745561"/>
    <w:rsid w:val="00747331"/>
    <w:rsid w:val="00747893"/>
    <w:rsid w:val="007478B5"/>
    <w:rsid w:val="0075014D"/>
    <w:rsid w:val="00750406"/>
    <w:rsid w:val="0075067F"/>
    <w:rsid w:val="00750AED"/>
    <w:rsid w:val="00751116"/>
    <w:rsid w:val="007525C0"/>
    <w:rsid w:val="00753C9B"/>
    <w:rsid w:val="00753E6E"/>
    <w:rsid w:val="00753FD2"/>
    <w:rsid w:val="007542A6"/>
    <w:rsid w:val="00754697"/>
    <w:rsid w:val="007547BE"/>
    <w:rsid w:val="007554B5"/>
    <w:rsid w:val="00755612"/>
    <w:rsid w:val="00755AA2"/>
    <w:rsid w:val="00755FFC"/>
    <w:rsid w:val="00757100"/>
    <w:rsid w:val="00757281"/>
    <w:rsid w:val="007579D0"/>
    <w:rsid w:val="00757A3F"/>
    <w:rsid w:val="00757D6C"/>
    <w:rsid w:val="00757F6B"/>
    <w:rsid w:val="007602A3"/>
    <w:rsid w:val="00760462"/>
    <w:rsid w:val="007607B8"/>
    <w:rsid w:val="00760CCC"/>
    <w:rsid w:val="00760E9B"/>
    <w:rsid w:val="0076368E"/>
    <w:rsid w:val="0076384C"/>
    <w:rsid w:val="00763EF7"/>
    <w:rsid w:val="00764AAD"/>
    <w:rsid w:val="00764D1B"/>
    <w:rsid w:val="00767670"/>
    <w:rsid w:val="007676F5"/>
    <w:rsid w:val="0076785A"/>
    <w:rsid w:val="00767AD3"/>
    <w:rsid w:val="00767B04"/>
    <w:rsid w:val="007706D9"/>
    <w:rsid w:val="00771047"/>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11AE"/>
    <w:rsid w:val="007813EB"/>
    <w:rsid w:val="00781688"/>
    <w:rsid w:val="00781E2A"/>
    <w:rsid w:val="00782D3C"/>
    <w:rsid w:val="0078375F"/>
    <w:rsid w:val="0078387F"/>
    <w:rsid w:val="007838D0"/>
    <w:rsid w:val="007839E7"/>
    <w:rsid w:val="00784666"/>
    <w:rsid w:val="00784B86"/>
    <w:rsid w:val="00784CB7"/>
    <w:rsid w:val="0078543B"/>
    <w:rsid w:val="00785E88"/>
    <w:rsid w:val="007862B1"/>
    <w:rsid w:val="00786DDF"/>
    <w:rsid w:val="0078774A"/>
    <w:rsid w:val="007912D3"/>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6FB"/>
    <w:rsid w:val="007A1E94"/>
    <w:rsid w:val="007A1F42"/>
    <w:rsid w:val="007A2020"/>
    <w:rsid w:val="007A2E03"/>
    <w:rsid w:val="007A2E3D"/>
    <w:rsid w:val="007A2FC9"/>
    <w:rsid w:val="007A3EE6"/>
    <w:rsid w:val="007A3F75"/>
    <w:rsid w:val="007A4BB9"/>
    <w:rsid w:val="007A518F"/>
    <w:rsid w:val="007A5810"/>
    <w:rsid w:val="007A5D9F"/>
    <w:rsid w:val="007A5E2D"/>
    <w:rsid w:val="007A68C0"/>
    <w:rsid w:val="007A7DEB"/>
    <w:rsid w:val="007B188A"/>
    <w:rsid w:val="007B1D51"/>
    <w:rsid w:val="007B207A"/>
    <w:rsid w:val="007B2E21"/>
    <w:rsid w:val="007B36E4"/>
    <w:rsid w:val="007B3D9D"/>
    <w:rsid w:val="007B610B"/>
    <w:rsid w:val="007B6811"/>
    <w:rsid w:val="007C009B"/>
    <w:rsid w:val="007C081F"/>
    <w:rsid w:val="007C0837"/>
    <w:rsid w:val="007C13B3"/>
    <w:rsid w:val="007C15C5"/>
    <w:rsid w:val="007C1825"/>
    <w:rsid w:val="007C1D08"/>
    <w:rsid w:val="007C26B7"/>
    <w:rsid w:val="007C3D16"/>
    <w:rsid w:val="007C3D60"/>
    <w:rsid w:val="007C3FF3"/>
    <w:rsid w:val="007C4876"/>
    <w:rsid w:val="007C49D4"/>
    <w:rsid w:val="007C4D9A"/>
    <w:rsid w:val="007C55BD"/>
    <w:rsid w:val="007C5F44"/>
    <w:rsid w:val="007C5F55"/>
    <w:rsid w:val="007C6F4D"/>
    <w:rsid w:val="007D058E"/>
    <w:rsid w:val="007D0927"/>
    <w:rsid w:val="007D0C96"/>
    <w:rsid w:val="007D1213"/>
    <w:rsid w:val="007D12B1"/>
    <w:rsid w:val="007D13EE"/>
    <w:rsid w:val="007D2B56"/>
    <w:rsid w:val="007D3E45"/>
    <w:rsid w:val="007D4017"/>
    <w:rsid w:val="007D716A"/>
    <w:rsid w:val="007D7707"/>
    <w:rsid w:val="007E053B"/>
    <w:rsid w:val="007E0DD7"/>
    <w:rsid w:val="007E0E5F"/>
    <w:rsid w:val="007E0EA0"/>
    <w:rsid w:val="007E0EB8"/>
    <w:rsid w:val="007E15A7"/>
    <w:rsid w:val="007E1626"/>
    <w:rsid w:val="007E1A5C"/>
    <w:rsid w:val="007E238F"/>
    <w:rsid w:val="007E39F5"/>
    <w:rsid w:val="007E3AEE"/>
    <w:rsid w:val="007E46FE"/>
    <w:rsid w:val="007E55CB"/>
    <w:rsid w:val="007E569E"/>
    <w:rsid w:val="007E6804"/>
    <w:rsid w:val="007E6E01"/>
    <w:rsid w:val="007E739D"/>
    <w:rsid w:val="007E79FE"/>
    <w:rsid w:val="007E7FA1"/>
    <w:rsid w:val="007F12DE"/>
    <w:rsid w:val="007F1314"/>
    <w:rsid w:val="007F1F51"/>
    <w:rsid w:val="007F281F"/>
    <w:rsid w:val="007F31CF"/>
    <w:rsid w:val="007F3495"/>
    <w:rsid w:val="007F3D95"/>
    <w:rsid w:val="007F3FFA"/>
    <w:rsid w:val="007F503F"/>
    <w:rsid w:val="007F5A5F"/>
    <w:rsid w:val="007F6033"/>
    <w:rsid w:val="007F6722"/>
    <w:rsid w:val="007F727B"/>
    <w:rsid w:val="00800982"/>
    <w:rsid w:val="008011E4"/>
    <w:rsid w:val="008013DA"/>
    <w:rsid w:val="008017E2"/>
    <w:rsid w:val="00802147"/>
    <w:rsid w:val="00802447"/>
    <w:rsid w:val="0080437A"/>
    <w:rsid w:val="00804696"/>
    <w:rsid w:val="00805969"/>
    <w:rsid w:val="00805DEA"/>
    <w:rsid w:val="008061D6"/>
    <w:rsid w:val="00806303"/>
    <w:rsid w:val="008069F0"/>
    <w:rsid w:val="00807178"/>
    <w:rsid w:val="0080763E"/>
    <w:rsid w:val="00807F1E"/>
    <w:rsid w:val="00807F3B"/>
    <w:rsid w:val="008105B4"/>
    <w:rsid w:val="00811016"/>
    <w:rsid w:val="00811D16"/>
    <w:rsid w:val="008128C9"/>
    <w:rsid w:val="008138E0"/>
    <w:rsid w:val="00814170"/>
    <w:rsid w:val="00814DBD"/>
    <w:rsid w:val="00815D9B"/>
    <w:rsid w:val="008160BE"/>
    <w:rsid w:val="00816505"/>
    <w:rsid w:val="0082008C"/>
    <w:rsid w:val="00820257"/>
    <w:rsid w:val="0082102B"/>
    <w:rsid w:val="00821921"/>
    <w:rsid w:val="00822119"/>
    <w:rsid w:val="008223F5"/>
    <w:rsid w:val="0082242B"/>
    <w:rsid w:val="008225FF"/>
    <w:rsid w:val="00822942"/>
    <w:rsid w:val="008229D3"/>
    <w:rsid w:val="00822E6C"/>
    <w:rsid w:val="00824F68"/>
    <w:rsid w:val="00825118"/>
    <w:rsid w:val="008258A1"/>
    <w:rsid w:val="00825A7E"/>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5A3B"/>
    <w:rsid w:val="00836400"/>
    <w:rsid w:val="008365E4"/>
    <w:rsid w:val="00836C5F"/>
    <w:rsid w:val="00836C9C"/>
    <w:rsid w:val="008371C3"/>
    <w:rsid w:val="00837337"/>
    <w:rsid w:val="00837F16"/>
    <w:rsid w:val="0084213E"/>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9A9"/>
    <w:rsid w:val="00852DFC"/>
    <w:rsid w:val="00853563"/>
    <w:rsid w:val="0085357B"/>
    <w:rsid w:val="00853BB6"/>
    <w:rsid w:val="008546A0"/>
    <w:rsid w:val="008558B3"/>
    <w:rsid w:val="00855F55"/>
    <w:rsid w:val="0085683F"/>
    <w:rsid w:val="008568E9"/>
    <w:rsid w:val="00856FDE"/>
    <w:rsid w:val="0085736F"/>
    <w:rsid w:val="00857BF8"/>
    <w:rsid w:val="0086004A"/>
    <w:rsid w:val="008601B2"/>
    <w:rsid w:val="008603F6"/>
    <w:rsid w:val="0086059D"/>
    <w:rsid w:val="00860B3B"/>
    <w:rsid w:val="00861B3B"/>
    <w:rsid w:val="00861BEB"/>
    <w:rsid w:val="00862230"/>
    <w:rsid w:val="008626E5"/>
    <w:rsid w:val="008628CD"/>
    <w:rsid w:val="008628EC"/>
    <w:rsid w:val="00862B55"/>
    <w:rsid w:val="00866029"/>
    <w:rsid w:val="008661F8"/>
    <w:rsid w:val="008671ED"/>
    <w:rsid w:val="00867987"/>
    <w:rsid w:val="008702CB"/>
    <w:rsid w:val="0087155D"/>
    <w:rsid w:val="00871E55"/>
    <w:rsid w:val="0087341E"/>
    <w:rsid w:val="0087345E"/>
    <w:rsid w:val="0087360C"/>
    <w:rsid w:val="00873E83"/>
    <w:rsid w:val="00873FE9"/>
    <w:rsid w:val="008743F2"/>
    <w:rsid w:val="008749D7"/>
    <w:rsid w:val="008769B4"/>
    <w:rsid w:val="008777E0"/>
    <w:rsid w:val="00877F78"/>
    <w:rsid w:val="0088001E"/>
    <w:rsid w:val="00880500"/>
    <w:rsid w:val="00881616"/>
    <w:rsid w:val="00881C05"/>
    <w:rsid w:val="00881C22"/>
    <w:rsid w:val="0088384C"/>
    <w:rsid w:val="00883D20"/>
    <w:rsid w:val="00884204"/>
    <w:rsid w:val="00884822"/>
    <w:rsid w:val="00885D55"/>
    <w:rsid w:val="00886035"/>
    <w:rsid w:val="00886AA6"/>
    <w:rsid w:val="00886E87"/>
    <w:rsid w:val="00886EFE"/>
    <w:rsid w:val="008870AF"/>
    <w:rsid w:val="00887807"/>
    <w:rsid w:val="0089078A"/>
    <w:rsid w:val="00890956"/>
    <w:rsid w:val="008916DE"/>
    <w:rsid w:val="008920F8"/>
    <w:rsid w:val="0089384E"/>
    <w:rsid w:val="00893E05"/>
    <w:rsid w:val="00894405"/>
    <w:rsid w:val="008957DB"/>
    <w:rsid w:val="00896212"/>
    <w:rsid w:val="0089622B"/>
    <w:rsid w:val="00896A13"/>
    <w:rsid w:val="008977AD"/>
    <w:rsid w:val="008A0698"/>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DBC"/>
    <w:rsid w:val="008B12AF"/>
    <w:rsid w:val="008B15B1"/>
    <w:rsid w:val="008B1605"/>
    <w:rsid w:val="008B1B4F"/>
    <w:rsid w:val="008B4DB1"/>
    <w:rsid w:val="008B4FDA"/>
    <w:rsid w:val="008B73CD"/>
    <w:rsid w:val="008C0804"/>
    <w:rsid w:val="008C0E12"/>
    <w:rsid w:val="008C17DA"/>
    <w:rsid w:val="008C1D72"/>
    <w:rsid w:val="008C2E27"/>
    <w:rsid w:val="008C343E"/>
    <w:rsid w:val="008C353D"/>
    <w:rsid w:val="008C417C"/>
    <w:rsid w:val="008C42EB"/>
    <w:rsid w:val="008C5FC1"/>
    <w:rsid w:val="008C6862"/>
    <w:rsid w:val="008C6A78"/>
    <w:rsid w:val="008C750C"/>
    <w:rsid w:val="008D0121"/>
    <w:rsid w:val="008D0FB6"/>
    <w:rsid w:val="008D11AA"/>
    <w:rsid w:val="008D2826"/>
    <w:rsid w:val="008D294A"/>
    <w:rsid w:val="008D2B99"/>
    <w:rsid w:val="008D3511"/>
    <w:rsid w:val="008D3C71"/>
    <w:rsid w:val="008D493D"/>
    <w:rsid w:val="008D5016"/>
    <w:rsid w:val="008D5311"/>
    <w:rsid w:val="008D549A"/>
    <w:rsid w:val="008D5704"/>
    <w:rsid w:val="008D5EE7"/>
    <w:rsid w:val="008D6D73"/>
    <w:rsid w:val="008D6EF8"/>
    <w:rsid w:val="008D74A0"/>
    <w:rsid w:val="008D77B2"/>
    <w:rsid w:val="008D7FF8"/>
    <w:rsid w:val="008E00F2"/>
    <w:rsid w:val="008E1FEB"/>
    <w:rsid w:val="008E24DC"/>
    <w:rsid w:val="008E3548"/>
    <w:rsid w:val="008E38E6"/>
    <w:rsid w:val="008E3B1B"/>
    <w:rsid w:val="008E4010"/>
    <w:rsid w:val="008E43BF"/>
    <w:rsid w:val="008E4477"/>
    <w:rsid w:val="008E4CA9"/>
    <w:rsid w:val="008E5B7C"/>
    <w:rsid w:val="008E5C09"/>
    <w:rsid w:val="008E60B3"/>
    <w:rsid w:val="008E6A38"/>
    <w:rsid w:val="008E6F39"/>
    <w:rsid w:val="008F0FA2"/>
    <w:rsid w:val="008F13BF"/>
    <w:rsid w:val="008F1751"/>
    <w:rsid w:val="008F2365"/>
    <w:rsid w:val="008F2B76"/>
    <w:rsid w:val="008F2C15"/>
    <w:rsid w:val="008F527F"/>
    <w:rsid w:val="008F556C"/>
    <w:rsid w:val="008F6B74"/>
    <w:rsid w:val="00902BB9"/>
    <w:rsid w:val="00902D0C"/>
    <w:rsid w:val="00903898"/>
    <w:rsid w:val="0090481C"/>
    <w:rsid w:val="00904926"/>
    <w:rsid w:val="0090510C"/>
    <w:rsid w:val="00905984"/>
    <w:rsid w:val="00906104"/>
    <w:rsid w:val="00906204"/>
    <w:rsid w:val="00906D65"/>
    <w:rsid w:val="00907DC1"/>
    <w:rsid w:val="0091042F"/>
    <w:rsid w:val="0091064F"/>
    <w:rsid w:val="00910F71"/>
    <w:rsid w:val="009114A5"/>
    <w:rsid w:val="00911A5F"/>
    <w:rsid w:val="009123CA"/>
    <w:rsid w:val="00915104"/>
    <w:rsid w:val="00915337"/>
    <w:rsid w:val="009160C2"/>
    <w:rsid w:val="009165A7"/>
    <w:rsid w:val="009167CF"/>
    <w:rsid w:val="00916A53"/>
    <w:rsid w:val="00917234"/>
    <w:rsid w:val="0091775C"/>
    <w:rsid w:val="00917FAA"/>
    <w:rsid w:val="00920009"/>
    <w:rsid w:val="00920C62"/>
    <w:rsid w:val="00921032"/>
    <w:rsid w:val="00921CE2"/>
    <w:rsid w:val="00922306"/>
    <w:rsid w:val="009229DF"/>
    <w:rsid w:val="00926875"/>
    <w:rsid w:val="00927C52"/>
    <w:rsid w:val="0093002B"/>
    <w:rsid w:val="00931A1F"/>
    <w:rsid w:val="00931A73"/>
    <w:rsid w:val="00932E8F"/>
    <w:rsid w:val="009334DB"/>
    <w:rsid w:val="009335A0"/>
    <w:rsid w:val="0093460D"/>
    <w:rsid w:val="00934B33"/>
    <w:rsid w:val="00934E2D"/>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3E8E"/>
    <w:rsid w:val="0094684E"/>
    <w:rsid w:val="009471C4"/>
    <w:rsid w:val="009473C6"/>
    <w:rsid w:val="00947D03"/>
    <w:rsid w:val="00951393"/>
    <w:rsid w:val="0095176C"/>
    <w:rsid w:val="0095199F"/>
    <w:rsid w:val="00952593"/>
    <w:rsid w:val="00952A6A"/>
    <w:rsid w:val="00953F12"/>
    <w:rsid w:val="00954B56"/>
    <w:rsid w:val="00954F59"/>
    <w:rsid w:val="009559AB"/>
    <w:rsid w:val="00955A1E"/>
    <w:rsid w:val="00955CC1"/>
    <w:rsid w:val="00955E87"/>
    <w:rsid w:val="00956D11"/>
    <w:rsid w:val="00960672"/>
    <w:rsid w:val="00960802"/>
    <w:rsid w:val="009608C0"/>
    <w:rsid w:val="00961895"/>
    <w:rsid w:val="00962585"/>
    <w:rsid w:val="00962791"/>
    <w:rsid w:val="00963E00"/>
    <w:rsid w:val="009647B3"/>
    <w:rsid w:val="009648D5"/>
    <w:rsid w:val="00965350"/>
    <w:rsid w:val="00965B76"/>
    <w:rsid w:val="00965E05"/>
    <w:rsid w:val="00965EF3"/>
    <w:rsid w:val="00965FCF"/>
    <w:rsid w:val="009666E0"/>
    <w:rsid w:val="00967DA2"/>
    <w:rsid w:val="00967ED0"/>
    <w:rsid w:val="00971CAE"/>
    <w:rsid w:val="009724A5"/>
    <w:rsid w:val="00972668"/>
    <w:rsid w:val="009732B6"/>
    <w:rsid w:val="00973534"/>
    <w:rsid w:val="00973601"/>
    <w:rsid w:val="0097362A"/>
    <w:rsid w:val="00973BAB"/>
    <w:rsid w:val="00973E8B"/>
    <w:rsid w:val="00973FB1"/>
    <w:rsid w:val="00974464"/>
    <w:rsid w:val="009750D7"/>
    <w:rsid w:val="00975F7E"/>
    <w:rsid w:val="009771B9"/>
    <w:rsid w:val="009775DB"/>
    <w:rsid w:val="009802FA"/>
    <w:rsid w:val="009813C4"/>
    <w:rsid w:val="00981540"/>
    <w:rsid w:val="0098244A"/>
    <w:rsid w:val="00982A6B"/>
    <w:rsid w:val="00983AF5"/>
    <w:rsid w:val="00984082"/>
    <w:rsid w:val="00984456"/>
    <w:rsid w:val="00984BDB"/>
    <w:rsid w:val="00985291"/>
    <w:rsid w:val="00986527"/>
    <w:rsid w:val="00987D3E"/>
    <w:rsid w:val="00987E76"/>
    <w:rsid w:val="00990375"/>
    <w:rsid w:val="00990561"/>
    <w:rsid w:val="00990C42"/>
    <w:rsid w:val="009911F4"/>
    <w:rsid w:val="00993191"/>
    <w:rsid w:val="00993B84"/>
    <w:rsid w:val="00993BA8"/>
    <w:rsid w:val="00994541"/>
    <w:rsid w:val="00994A77"/>
    <w:rsid w:val="00995045"/>
    <w:rsid w:val="00996C19"/>
    <w:rsid w:val="00997050"/>
    <w:rsid w:val="00997686"/>
    <w:rsid w:val="009A05AC"/>
    <w:rsid w:val="009A171D"/>
    <w:rsid w:val="009A1B95"/>
    <w:rsid w:val="009A2DC2"/>
    <w:rsid w:val="009A2FDE"/>
    <w:rsid w:val="009A30B4"/>
    <w:rsid w:val="009A30B5"/>
    <w:rsid w:val="009A347E"/>
    <w:rsid w:val="009A5190"/>
    <w:rsid w:val="009A576B"/>
    <w:rsid w:val="009A5832"/>
    <w:rsid w:val="009A73D5"/>
    <w:rsid w:val="009A7602"/>
    <w:rsid w:val="009A796C"/>
    <w:rsid w:val="009A7E8F"/>
    <w:rsid w:val="009B0273"/>
    <w:rsid w:val="009B07E8"/>
    <w:rsid w:val="009B0824"/>
    <w:rsid w:val="009B0CF5"/>
    <w:rsid w:val="009B0DA1"/>
    <w:rsid w:val="009B1175"/>
    <w:rsid w:val="009B3057"/>
    <w:rsid w:val="009B3CA3"/>
    <w:rsid w:val="009B50F0"/>
    <w:rsid w:val="009B5889"/>
    <w:rsid w:val="009B58F7"/>
    <w:rsid w:val="009B5ED1"/>
    <w:rsid w:val="009B6D58"/>
    <w:rsid w:val="009C03F8"/>
    <w:rsid w:val="009C16E1"/>
    <w:rsid w:val="009C1A9B"/>
    <w:rsid w:val="009C1D0F"/>
    <w:rsid w:val="009C370D"/>
    <w:rsid w:val="009C3A21"/>
    <w:rsid w:val="009C3B73"/>
    <w:rsid w:val="009C3EC5"/>
    <w:rsid w:val="009C6103"/>
    <w:rsid w:val="009C7DD3"/>
    <w:rsid w:val="009D03A4"/>
    <w:rsid w:val="009D092B"/>
    <w:rsid w:val="009D0C2A"/>
    <w:rsid w:val="009D115F"/>
    <w:rsid w:val="009D158E"/>
    <w:rsid w:val="009D2415"/>
    <w:rsid w:val="009D2800"/>
    <w:rsid w:val="009D2982"/>
    <w:rsid w:val="009D352B"/>
    <w:rsid w:val="009D3747"/>
    <w:rsid w:val="009D47AF"/>
    <w:rsid w:val="009D5900"/>
    <w:rsid w:val="009D64FE"/>
    <w:rsid w:val="009D6D1A"/>
    <w:rsid w:val="009D78BC"/>
    <w:rsid w:val="009E1525"/>
    <w:rsid w:val="009E19C7"/>
    <w:rsid w:val="009E2620"/>
    <w:rsid w:val="009E27FC"/>
    <w:rsid w:val="009E35C5"/>
    <w:rsid w:val="009E38B9"/>
    <w:rsid w:val="009E4078"/>
    <w:rsid w:val="009E45F3"/>
    <w:rsid w:val="009E4A0F"/>
    <w:rsid w:val="009E4D53"/>
    <w:rsid w:val="009E7100"/>
    <w:rsid w:val="009F0660"/>
    <w:rsid w:val="009F06BA"/>
    <w:rsid w:val="009F18D0"/>
    <w:rsid w:val="009F1EDC"/>
    <w:rsid w:val="009F1FF7"/>
    <w:rsid w:val="009F337A"/>
    <w:rsid w:val="009F4638"/>
    <w:rsid w:val="009F50F8"/>
    <w:rsid w:val="009F57C8"/>
    <w:rsid w:val="009F5B90"/>
    <w:rsid w:val="009F5D9B"/>
    <w:rsid w:val="009F64A7"/>
    <w:rsid w:val="009F73AC"/>
    <w:rsid w:val="009F7683"/>
    <w:rsid w:val="009F7C54"/>
    <w:rsid w:val="009F7D78"/>
    <w:rsid w:val="00A00BCA"/>
    <w:rsid w:val="00A00D05"/>
    <w:rsid w:val="00A00E74"/>
    <w:rsid w:val="00A0285A"/>
    <w:rsid w:val="00A04DB0"/>
    <w:rsid w:val="00A05038"/>
    <w:rsid w:val="00A0752B"/>
    <w:rsid w:val="00A10D1E"/>
    <w:rsid w:val="00A10D1F"/>
    <w:rsid w:val="00A112E2"/>
    <w:rsid w:val="00A1152B"/>
    <w:rsid w:val="00A11BD0"/>
    <w:rsid w:val="00A11E7D"/>
    <w:rsid w:val="00A11F49"/>
    <w:rsid w:val="00A1295D"/>
    <w:rsid w:val="00A12A5E"/>
    <w:rsid w:val="00A12C95"/>
    <w:rsid w:val="00A12E9C"/>
    <w:rsid w:val="00A132C6"/>
    <w:rsid w:val="00A14ECC"/>
    <w:rsid w:val="00A14ED9"/>
    <w:rsid w:val="00A150A9"/>
    <w:rsid w:val="00A1623D"/>
    <w:rsid w:val="00A172BB"/>
    <w:rsid w:val="00A174F2"/>
    <w:rsid w:val="00A20B69"/>
    <w:rsid w:val="00A20F71"/>
    <w:rsid w:val="00A222D7"/>
    <w:rsid w:val="00A22548"/>
    <w:rsid w:val="00A22A64"/>
    <w:rsid w:val="00A22EB5"/>
    <w:rsid w:val="00A23958"/>
    <w:rsid w:val="00A23AD0"/>
    <w:rsid w:val="00A24827"/>
    <w:rsid w:val="00A249DB"/>
    <w:rsid w:val="00A24F80"/>
    <w:rsid w:val="00A250D5"/>
    <w:rsid w:val="00A26391"/>
    <w:rsid w:val="00A27FAF"/>
    <w:rsid w:val="00A3062D"/>
    <w:rsid w:val="00A30B3F"/>
    <w:rsid w:val="00A31A12"/>
    <w:rsid w:val="00A31F51"/>
    <w:rsid w:val="00A3284C"/>
    <w:rsid w:val="00A3311C"/>
    <w:rsid w:val="00A34587"/>
    <w:rsid w:val="00A34B11"/>
    <w:rsid w:val="00A35277"/>
    <w:rsid w:val="00A3601A"/>
    <w:rsid w:val="00A363C5"/>
    <w:rsid w:val="00A37070"/>
    <w:rsid w:val="00A378F6"/>
    <w:rsid w:val="00A37C26"/>
    <w:rsid w:val="00A40446"/>
    <w:rsid w:val="00A408CE"/>
    <w:rsid w:val="00A42216"/>
    <w:rsid w:val="00A42D1F"/>
    <w:rsid w:val="00A42E71"/>
    <w:rsid w:val="00A43166"/>
    <w:rsid w:val="00A4360B"/>
    <w:rsid w:val="00A44163"/>
    <w:rsid w:val="00A4426D"/>
    <w:rsid w:val="00A45662"/>
    <w:rsid w:val="00A45946"/>
    <w:rsid w:val="00A45960"/>
    <w:rsid w:val="00A45D0A"/>
    <w:rsid w:val="00A4729F"/>
    <w:rsid w:val="00A5050E"/>
    <w:rsid w:val="00A51316"/>
    <w:rsid w:val="00A51B73"/>
    <w:rsid w:val="00A51D7C"/>
    <w:rsid w:val="00A51F76"/>
    <w:rsid w:val="00A52061"/>
    <w:rsid w:val="00A524AC"/>
    <w:rsid w:val="00A530B3"/>
    <w:rsid w:val="00A5473D"/>
    <w:rsid w:val="00A5512C"/>
    <w:rsid w:val="00A558B9"/>
    <w:rsid w:val="00A55E59"/>
    <w:rsid w:val="00A55FEE"/>
    <w:rsid w:val="00A57158"/>
    <w:rsid w:val="00A572D8"/>
    <w:rsid w:val="00A576CB"/>
    <w:rsid w:val="00A61746"/>
    <w:rsid w:val="00A619F2"/>
    <w:rsid w:val="00A61F96"/>
    <w:rsid w:val="00A621A5"/>
    <w:rsid w:val="00A624B1"/>
    <w:rsid w:val="00A63118"/>
    <w:rsid w:val="00A63445"/>
    <w:rsid w:val="00A63EB8"/>
    <w:rsid w:val="00A64339"/>
    <w:rsid w:val="00A64964"/>
    <w:rsid w:val="00A65307"/>
    <w:rsid w:val="00A65C38"/>
    <w:rsid w:val="00A660E4"/>
    <w:rsid w:val="00A661F9"/>
    <w:rsid w:val="00A66431"/>
    <w:rsid w:val="00A6756D"/>
    <w:rsid w:val="00A67EAC"/>
    <w:rsid w:val="00A70355"/>
    <w:rsid w:val="00A7178B"/>
    <w:rsid w:val="00A71BBC"/>
    <w:rsid w:val="00A73040"/>
    <w:rsid w:val="00A731B5"/>
    <w:rsid w:val="00A73661"/>
    <w:rsid w:val="00A738F6"/>
    <w:rsid w:val="00A73CE7"/>
    <w:rsid w:val="00A747D4"/>
    <w:rsid w:val="00A74B2F"/>
    <w:rsid w:val="00A74D0E"/>
    <w:rsid w:val="00A76200"/>
    <w:rsid w:val="00A76C15"/>
    <w:rsid w:val="00A76DCF"/>
    <w:rsid w:val="00A779D8"/>
    <w:rsid w:val="00A77A26"/>
    <w:rsid w:val="00A8134C"/>
    <w:rsid w:val="00A81620"/>
    <w:rsid w:val="00A81DD5"/>
    <w:rsid w:val="00A8328A"/>
    <w:rsid w:val="00A84545"/>
    <w:rsid w:val="00A85E5D"/>
    <w:rsid w:val="00A862EB"/>
    <w:rsid w:val="00A86963"/>
    <w:rsid w:val="00A87140"/>
    <w:rsid w:val="00A905A7"/>
    <w:rsid w:val="00A919FA"/>
    <w:rsid w:val="00A921FF"/>
    <w:rsid w:val="00A93710"/>
    <w:rsid w:val="00A938FA"/>
    <w:rsid w:val="00A95C09"/>
    <w:rsid w:val="00A96293"/>
    <w:rsid w:val="00A96817"/>
    <w:rsid w:val="00A9713D"/>
    <w:rsid w:val="00A9786A"/>
    <w:rsid w:val="00AA0AD8"/>
    <w:rsid w:val="00AA0F00"/>
    <w:rsid w:val="00AA13E4"/>
    <w:rsid w:val="00AA1568"/>
    <w:rsid w:val="00AA18C8"/>
    <w:rsid w:val="00AA1BBF"/>
    <w:rsid w:val="00AA1CA1"/>
    <w:rsid w:val="00AA36E3"/>
    <w:rsid w:val="00AA4F25"/>
    <w:rsid w:val="00AA5305"/>
    <w:rsid w:val="00AA632C"/>
    <w:rsid w:val="00AA697C"/>
    <w:rsid w:val="00AA6D37"/>
    <w:rsid w:val="00AA6F53"/>
    <w:rsid w:val="00AA75FA"/>
    <w:rsid w:val="00AA7805"/>
    <w:rsid w:val="00AB00B1"/>
    <w:rsid w:val="00AB0304"/>
    <w:rsid w:val="00AB0F77"/>
    <w:rsid w:val="00AB14F4"/>
    <w:rsid w:val="00AB16AE"/>
    <w:rsid w:val="00AB1DD6"/>
    <w:rsid w:val="00AB227A"/>
    <w:rsid w:val="00AB2618"/>
    <w:rsid w:val="00AB2648"/>
    <w:rsid w:val="00AB37ED"/>
    <w:rsid w:val="00AB3FFE"/>
    <w:rsid w:val="00AB5AF2"/>
    <w:rsid w:val="00AB5D5B"/>
    <w:rsid w:val="00AB5E50"/>
    <w:rsid w:val="00AB64C0"/>
    <w:rsid w:val="00AB77E2"/>
    <w:rsid w:val="00AB7D2E"/>
    <w:rsid w:val="00AC082E"/>
    <w:rsid w:val="00AC1FEA"/>
    <w:rsid w:val="00AC3F2F"/>
    <w:rsid w:val="00AC45C7"/>
    <w:rsid w:val="00AC4A7E"/>
    <w:rsid w:val="00AC4EAF"/>
    <w:rsid w:val="00AC5807"/>
    <w:rsid w:val="00AC5E07"/>
    <w:rsid w:val="00AC6E25"/>
    <w:rsid w:val="00AC743C"/>
    <w:rsid w:val="00AC7A2E"/>
    <w:rsid w:val="00AD0AB3"/>
    <w:rsid w:val="00AD0BEB"/>
    <w:rsid w:val="00AD1BFE"/>
    <w:rsid w:val="00AD2353"/>
    <w:rsid w:val="00AD305B"/>
    <w:rsid w:val="00AD34C9"/>
    <w:rsid w:val="00AD522C"/>
    <w:rsid w:val="00AD6D6A"/>
    <w:rsid w:val="00AD7B20"/>
    <w:rsid w:val="00AE1606"/>
    <w:rsid w:val="00AE210D"/>
    <w:rsid w:val="00AE224E"/>
    <w:rsid w:val="00AE26C8"/>
    <w:rsid w:val="00AE3822"/>
    <w:rsid w:val="00AE3B58"/>
    <w:rsid w:val="00AE4008"/>
    <w:rsid w:val="00AE43E4"/>
    <w:rsid w:val="00AE446C"/>
    <w:rsid w:val="00AE44A9"/>
    <w:rsid w:val="00AE51A3"/>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DF7"/>
    <w:rsid w:val="00AF4E1A"/>
    <w:rsid w:val="00AF541C"/>
    <w:rsid w:val="00AF564E"/>
    <w:rsid w:val="00AF582B"/>
    <w:rsid w:val="00AF591C"/>
    <w:rsid w:val="00AF5B0F"/>
    <w:rsid w:val="00AF5CA3"/>
    <w:rsid w:val="00AF6AF0"/>
    <w:rsid w:val="00AF7BE8"/>
    <w:rsid w:val="00B011DF"/>
    <w:rsid w:val="00B01568"/>
    <w:rsid w:val="00B01CA2"/>
    <w:rsid w:val="00B025A2"/>
    <w:rsid w:val="00B027B8"/>
    <w:rsid w:val="00B027EF"/>
    <w:rsid w:val="00B02A31"/>
    <w:rsid w:val="00B04537"/>
    <w:rsid w:val="00B04817"/>
    <w:rsid w:val="00B051BE"/>
    <w:rsid w:val="00B06EA6"/>
    <w:rsid w:val="00B070BF"/>
    <w:rsid w:val="00B07942"/>
    <w:rsid w:val="00B079FA"/>
    <w:rsid w:val="00B07E76"/>
    <w:rsid w:val="00B11297"/>
    <w:rsid w:val="00B11B38"/>
    <w:rsid w:val="00B12288"/>
    <w:rsid w:val="00B12330"/>
    <w:rsid w:val="00B12C72"/>
    <w:rsid w:val="00B12DF8"/>
    <w:rsid w:val="00B1537B"/>
    <w:rsid w:val="00B15AD9"/>
    <w:rsid w:val="00B167B1"/>
    <w:rsid w:val="00B1695D"/>
    <w:rsid w:val="00B169A3"/>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37CE4"/>
    <w:rsid w:val="00B40121"/>
    <w:rsid w:val="00B40233"/>
    <w:rsid w:val="00B4045F"/>
    <w:rsid w:val="00B41252"/>
    <w:rsid w:val="00B413A8"/>
    <w:rsid w:val="00B425F0"/>
    <w:rsid w:val="00B4364F"/>
    <w:rsid w:val="00B436A9"/>
    <w:rsid w:val="00B43C2B"/>
    <w:rsid w:val="00B44A67"/>
    <w:rsid w:val="00B44DC4"/>
    <w:rsid w:val="00B45344"/>
    <w:rsid w:val="00B45D18"/>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16"/>
    <w:rsid w:val="00B56F5B"/>
    <w:rsid w:val="00B5713B"/>
    <w:rsid w:val="00B575E9"/>
    <w:rsid w:val="00B57948"/>
    <w:rsid w:val="00B57B59"/>
    <w:rsid w:val="00B57BD6"/>
    <w:rsid w:val="00B57D12"/>
    <w:rsid w:val="00B61677"/>
    <w:rsid w:val="00B62020"/>
    <w:rsid w:val="00B62122"/>
    <w:rsid w:val="00B62D06"/>
    <w:rsid w:val="00B62DDA"/>
    <w:rsid w:val="00B63078"/>
    <w:rsid w:val="00B6383E"/>
    <w:rsid w:val="00B63E44"/>
    <w:rsid w:val="00B63E57"/>
    <w:rsid w:val="00B63F96"/>
    <w:rsid w:val="00B64118"/>
    <w:rsid w:val="00B64BF8"/>
    <w:rsid w:val="00B6643B"/>
    <w:rsid w:val="00B66C0B"/>
    <w:rsid w:val="00B67CCD"/>
    <w:rsid w:val="00B702CA"/>
    <w:rsid w:val="00B71D73"/>
    <w:rsid w:val="00B73AB8"/>
    <w:rsid w:val="00B73DE0"/>
    <w:rsid w:val="00B744F6"/>
    <w:rsid w:val="00B75687"/>
    <w:rsid w:val="00B7598C"/>
    <w:rsid w:val="00B769CB"/>
    <w:rsid w:val="00B7771E"/>
    <w:rsid w:val="00B81934"/>
    <w:rsid w:val="00B81AD3"/>
    <w:rsid w:val="00B824A3"/>
    <w:rsid w:val="00B82D9E"/>
    <w:rsid w:val="00B834EF"/>
    <w:rsid w:val="00B83C84"/>
    <w:rsid w:val="00B84F37"/>
    <w:rsid w:val="00B853BF"/>
    <w:rsid w:val="00B85468"/>
    <w:rsid w:val="00B85BD1"/>
    <w:rsid w:val="00B8636F"/>
    <w:rsid w:val="00B86BCB"/>
    <w:rsid w:val="00B87DA2"/>
    <w:rsid w:val="00B905FE"/>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3554"/>
    <w:rsid w:val="00BA3B3E"/>
    <w:rsid w:val="00BA6100"/>
    <w:rsid w:val="00BA632C"/>
    <w:rsid w:val="00BB0989"/>
    <w:rsid w:val="00BB09F2"/>
    <w:rsid w:val="00BB16D0"/>
    <w:rsid w:val="00BB1A5D"/>
    <w:rsid w:val="00BB1C9B"/>
    <w:rsid w:val="00BB1D49"/>
    <w:rsid w:val="00BB2D31"/>
    <w:rsid w:val="00BB3575"/>
    <w:rsid w:val="00BB4ADD"/>
    <w:rsid w:val="00BB500A"/>
    <w:rsid w:val="00BB52F9"/>
    <w:rsid w:val="00BB5B35"/>
    <w:rsid w:val="00BB5B81"/>
    <w:rsid w:val="00BB5F0B"/>
    <w:rsid w:val="00BB627A"/>
    <w:rsid w:val="00BB636D"/>
    <w:rsid w:val="00BB682B"/>
    <w:rsid w:val="00BB6E6B"/>
    <w:rsid w:val="00BB6EAD"/>
    <w:rsid w:val="00BC0BAC"/>
    <w:rsid w:val="00BC0C24"/>
    <w:rsid w:val="00BC1555"/>
    <w:rsid w:val="00BC1804"/>
    <w:rsid w:val="00BC2255"/>
    <w:rsid w:val="00BC23F3"/>
    <w:rsid w:val="00BC256B"/>
    <w:rsid w:val="00BC354F"/>
    <w:rsid w:val="00BC3E66"/>
    <w:rsid w:val="00BC4111"/>
    <w:rsid w:val="00BC4594"/>
    <w:rsid w:val="00BC6493"/>
    <w:rsid w:val="00BC6807"/>
    <w:rsid w:val="00BC6E1C"/>
    <w:rsid w:val="00BC6EE1"/>
    <w:rsid w:val="00BC6FA9"/>
    <w:rsid w:val="00BC723A"/>
    <w:rsid w:val="00BC7AF7"/>
    <w:rsid w:val="00BD0588"/>
    <w:rsid w:val="00BD0D0A"/>
    <w:rsid w:val="00BD2577"/>
    <w:rsid w:val="00BD279E"/>
    <w:rsid w:val="00BD2920"/>
    <w:rsid w:val="00BD3B55"/>
    <w:rsid w:val="00BD4817"/>
    <w:rsid w:val="00BD572E"/>
    <w:rsid w:val="00BD5F94"/>
    <w:rsid w:val="00BD6BF7"/>
    <w:rsid w:val="00BD72E6"/>
    <w:rsid w:val="00BE005F"/>
    <w:rsid w:val="00BE01AE"/>
    <w:rsid w:val="00BE0699"/>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0CF8"/>
    <w:rsid w:val="00BF3BA4"/>
    <w:rsid w:val="00BF4538"/>
    <w:rsid w:val="00BF46D6"/>
    <w:rsid w:val="00BF4FFD"/>
    <w:rsid w:val="00BF5421"/>
    <w:rsid w:val="00BF6341"/>
    <w:rsid w:val="00BF639B"/>
    <w:rsid w:val="00BF74AB"/>
    <w:rsid w:val="00BF762F"/>
    <w:rsid w:val="00BF7D70"/>
    <w:rsid w:val="00C008F7"/>
    <w:rsid w:val="00C00E33"/>
    <w:rsid w:val="00C010D8"/>
    <w:rsid w:val="00C0193C"/>
    <w:rsid w:val="00C024D3"/>
    <w:rsid w:val="00C029B6"/>
    <w:rsid w:val="00C03361"/>
    <w:rsid w:val="00C03431"/>
    <w:rsid w:val="00C03728"/>
    <w:rsid w:val="00C0413D"/>
    <w:rsid w:val="00C04470"/>
    <w:rsid w:val="00C0648C"/>
    <w:rsid w:val="00C064CE"/>
    <w:rsid w:val="00C06F98"/>
    <w:rsid w:val="00C07E00"/>
    <w:rsid w:val="00C105F6"/>
    <w:rsid w:val="00C11929"/>
    <w:rsid w:val="00C122A6"/>
    <w:rsid w:val="00C124D3"/>
    <w:rsid w:val="00C132F1"/>
    <w:rsid w:val="00C13D25"/>
    <w:rsid w:val="00C14014"/>
    <w:rsid w:val="00C14561"/>
    <w:rsid w:val="00C14B55"/>
    <w:rsid w:val="00C14F1A"/>
    <w:rsid w:val="00C156C3"/>
    <w:rsid w:val="00C156E3"/>
    <w:rsid w:val="00C15BC3"/>
    <w:rsid w:val="00C16602"/>
    <w:rsid w:val="00C16F3F"/>
    <w:rsid w:val="00C17342"/>
    <w:rsid w:val="00C17414"/>
    <w:rsid w:val="00C17F17"/>
    <w:rsid w:val="00C207A1"/>
    <w:rsid w:val="00C20A25"/>
    <w:rsid w:val="00C2151D"/>
    <w:rsid w:val="00C22421"/>
    <w:rsid w:val="00C22FC8"/>
    <w:rsid w:val="00C232E0"/>
    <w:rsid w:val="00C23B1B"/>
    <w:rsid w:val="00C23D48"/>
    <w:rsid w:val="00C23F1D"/>
    <w:rsid w:val="00C24256"/>
    <w:rsid w:val="00C26B4D"/>
    <w:rsid w:val="00C26CF7"/>
    <w:rsid w:val="00C27489"/>
    <w:rsid w:val="00C3130B"/>
    <w:rsid w:val="00C31373"/>
    <w:rsid w:val="00C324F0"/>
    <w:rsid w:val="00C32B1C"/>
    <w:rsid w:val="00C33A01"/>
    <w:rsid w:val="00C34414"/>
    <w:rsid w:val="00C3484C"/>
    <w:rsid w:val="00C35169"/>
    <w:rsid w:val="00C351C5"/>
    <w:rsid w:val="00C358EA"/>
    <w:rsid w:val="00C364E8"/>
    <w:rsid w:val="00C3797F"/>
    <w:rsid w:val="00C4095B"/>
    <w:rsid w:val="00C43213"/>
    <w:rsid w:val="00C4327F"/>
    <w:rsid w:val="00C43524"/>
    <w:rsid w:val="00C435DD"/>
    <w:rsid w:val="00C4487D"/>
    <w:rsid w:val="00C452D9"/>
    <w:rsid w:val="00C45620"/>
    <w:rsid w:val="00C464BA"/>
    <w:rsid w:val="00C46DCB"/>
    <w:rsid w:val="00C47611"/>
    <w:rsid w:val="00C4795F"/>
    <w:rsid w:val="00C47D72"/>
    <w:rsid w:val="00C50D71"/>
    <w:rsid w:val="00C51512"/>
    <w:rsid w:val="00C516F1"/>
    <w:rsid w:val="00C51FD2"/>
    <w:rsid w:val="00C527F9"/>
    <w:rsid w:val="00C53926"/>
    <w:rsid w:val="00C53D1C"/>
    <w:rsid w:val="00C54CEE"/>
    <w:rsid w:val="00C557CE"/>
    <w:rsid w:val="00C56BBA"/>
    <w:rsid w:val="00C57D7E"/>
    <w:rsid w:val="00C6056C"/>
    <w:rsid w:val="00C611EE"/>
    <w:rsid w:val="00C62214"/>
    <w:rsid w:val="00C6256F"/>
    <w:rsid w:val="00C6329E"/>
    <w:rsid w:val="00C63E1C"/>
    <w:rsid w:val="00C6467B"/>
    <w:rsid w:val="00C647D8"/>
    <w:rsid w:val="00C648B6"/>
    <w:rsid w:val="00C64BF0"/>
    <w:rsid w:val="00C65633"/>
    <w:rsid w:val="00C66474"/>
    <w:rsid w:val="00C66A65"/>
    <w:rsid w:val="00C67E80"/>
    <w:rsid w:val="00C7042B"/>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AE1"/>
    <w:rsid w:val="00C83D8F"/>
    <w:rsid w:val="00C83F86"/>
    <w:rsid w:val="00C84419"/>
    <w:rsid w:val="00C845E5"/>
    <w:rsid w:val="00C849E5"/>
    <w:rsid w:val="00C84D2D"/>
    <w:rsid w:val="00C850AC"/>
    <w:rsid w:val="00C85FFA"/>
    <w:rsid w:val="00C864DC"/>
    <w:rsid w:val="00C91011"/>
    <w:rsid w:val="00C91D04"/>
    <w:rsid w:val="00C91DC3"/>
    <w:rsid w:val="00C91F69"/>
    <w:rsid w:val="00C92051"/>
    <w:rsid w:val="00C93FF9"/>
    <w:rsid w:val="00C959F1"/>
    <w:rsid w:val="00C95B0F"/>
    <w:rsid w:val="00C96127"/>
    <w:rsid w:val="00C978AF"/>
    <w:rsid w:val="00CA0015"/>
    <w:rsid w:val="00CA169D"/>
    <w:rsid w:val="00CA1747"/>
    <w:rsid w:val="00CA1C11"/>
    <w:rsid w:val="00CA2207"/>
    <w:rsid w:val="00CA24B0"/>
    <w:rsid w:val="00CA30F7"/>
    <w:rsid w:val="00CA3B56"/>
    <w:rsid w:val="00CA446F"/>
    <w:rsid w:val="00CA4510"/>
    <w:rsid w:val="00CA4AB2"/>
    <w:rsid w:val="00CA5671"/>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59C"/>
    <w:rsid w:val="00CB79A4"/>
    <w:rsid w:val="00CC032A"/>
    <w:rsid w:val="00CC0A8D"/>
    <w:rsid w:val="00CC12B9"/>
    <w:rsid w:val="00CC16CF"/>
    <w:rsid w:val="00CC1CD1"/>
    <w:rsid w:val="00CC3419"/>
    <w:rsid w:val="00CC3A77"/>
    <w:rsid w:val="00CC43F3"/>
    <w:rsid w:val="00CC49B7"/>
    <w:rsid w:val="00CC518E"/>
    <w:rsid w:val="00CC73F0"/>
    <w:rsid w:val="00CC7693"/>
    <w:rsid w:val="00CC77B4"/>
    <w:rsid w:val="00CC7D40"/>
    <w:rsid w:val="00CD043A"/>
    <w:rsid w:val="00CD2BE6"/>
    <w:rsid w:val="00CD3548"/>
    <w:rsid w:val="00CD4190"/>
    <w:rsid w:val="00CD435C"/>
    <w:rsid w:val="00CD43C8"/>
    <w:rsid w:val="00CD4898"/>
    <w:rsid w:val="00CE0D95"/>
    <w:rsid w:val="00CE0DB0"/>
    <w:rsid w:val="00CE1B2C"/>
    <w:rsid w:val="00CE1D85"/>
    <w:rsid w:val="00CE2264"/>
    <w:rsid w:val="00CE3A99"/>
    <w:rsid w:val="00CE4071"/>
    <w:rsid w:val="00CE418C"/>
    <w:rsid w:val="00CE4D1D"/>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8E1"/>
    <w:rsid w:val="00CF3B8F"/>
    <w:rsid w:val="00CF3CF0"/>
    <w:rsid w:val="00CF7346"/>
    <w:rsid w:val="00CF7AC3"/>
    <w:rsid w:val="00D00401"/>
    <w:rsid w:val="00D0068C"/>
    <w:rsid w:val="00D008B5"/>
    <w:rsid w:val="00D00A61"/>
    <w:rsid w:val="00D00BED"/>
    <w:rsid w:val="00D012C6"/>
    <w:rsid w:val="00D01B3C"/>
    <w:rsid w:val="00D0210C"/>
    <w:rsid w:val="00D02861"/>
    <w:rsid w:val="00D02D78"/>
    <w:rsid w:val="00D03331"/>
    <w:rsid w:val="00D03E7C"/>
    <w:rsid w:val="00D048EE"/>
    <w:rsid w:val="00D04B17"/>
    <w:rsid w:val="00D05A4D"/>
    <w:rsid w:val="00D05F06"/>
    <w:rsid w:val="00D07A13"/>
    <w:rsid w:val="00D104E6"/>
    <w:rsid w:val="00D10B0C"/>
    <w:rsid w:val="00D11611"/>
    <w:rsid w:val="00D132BC"/>
    <w:rsid w:val="00D14417"/>
    <w:rsid w:val="00D14B02"/>
    <w:rsid w:val="00D150B0"/>
    <w:rsid w:val="00D15272"/>
    <w:rsid w:val="00D152D6"/>
    <w:rsid w:val="00D15ED6"/>
    <w:rsid w:val="00D161B8"/>
    <w:rsid w:val="00D16522"/>
    <w:rsid w:val="00D17209"/>
    <w:rsid w:val="00D17258"/>
    <w:rsid w:val="00D20DB5"/>
    <w:rsid w:val="00D20DD6"/>
    <w:rsid w:val="00D2169B"/>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097A"/>
    <w:rsid w:val="00D411B6"/>
    <w:rsid w:val="00D433D6"/>
    <w:rsid w:val="00D438DC"/>
    <w:rsid w:val="00D4485C"/>
    <w:rsid w:val="00D44E21"/>
    <w:rsid w:val="00D4557B"/>
    <w:rsid w:val="00D4587A"/>
    <w:rsid w:val="00D463EA"/>
    <w:rsid w:val="00D467AB"/>
    <w:rsid w:val="00D46D5B"/>
    <w:rsid w:val="00D47316"/>
    <w:rsid w:val="00D47541"/>
    <w:rsid w:val="00D47987"/>
    <w:rsid w:val="00D479C9"/>
    <w:rsid w:val="00D47A5B"/>
    <w:rsid w:val="00D47A9C"/>
    <w:rsid w:val="00D47EA0"/>
    <w:rsid w:val="00D50810"/>
    <w:rsid w:val="00D50B56"/>
    <w:rsid w:val="00D516BE"/>
    <w:rsid w:val="00D52CC7"/>
    <w:rsid w:val="00D52D0B"/>
    <w:rsid w:val="00D5440E"/>
    <w:rsid w:val="00D54E6F"/>
    <w:rsid w:val="00D5541F"/>
    <w:rsid w:val="00D55CD8"/>
    <w:rsid w:val="00D5674E"/>
    <w:rsid w:val="00D56D2A"/>
    <w:rsid w:val="00D57126"/>
    <w:rsid w:val="00D571F0"/>
    <w:rsid w:val="00D57531"/>
    <w:rsid w:val="00D5768E"/>
    <w:rsid w:val="00D576B7"/>
    <w:rsid w:val="00D601DB"/>
    <w:rsid w:val="00D60E8B"/>
    <w:rsid w:val="00D612BC"/>
    <w:rsid w:val="00D61B60"/>
    <w:rsid w:val="00D61D87"/>
    <w:rsid w:val="00D627D0"/>
    <w:rsid w:val="00D62C0F"/>
    <w:rsid w:val="00D65B37"/>
    <w:rsid w:val="00D65BF2"/>
    <w:rsid w:val="00D65E4E"/>
    <w:rsid w:val="00D65EBA"/>
    <w:rsid w:val="00D66678"/>
    <w:rsid w:val="00D67C04"/>
    <w:rsid w:val="00D67F67"/>
    <w:rsid w:val="00D71259"/>
    <w:rsid w:val="00D7354F"/>
    <w:rsid w:val="00D7435F"/>
    <w:rsid w:val="00D74CCE"/>
    <w:rsid w:val="00D753E0"/>
    <w:rsid w:val="00D758CA"/>
    <w:rsid w:val="00D75F27"/>
    <w:rsid w:val="00D76BBA"/>
    <w:rsid w:val="00D770E9"/>
    <w:rsid w:val="00D779DC"/>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1F8B"/>
    <w:rsid w:val="00D93027"/>
    <w:rsid w:val="00D930A2"/>
    <w:rsid w:val="00D93180"/>
    <w:rsid w:val="00D93BB3"/>
    <w:rsid w:val="00D9650F"/>
    <w:rsid w:val="00D968C4"/>
    <w:rsid w:val="00D96EA5"/>
    <w:rsid w:val="00D970D2"/>
    <w:rsid w:val="00D976EB"/>
    <w:rsid w:val="00DA0948"/>
    <w:rsid w:val="00DA0A4E"/>
    <w:rsid w:val="00DA0F94"/>
    <w:rsid w:val="00DA0FDD"/>
    <w:rsid w:val="00DA10C9"/>
    <w:rsid w:val="00DA156F"/>
    <w:rsid w:val="00DA1AF1"/>
    <w:rsid w:val="00DA2289"/>
    <w:rsid w:val="00DA2C85"/>
    <w:rsid w:val="00DA301A"/>
    <w:rsid w:val="00DA41B1"/>
    <w:rsid w:val="00DA6045"/>
    <w:rsid w:val="00DA641E"/>
    <w:rsid w:val="00DA687B"/>
    <w:rsid w:val="00DA6C97"/>
    <w:rsid w:val="00DA71EA"/>
    <w:rsid w:val="00DB01A7"/>
    <w:rsid w:val="00DB0602"/>
    <w:rsid w:val="00DB2BCC"/>
    <w:rsid w:val="00DB2BE9"/>
    <w:rsid w:val="00DB3E17"/>
    <w:rsid w:val="00DB41B7"/>
    <w:rsid w:val="00DB4273"/>
    <w:rsid w:val="00DB4B74"/>
    <w:rsid w:val="00DB4CC7"/>
    <w:rsid w:val="00DB64C8"/>
    <w:rsid w:val="00DB69A9"/>
    <w:rsid w:val="00DB6D02"/>
    <w:rsid w:val="00DC102B"/>
    <w:rsid w:val="00DC1B3F"/>
    <w:rsid w:val="00DC3122"/>
    <w:rsid w:val="00DC3470"/>
    <w:rsid w:val="00DC5332"/>
    <w:rsid w:val="00DC567F"/>
    <w:rsid w:val="00DC59F5"/>
    <w:rsid w:val="00DC5E2F"/>
    <w:rsid w:val="00DC6663"/>
    <w:rsid w:val="00DC6FEB"/>
    <w:rsid w:val="00DC769E"/>
    <w:rsid w:val="00DC77FB"/>
    <w:rsid w:val="00DC7A3F"/>
    <w:rsid w:val="00DD1D19"/>
    <w:rsid w:val="00DD2073"/>
    <w:rsid w:val="00DD2498"/>
    <w:rsid w:val="00DD322C"/>
    <w:rsid w:val="00DD39ED"/>
    <w:rsid w:val="00DD3E3D"/>
    <w:rsid w:val="00DD4D99"/>
    <w:rsid w:val="00DD4F48"/>
    <w:rsid w:val="00DD51F0"/>
    <w:rsid w:val="00DD56AA"/>
    <w:rsid w:val="00DD5CF9"/>
    <w:rsid w:val="00DD5DAC"/>
    <w:rsid w:val="00DD66E7"/>
    <w:rsid w:val="00DD6FDA"/>
    <w:rsid w:val="00DD7950"/>
    <w:rsid w:val="00DE1323"/>
    <w:rsid w:val="00DE134D"/>
    <w:rsid w:val="00DE1C00"/>
    <w:rsid w:val="00DE1F23"/>
    <w:rsid w:val="00DE23EB"/>
    <w:rsid w:val="00DE26E4"/>
    <w:rsid w:val="00DE3538"/>
    <w:rsid w:val="00DE3C28"/>
    <w:rsid w:val="00DE4085"/>
    <w:rsid w:val="00DE4CBF"/>
    <w:rsid w:val="00DE5B89"/>
    <w:rsid w:val="00DE65EA"/>
    <w:rsid w:val="00DE7B31"/>
    <w:rsid w:val="00DE7F8F"/>
    <w:rsid w:val="00DF11C4"/>
    <w:rsid w:val="00DF1625"/>
    <w:rsid w:val="00DF19A1"/>
    <w:rsid w:val="00DF1EF7"/>
    <w:rsid w:val="00DF5182"/>
    <w:rsid w:val="00DF68A6"/>
    <w:rsid w:val="00E0053D"/>
    <w:rsid w:val="00E01503"/>
    <w:rsid w:val="00E020C1"/>
    <w:rsid w:val="00E02F60"/>
    <w:rsid w:val="00E038A0"/>
    <w:rsid w:val="00E038DA"/>
    <w:rsid w:val="00E040F0"/>
    <w:rsid w:val="00E04589"/>
    <w:rsid w:val="00E045AE"/>
    <w:rsid w:val="00E046C2"/>
    <w:rsid w:val="00E04FA9"/>
    <w:rsid w:val="00E05F32"/>
    <w:rsid w:val="00E06E9D"/>
    <w:rsid w:val="00E070E6"/>
    <w:rsid w:val="00E10031"/>
    <w:rsid w:val="00E10BB7"/>
    <w:rsid w:val="00E10E78"/>
    <w:rsid w:val="00E12FC6"/>
    <w:rsid w:val="00E15826"/>
    <w:rsid w:val="00E1582E"/>
    <w:rsid w:val="00E15A77"/>
    <w:rsid w:val="00E161F1"/>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198"/>
    <w:rsid w:val="00E2620A"/>
    <w:rsid w:val="00E26A48"/>
    <w:rsid w:val="00E26DCE"/>
    <w:rsid w:val="00E30D12"/>
    <w:rsid w:val="00E31A0F"/>
    <w:rsid w:val="00E326DD"/>
    <w:rsid w:val="00E327B8"/>
    <w:rsid w:val="00E33FC3"/>
    <w:rsid w:val="00E34189"/>
    <w:rsid w:val="00E34F2B"/>
    <w:rsid w:val="00E36717"/>
    <w:rsid w:val="00E36A86"/>
    <w:rsid w:val="00E410D5"/>
    <w:rsid w:val="00E41156"/>
    <w:rsid w:val="00E41620"/>
    <w:rsid w:val="00E4239E"/>
    <w:rsid w:val="00E42FEB"/>
    <w:rsid w:val="00E430BF"/>
    <w:rsid w:val="00E431ED"/>
    <w:rsid w:val="00E431F4"/>
    <w:rsid w:val="00E43CEB"/>
    <w:rsid w:val="00E449ED"/>
    <w:rsid w:val="00E44A3E"/>
    <w:rsid w:val="00E44D86"/>
    <w:rsid w:val="00E45007"/>
    <w:rsid w:val="00E45ACA"/>
    <w:rsid w:val="00E45C7F"/>
    <w:rsid w:val="00E46422"/>
    <w:rsid w:val="00E46DBA"/>
    <w:rsid w:val="00E472E0"/>
    <w:rsid w:val="00E50FCC"/>
    <w:rsid w:val="00E51117"/>
    <w:rsid w:val="00E51EEA"/>
    <w:rsid w:val="00E520F5"/>
    <w:rsid w:val="00E52AC7"/>
    <w:rsid w:val="00E5348C"/>
    <w:rsid w:val="00E53B08"/>
    <w:rsid w:val="00E53BE1"/>
    <w:rsid w:val="00E54297"/>
    <w:rsid w:val="00E54A40"/>
    <w:rsid w:val="00E54B2C"/>
    <w:rsid w:val="00E54B3F"/>
    <w:rsid w:val="00E5510F"/>
    <w:rsid w:val="00E56AC8"/>
    <w:rsid w:val="00E6008B"/>
    <w:rsid w:val="00E6021D"/>
    <w:rsid w:val="00E6044F"/>
    <w:rsid w:val="00E60526"/>
    <w:rsid w:val="00E61E2C"/>
    <w:rsid w:val="00E61F25"/>
    <w:rsid w:val="00E6274D"/>
    <w:rsid w:val="00E6289E"/>
    <w:rsid w:val="00E6367A"/>
    <w:rsid w:val="00E63C8D"/>
    <w:rsid w:val="00E63CCE"/>
    <w:rsid w:val="00E64018"/>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B37"/>
    <w:rsid w:val="00E77EEE"/>
    <w:rsid w:val="00E801FF"/>
    <w:rsid w:val="00E805B6"/>
    <w:rsid w:val="00E81514"/>
    <w:rsid w:val="00E81D32"/>
    <w:rsid w:val="00E84171"/>
    <w:rsid w:val="00E84353"/>
    <w:rsid w:val="00E85A49"/>
    <w:rsid w:val="00E90654"/>
    <w:rsid w:val="00E90E72"/>
    <w:rsid w:val="00E90F91"/>
    <w:rsid w:val="00E90FD0"/>
    <w:rsid w:val="00E920FE"/>
    <w:rsid w:val="00E92272"/>
    <w:rsid w:val="00E92291"/>
    <w:rsid w:val="00E92BAA"/>
    <w:rsid w:val="00E9309B"/>
    <w:rsid w:val="00E93241"/>
    <w:rsid w:val="00E934F6"/>
    <w:rsid w:val="00E93C59"/>
    <w:rsid w:val="00E93CA2"/>
    <w:rsid w:val="00E9479B"/>
    <w:rsid w:val="00E94D7F"/>
    <w:rsid w:val="00E95E47"/>
    <w:rsid w:val="00E968EF"/>
    <w:rsid w:val="00E969ED"/>
    <w:rsid w:val="00E96D9C"/>
    <w:rsid w:val="00E9746B"/>
    <w:rsid w:val="00E977C6"/>
    <w:rsid w:val="00E97AB0"/>
    <w:rsid w:val="00EA059F"/>
    <w:rsid w:val="00EA06E9"/>
    <w:rsid w:val="00EA150B"/>
    <w:rsid w:val="00EA1765"/>
    <w:rsid w:val="00EA3B31"/>
    <w:rsid w:val="00EA3E33"/>
    <w:rsid w:val="00EA3FD0"/>
    <w:rsid w:val="00EA40DF"/>
    <w:rsid w:val="00EA45F9"/>
    <w:rsid w:val="00EA4D31"/>
    <w:rsid w:val="00EA58C8"/>
    <w:rsid w:val="00EA5BE9"/>
    <w:rsid w:val="00EA625E"/>
    <w:rsid w:val="00EA66F6"/>
    <w:rsid w:val="00EA68B2"/>
    <w:rsid w:val="00EA69F2"/>
    <w:rsid w:val="00EA7474"/>
    <w:rsid w:val="00EA7727"/>
    <w:rsid w:val="00EA7FA5"/>
    <w:rsid w:val="00EB07BB"/>
    <w:rsid w:val="00EB0B3D"/>
    <w:rsid w:val="00EB25F3"/>
    <w:rsid w:val="00EB2966"/>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B7635"/>
    <w:rsid w:val="00EC0C4F"/>
    <w:rsid w:val="00EC1A39"/>
    <w:rsid w:val="00EC20A0"/>
    <w:rsid w:val="00EC20BC"/>
    <w:rsid w:val="00EC22F7"/>
    <w:rsid w:val="00EC2345"/>
    <w:rsid w:val="00EC2CDE"/>
    <w:rsid w:val="00EC49B0"/>
    <w:rsid w:val="00EC60BB"/>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CA"/>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7019"/>
    <w:rsid w:val="00EE73A8"/>
    <w:rsid w:val="00EE7A99"/>
    <w:rsid w:val="00EF0EAF"/>
    <w:rsid w:val="00EF124E"/>
    <w:rsid w:val="00EF1E0E"/>
    <w:rsid w:val="00EF2159"/>
    <w:rsid w:val="00EF24C7"/>
    <w:rsid w:val="00EF273B"/>
    <w:rsid w:val="00EF2954"/>
    <w:rsid w:val="00EF2B43"/>
    <w:rsid w:val="00EF2D3C"/>
    <w:rsid w:val="00EF2DCA"/>
    <w:rsid w:val="00EF30BD"/>
    <w:rsid w:val="00EF352E"/>
    <w:rsid w:val="00EF3662"/>
    <w:rsid w:val="00EF4630"/>
    <w:rsid w:val="00EF4BBA"/>
    <w:rsid w:val="00EF6526"/>
    <w:rsid w:val="00EF6DF2"/>
    <w:rsid w:val="00EF7868"/>
    <w:rsid w:val="00F00C96"/>
    <w:rsid w:val="00F01D1E"/>
    <w:rsid w:val="00F02279"/>
    <w:rsid w:val="00F022D6"/>
    <w:rsid w:val="00F0233F"/>
    <w:rsid w:val="00F025FC"/>
    <w:rsid w:val="00F02DBC"/>
    <w:rsid w:val="00F03B10"/>
    <w:rsid w:val="00F04FC3"/>
    <w:rsid w:val="00F05954"/>
    <w:rsid w:val="00F06F30"/>
    <w:rsid w:val="00F07CA4"/>
    <w:rsid w:val="00F11177"/>
    <w:rsid w:val="00F11200"/>
    <w:rsid w:val="00F11794"/>
    <w:rsid w:val="00F11AC7"/>
    <w:rsid w:val="00F11D9C"/>
    <w:rsid w:val="00F124AB"/>
    <w:rsid w:val="00F125C4"/>
    <w:rsid w:val="00F12C78"/>
    <w:rsid w:val="00F130E4"/>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C25"/>
    <w:rsid w:val="00F22C58"/>
    <w:rsid w:val="00F23100"/>
    <w:rsid w:val="00F2360A"/>
    <w:rsid w:val="00F23A51"/>
    <w:rsid w:val="00F242D7"/>
    <w:rsid w:val="00F242DE"/>
    <w:rsid w:val="00F24327"/>
    <w:rsid w:val="00F24A51"/>
    <w:rsid w:val="00F24E9E"/>
    <w:rsid w:val="00F25B39"/>
    <w:rsid w:val="00F26162"/>
    <w:rsid w:val="00F263B3"/>
    <w:rsid w:val="00F2770D"/>
    <w:rsid w:val="00F27778"/>
    <w:rsid w:val="00F313B8"/>
    <w:rsid w:val="00F33476"/>
    <w:rsid w:val="00F339E3"/>
    <w:rsid w:val="00F35A8E"/>
    <w:rsid w:val="00F36E1F"/>
    <w:rsid w:val="00F377C0"/>
    <w:rsid w:val="00F37F2C"/>
    <w:rsid w:val="00F403A5"/>
    <w:rsid w:val="00F406AC"/>
    <w:rsid w:val="00F40D4D"/>
    <w:rsid w:val="00F4140F"/>
    <w:rsid w:val="00F41942"/>
    <w:rsid w:val="00F423AA"/>
    <w:rsid w:val="00F4395E"/>
    <w:rsid w:val="00F449C0"/>
    <w:rsid w:val="00F4506C"/>
    <w:rsid w:val="00F45B4D"/>
    <w:rsid w:val="00F45B8B"/>
    <w:rsid w:val="00F46EFF"/>
    <w:rsid w:val="00F475B1"/>
    <w:rsid w:val="00F51B3A"/>
    <w:rsid w:val="00F5285F"/>
    <w:rsid w:val="00F53525"/>
    <w:rsid w:val="00F5433F"/>
    <w:rsid w:val="00F546F2"/>
    <w:rsid w:val="00F5526F"/>
    <w:rsid w:val="00F55654"/>
    <w:rsid w:val="00F556B0"/>
    <w:rsid w:val="00F562EA"/>
    <w:rsid w:val="00F5653D"/>
    <w:rsid w:val="00F572DC"/>
    <w:rsid w:val="00F57B7D"/>
    <w:rsid w:val="00F57EA6"/>
    <w:rsid w:val="00F6054E"/>
    <w:rsid w:val="00F60675"/>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E55"/>
    <w:rsid w:val="00F71A3F"/>
    <w:rsid w:val="00F71F20"/>
    <w:rsid w:val="00F725E7"/>
    <w:rsid w:val="00F73CAB"/>
    <w:rsid w:val="00F743B3"/>
    <w:rsid w:val="00F7451F"/>
    <w:rsid w:val="00F7467F"/>
    <w:rsid w:val="00F74984"/>
    <w:rsid w:val="00F7548C"/>
    <w:rsid w:val="00F7609B"/>
    <w:rsid w:val="00F76331"/>
    <w:rsid w:val="00F8049A"/>
    <w:rsid w:val="00F806DC"/>
    <w:rsid w:val="00F825AC"/>
    <w:rsid w:val="00F82623"/>
    <w:rsid w:val="00F833F1"/>
    <w:rsid w:val="00F839B3"/>
    <w:rsid w:val="00F83B76"/>
    <w:rsid w:val="00F8462A"/>
    <w:rsid w:val="00F85DFC"/>
    <w:rsid w:val="00F85F62"/>
    <w:rsid w:val="00F86162"/>
    <w:rsid w:val="00F863F9"/>
    <w:rsid w:val="00F86789"/>
    <w:rsid w:val="00F86ED5"/>
    <w:rsid w:val="00F871C2"/>
    <w:rsid w:val="00F87473"/>
    <w:rsid w:val="00F87528"/>
    <w:rsid w:val="00F90960"/>
    <w:rsid w:val="00F914CF"/>
    <w:rsid w:val="00F9269C"/>
    <w:rsid w:val="00F9294C"/>
    <w:rsid w:val="00F930CD"/>
    <w:rsid w:val="00F932ED"/>
    <w:rsid w:val="00F94318"/>
    <w:rsid w:val="00F9448B"/>
    <w:rsid w:val="00F954E8"/>
    <w:rsid w:val="00F958C7"/>
    <w:rsid w:val="00F96621"/>
    <w:rsid w:val="00F97D3E"/>
    <w:rsid w:val="00FA0498"/>
    <w:rsid w:val="00FA0E41"/>
    <w:rsid w:val="00FA15BA"/>
    <w:rsid w:val="00FA1A48"/>
    <w:rsid w:val="00FA1D4A"/>
    <w:rsid w:val="00FA1D88"/>
    <w:rsid w:val="00FA2BFA"/>
    <w:rsid w:val="00FA2FB6"/>
    <w:rsid w:val="00FA37C3"/>
    <w:rsid w:val="00FA38AF"/>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1"/>
    <w:rsid w:val="00FB4ACF"/>
    <w:rsid w:val="00FB72F4"/>
    <w:rsid w:val="00FB78E7"/>
    <w:rsid w:val="00FB796B"/>
    <w:rsid w:val="00FB7D33"/>
    <w:rsid w:val="00FC096C"/>
    <w:rsid w:val="00FC0D49"/>
    <w:rsid w:val="00FC0FDC"/>
    <w:rsid w:val="00FC22F4"/>
    <w:rsid w:val="00FC283C"/>
    <w:rsid w:val="00FC31D8"/>
    <w:rsid w:val="00FC4412"/>
    <w:rsid w:val="00FC4B16"/>
    <w:rsid w:val="00FC5FA5"/>
    <w:rsid w:val="00FC6150"/>
    <w:rsid w:val="00FC6668"/>
    <w:rsid w:val="00FC6B2B"/>
    <w:rsid w:val="00FD06E3"/>
    <w:rsid w:val="00FD0747"/>
    <w:rsid w:val="00FD095E"/>
    <w:rsid w:val="00FD1148"/>
    <w:rsid w:val="00FD26FA"/>
    <w:rsid w:val="00FD2748"/>
    <w:rsid w:val="00FD2843"/>
    <w:rsid w:val="00FD2B51"/>
    <w:rsid w:val="00FD4DA5"/>
    <w:rsid w:val="00FD4DBF"/>
    <w:rsid w:val="00FD57B8"/>
    <w:rsid w:val="00FD7291"/>
    <w:rsid w:val="00FD7772"/>
    <w:rsid w:val="00FE0B7B"/>
    <w:rsid w:val="00FE1316"/>
    <w:rsid w:val="00FE20B2"/>
    <w:rsid w:val="00FE348B"/>
    <w:rsid w:val="00FE426D"/>
    <w:rsid w:val="00FE4310"/>
    <w:rsid w:val="00FE5311"/>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311"/>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4666"/>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13">
    <w:name w:val="xl113"/>
    <w:basedOn w:val="Normal"/>
    <w:rsid w:val="00CC1CD1"/>
    <w:pPr>
      <w:spacing w:before="100" w:beforeAutospacing="1" w:after="100" w:afterAutospacing="1"/>
    </w:pPr>
    <w:rPr>
      <w:rFonts w:ascii="Arial Armenian" w:hAnsi="Arial Armenian"/>
    </w:rPr>
  </w:style>
  <w:style w:type="paragraph" w:customStyle="1" w:styleId="xl114">
    <w:name w:val="xl114"/>
    <w:basedOn w:val="Normal"/>
    <w:rsid w:val="00CC1CD1"/>
    <w:pPr>
      <w:spacing w:before="100" w:beforeAutospacing="1" w:after="100" w:afterAutospacing="1"/>
      <w:jc w:val="center"/>
    </w:pPr>
    <w:rPr>
      <w:rFonts w:ascii="Arial Armenian" w:hAnsi="Arial Armenian"/>
    </w:rPr>
  </w:style>
  <w:style w:type="paragraph" w:customStyle="1" w:styleId="xl115">
    <w:name w:val="xl115"/>
    <w:basedOn w:val="Normal"/>
    <w:rsid w:val="00CC1CD1"/>
    <w:pPr>
      <w:spacing w:before="100" w:beforeAutospacing="1" w:after="100" w:afterAutospacing="1"/>
      <w:jc w:val="center"/>
      <w:textAlignment w:val="center"/>
    </w:pPr>
    <w:rPr>
      <w:rFonts w:ascii="Arial Armenian" w:hAnsi="Arial Armenian"/>
      <w:sz w:val="32"/>
      <w:szCs w:val="32"/>
    </w:rPr>
  </w:style>
  <w:style w:type="paragraph" w:customStyle="1" w:styleId="xl116">
    <w:name w:val="xl11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20">
    <w:name w:val="xl12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2">
    <w:name w:val="xl122"/>
    <w:basedOn w:val="Normal"/>
    <w:rsid w:val="00CC1CD1"/>
    <w:pPr>
      <w:spacing w:before="100" w:beforeAutospacing="1" w:after="100" w:afterAutospacing="1"/>
    </w:pPr>
    <w:rPr>
      <w:rFonts w:ascii="Arial Armenian" w:hAnsi="Arial Armenian"/>
      <w:color w:val="FF0000"/>
    </w:rPr>
  </w:style>
  <w:style w:type="paragraph" w:customStyle="1" w:styleId="xl123">
    <w:name w:val="xl123"/>
    <w:basedOn w:val="Normal"/>
    <w:rsid w:val="00CC1CD1"/>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4">
    <w:name w:val="xl12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25">
    <w:name w:val="xl12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6">
    <w:name w:val="xl12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7">
    <w:name w:val="xl12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8">
    <w:name w:val="xl128"/>
    <w:basedOn w:val="Normal"/>
    <w:rsid w:val="00CC1CD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9">
    <w:name w:val="xl129"/>
    <w:basedOn w:val="Normal"/>
    <w:rsid w:val="00CC1CD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0">
    <w:name w:val="xl13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1">
    <w:name w:val="xl131"/>
    <w:basedOn w:val="Normal"/>
    <w:rsid w:val="00CC1CD1"/>
    <w:pPr>
      <w:spacing w:before="100" w:beforeAutospacing="1" w:after="100" w:afterAutospacing="1"/>
      <w:jc w:val="center"/>
      <w:textAlignment w:val="center"/>
    </w:pPr>
    <w:rPr>
      <w:rFonts w:ascii="Arial Armenian" w:hAnsi="Arial Armenian"/>
      <w:b/>
      <w:bCs/>
    </w:rPr>
  </w:style>
  <w:style w:type="paragraph" w:customStyle="1" w:styleId="xl132">
    <w:name w:val="xl132"/>
    <w:basedOn w:val="Normal"/>
    <w:rsid w:val="00CC1CD1"/>
    <w:pPr>
      <w:spacing w:before="100" w:beforeAutospacing="1" w:after="100" w:afterAutospacing="1"/>
      <w:jc w:val="right"/>
    </w:pPr>
    <w:rPr>
      <w:rFonts w:ascii="Arial Armenian" w:hAnsi="Arial Armenian"/>
    </w:rPr>
  </w:style>
  <w:style w:type="paragraph" w:customStyle="1" w:styleId="xl133">
    <w:name w:val="xl13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4">
    <w:name w:val="xl134"/>
    <w:basedOn w:val="Normal"/>
    <w:rsid w:val="00CC1CD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5">
    <w:name w:val="xl135"/>
    <w:basedOn w:val="Normal"/>
    <w:rsid w:val="00CC1CD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6">
    <w:name w:val="xl13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CC1CD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9">
    <w:name w:val="xl139"/>
    <w:basedOn w:val="Normal"/>
    <w:rsid w:val="00CC1CD1"/>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CC1CD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4">
    <w:name w:val="xl14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CC1C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0">
    <w:name w:val="xl150"/>
    <w:basedOn w:val="Normal"/>
    <w:rsid w:val="00CC1CD1"/>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1">
    <w:name w:val="xl151"/>
    <w:basedOn w:val="Normal"/>
    <w:rsid w:val="00CC1C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76">
    <w:name w:val="xl7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7">
    <w:name w:val="xl7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8">
    <w:name w:val="xl7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9">
    <w:name w:val="xl7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0">
    <w:name w:val="xl8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1">
    <w:name w:val="xl8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82">
    <w:name w:val="xl8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rPr>
  </w:style>
  <w:style w:type="paragraph" w:customStyle="1" w:styleId="xl84">
    <w:name w:val="xl8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5">
    <w:name w:val="xl8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6">
    <w:name w:val="xl8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7">
    <w:name w:val="xl8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8">
    <w:name w:val="xl8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9">
    <w:name w:val="xl89"/>
    <w:basedOn w:val="Normal"/>
    <w:rsid w:val="00CC1CD1"/>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0">
    <w:name w:val="xl90"/>
    <w:basedOn w:val="Normal"/>
    <w:rsid w:val="00CC1CD1"/>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1">
    <w:name w:val="xl91"/>
    <w:basedOn w:val="Normal"/>
    <w:rsid w:val="00CC1CD1"/>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2">
    <w:name w:val="xl92"/>
    <w:basedOn w:val="Normal"/>
    <w:rsid w:val="00CC1CD1"/>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3">
    <w:name w:val="xl93"/>
    <w:basedOn w:val="Normal"/>
    <w:rsid w:val="00CC1CD1"/>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4">
    <w:name w:val="xl9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95">
    <w:name w:val="xl9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6">
    <w:name w:val="xl96"/>
    <w:basedOn w:val="Normal"/>
    <w:rsid w:val="00CC1CD1"/>
    <w:pPr>
      <w:spacing w:before="100" w:beforeAutospacing="1" w:after="100" w:afterAutospacing="1"/>
    </w:pPr>
    <w:rPr>
      <w:rFonts w:ascii="GHEA Grapalat" w:hAnsi="GHEA Grapalat"/>
      <w:color w:val="000000"/>
    </w:rPr>
  </w:style>
  <w:style w:type="paragraph" w:customStyle="1" w:styleId="xl97">
    <w:name w:val="xl9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98">
    <w:name w:val="xl9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99">
    <w:name w:val="xl9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0">
    <w:name w:val="xl10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1">
    <w:name w:val="xl101"/>
    <w:basedOn w:val="Normal"/>
    <w:rsid w:val="00CC1CD1"/>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2">
    <w:name w:val="xl102"/>
    <w:basedOn w:val="Normal"/>
    <w:rsid w:val="00CC1CD1"/>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rPr>
  </w:style>
  <w:style w:type="paragraph" w:customStyle="1" w:styleId="xl103">
    <w:name w:val="xl103"/>
    <w:basedOn w:val="Normal"/>
    <w:rsid w:val="00CC1CD1"/>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rPr>
  </w:style>
  <w:style w:type="paragraph" w:customStyle="1" w:styleId="xl104">
    <w:name w:val="xl104"/>
    <w:basedOn w:val="Normal"/>
    <w:rsid w:val="00CC1CD1"/>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5">
    <w:name w:val="xl105"/>
    <w:basedOn w:val="Normal"/>
    <w:rsid w:val="00CC1CD1"/>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6">
    <w:name w:val="xl106"/>
    <w:basedOn w:val="Normal"/>
    <w:rsid w:val="00CC1CD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rPr>
  </w:style>
  <w:style w:type="paragraph" w:customStyle="1" w:styleId="xl107">
    <w:name w:val="xl107"/>
    <w:basedOn w:val="Normal"/>
    <w:rsid w:val="00CC1CD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rPr>
  </w:style>
  <w:style w:type="paragraph" w:customStyle="1" w:styleId="xl108">
    <w:name w:val="xl108"/>
    <w:basedOn w:val="Normal"/>
    <w:rsid w:val="00CC1CD1"/>
    <w:pPr>
      <w:shd w:val="clear" w:color="000000" w:fill="D9D9D9"/>
      <w:spacing w:before="100" w:beforeAutospacing="1" w:after="100" w:afterAutospacing="1"/>
    </w:pPr>
  </w:style>
  <w:style w:type="paragraph" w:customStyle="1" w:styleId="xl109">
    <w:name w:val="xl109"/>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rPr>
  </w:style>
  <w:style w:type="paragraph" w:customStyle="1" w:styleId="xl110">
    <w:name w:val="xl110"/>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rPr>
  </w:style>
  <w:style w:type="paragraph" w:customStyle="1" w:styleId="xl111">
    <w:name w:val="xl111"/>
    <w:basedOn w:val="Normal"/>
    <w:rsid w:val="00CC1CD1"/>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rPr>
  </w:style>
  <w:style w:type="paragraph" w:customStyle="1" w:styleId="xl112">
    <w:name w:val="xl112"/>
    <w:basedOn w:val="Normal"/>
    <w:rsid w:val="00CC1CD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rPr>
  </w:style>
  <w:style w:type="paragraph" w:customStyle="1" w:styleId="xl152">
    <w:name w:val="xl15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rPr>
  </w:style>
  <w:style w:type="paragraph" w:customStyle="1" w:styleId="xl153">
    <w:name w:val="xl153"/>
    <w:basedOn w:val="Normal"/>
    <w:rsid w:val="00CC1C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rPr>
  </w:style>
  <w:style w:type="paragraph" w:customStyle="1" w:styleId="xl154">
    <w:name w:val="xl15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55">
    <w:name w:val="xl15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56">
    <w:name w:val="xl156"/>
    <w:basedOn w:val="Normal"/>
    <w:rsid w:val="00CC1CD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rPr>
  </w:style>
  <w:style w:type="paragraph" w:customStyle="1" w:styleId="xl157">
    <w:name w:val="xl15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158">
    <w:name w:val="xl158"/>
    <w:basedOn w:val="Normal"/>
    <w:rsid w:val="00CC1C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rPr>
  </w:style>
  <w:style w:type="paragraph" w:customStyle="1" w:styleId="xl159">
    <w:name w:val="xl15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0">
    <w:name w:val="xl16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61">
    <w:name w:val="xl16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62">
    <w:name w:val="xl16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3">
    <w:name w:val="xl16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rPr>
  </w:style>
  <w:style w:type="character" w:styleId="UnresolvedMention">
    <w:name w:val="Unresolved Mention"/>
    <w:basedOn w:val="DefaultParagraphFont"/>
    <w:uiPriority w:val="99"/>
    <w:semiHidden/>
    <w:unhideWhenUsed/>
    <w:rsid w:val="00CC1CD1"/>
    <w:rPr>
      <w:color w:val="605E5C"/>
      <w:shd w:val="clear" w:color="auto" w:fill="E1DFDD"/>
    </w:rPr>
  </w:style>
  <w:style w:type="paragraph" w:customStyle="1" w:styleId="ListParagraph1">
    <w:name w:val="List Paragraph1"/>
    <w:basedOn w:val="Normal"/>
    <w:rsid w:val="00C17F17"/>
    <w:pPr>
      <w:ind w:left="720"/>
      <w:contextualSpacing/>
    </w:pPr>
    <w:rPr>
      <w:rFonts w:eastAsia="MS Mincho"/>
      <w:lang w:eastAsia="ja-JP"/>
    </w:rPr>
  </w:style>
  <w:style w:type="paragraph" w:customStyle="1" w:styleId="AutoCorrect">
    <w:name w:val="AutoCorrect"/>
    <w:rsid w:val="00C33A01"/>
    <w:rPr>
      <w:sz w:val="24"/>
      <w:szCs w:val="24"/>
    </w:rPr>
  </w:style>
  <w:style w:type="paragraph" w:styleId="NoSpacing">
    <w:name w:val="No Spacing"/>
    <w:uiPriority w:val="1"/>
    <w:qFormat/>
    <w:rsid w:val="009B07E8"/>
    <w:rPr>
      <w:rFonts w:ascii="Calibri" w:hAnsi="Calibri"/>
      <w:sz w:val="22"/>
      <w:szCs w:val="22"/>
    </w:rPr>
  </w:style>
  <w:style w:type="paragraph" w:customStyle="1" w:styleId="a">
    <w:name w:val="Абзац списка"/>
    <w:basedOn w:val="Normal"/>
    <w:uiPriority w:val="34"/>
    <w:qFormat/>
    <w:rsid w:val="005848A7"/>
    <w:pPr>
      <w:ind w:left="708"/>
    </w:pPr>
    <w:rPr>
      <w:rFonts w:ascii="Arial Armenian" w:hAnsi="Arial Armenian"/>
      <w:sz w:val="28"/>
    </w:rPr>
  </w:style>
  <w:style w:type="paragraph" w:customStyle="1" w:styleId="msonormal0">
    <w:name w:val="msonormal"/>
    <w:basedOn w:val="Normal"/>
    <w:rsid w:val="00E33FC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5148116">
      <w:bodyDiv w:val="1"/>
      <w:marLeft w:val="0"/>
      <w:marRight w:val="0"/>
      <w:marTop w:val="0"/>
      <w:marBottom w:val="0"/>
      <w:divBdr>
        <w:top w:val="none" w:sz="0" w:space="0" w:color="auto"/>
        <w:left w:val="none" w:sz="0" w:space="0" w:color="auto"/>
        <w:bottom w:val="none" w:sz="0" w:space="0" w:color="auto"/>
        <w:right w:val="none" w:sz="0" w:space="0" w:color="auto"/>
      </w:divBdr>
    </w:div>
    <w:div w:id="153764421">
      <w:bodyDiv w:val="1"/>
      <w:marLeft w:val="0"/>
      <w:marRight w:val="0"/>
      <w:marTop w:val="0"/>
      <w:marBottom w:val="0"/>
      <w:divBdr>
        <w:top w:val="none" w:sz="0" w:space="0" w:color="auto"/>
        <w:left w:val="none" w:sz="0" w:space="0" w:color="auto"/>
        <w:bottom w:val="none" w:sz="0" w:space="0" w:color="auto"/>
        <w:right w:val="none" w:sz="0" w:space="0" w:color="auto"/>
      </w:divBdr>
    </w:div>
    <w:div w:id="20552783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8094320">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969445">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3293747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668561729">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913201901">
      <w:bodyDiv w:val="1"/>
      <w:marLeft w:val="0"/>
      <w:marRight w:val="0"/>
      <w:marTop w:val="0"/>
      <w:marBottom w:val="0"/>
      <w:divBdr>
        <w:top w:val="none" w:sz="0" w:space="0" w:color="auto"/>
        <w:left w:val="none" w:sz="0" w:space="0" w:color="auto"/>
        <w:bottom w:val="none" w:sz="0" w:space="0" w:color="auto"/>
        <w:right w:val="none" w:sz="0" w:space="0" w:color="auto"/>
      </w:divBdr>
    </w:div>
    <w:div w:id="1093546437">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4267433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18" Type="http://schemas.openxmlformats.org/officeDocument/2006/relationships/hyperlink" Target="mailto:vachagan.mejunc@yerevan.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hyperlink" Target="mailto:vachagan.mejunc@yerevan.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20" Type="http://schemas.openxmlformats.org/officeDocument/2006/relationships/hyperlink" Target="mailto:vachagan.mejunc@yerevan.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minfin.a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23" Type="http://schemas.openxmlformats.org/officeDocument/2006/relationships/hyperlink" Target="http://www.procurement.am" TargetMode="External"/><Relationship Id="rId10" Type="http://schemas.openxmlformats.org/officeDocument/2006/relationships/hyperlink" Target="http://www.armeps.am"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 Id="rId22" Type="http://schemas.openxmlformats.org/officeDocument/2006/relationships/hyperlink" Target="mailto:vachagan.mejunc@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63F66-82AB-490A-B99F-41BB249BC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66</Pages>
  <Words>22148</Words>
  <Characters>126244</Characters>
  <Application>Microsoft Office Word</Application>
  <DocSecurity>0</DocSecurity>
  <Lines>1052</Lines>
  <Paragraphs>296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148096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gnumner 18</cp:lastModifiedBy>
  <cp:revision>404</cp:revision>
  <cp:lastPrinted>2022-12-28T05:49:00Z</cp:lastPrinted>
  <dcterms:created xsi:type="dcterms:W3CDTF">2023-07-13T12:00:00Z</dcterms:created>
  <dcterms:modified xsi:type="dcterms:W3CDTF">2026-02-23T06:16:00Z</dcterms:modified>
</cp:coreProperties>
</file>